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52C4CB3E" w:rsidR="003D0E00" w:rsidRPr="00EB5DBA" w:rsidRDefault="00F50260" w:rsidP="00307091">
      <w:pPr>
        <w:pStyle w:val="Nadpis4"/>
        <w:numPr>
          <w:ilvl w:val="0"/>
          <w:numId w:val="0"/>
        </w:numPr>
        <w:ind w:left="-284" w:firstLine="1588"/>
        <w:rPr>
          <w:lang w:val="en-GB"/>
        </w:rPr>
      </w:pPr>
      <w:r w:rsidRPr="00EB5DBA">
        <w:rPr>
          <w:noProof/>
          <w:lang w:val="en-GB"/>
        </w:rPr>
        <mc:AlternateContent>
          <mc:Choice Requires="wps">
            <w:drawing>
              <wp:anchor distT="0" distB="0" distL="114300" distR="114300" simplePos="0" relativeHeight="251658240" behindDoc="0" locked="0" layoutInCell="1" allowOverlap="1" wp14:anchorId="5641D67E" wp14:editId="36CE8B26">
                <wp:simplePos x="0" y="0"/>
                <wp:positionH relativeFrom="margin">
                  <wp:posOffset>-363855</wp:posOffset>
                </wp:positionH>
                <wp:positionV relativeFrom="page">
                  <wp:posOffset>904875</wp:posOffset>
                </wp:positionV>
                <wp:extent cx="6123600" cy="2600325"/>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2600325"/>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564C1F" w:rsidRPr="00603C80" w14:paraId="6BE7A945" w14:textId="77777777" w:rsidTr="00BE08F6">
                              <w:trPr>
                                <w:trHeight w:hRule="exact" w:val="3839"/>
                              </w:trPr>
                              <w:tc>
                                <w:tcPr>
                                  <w:tcW w:w="9526" w:type="dxa"/>
                                  <w:tcBorders>
                                    <w:top w:val="nil"/>
                                    <w:left w:val="nil"/>
                                    <w:bottom w:val="nil"/>
                                    <w:right w:val="nil"/>
                                  </w:tcBorders>
                                </w:tcPr>
                                <w:p w14:paraId="64ABD322" w14:textId="1AC388EC" w:rsidR="00564C1F" w:rsidRPr="00603C80" w:rsidRDefault="00564C1F" w:rsidP="00BE08F6">
                                  <w:pPr>
                                    <w:pStyle w:val="Documentdataleadtext"/>
                                  </w:pPr>
                                  <w:r>
                                    <w:t>Employer</w:t>
                                  </w:r>
                                </w:p>
                                <w:p w14:paraId="2ECFA8DA" w14:textId="5F393882" w:rsidR="00564C1F" w:rsidRPr="00603C80" w:rsidRDefault="00564C1F" w:rsidP="00BE08F6">
                                  <w:pPr>
                                    <w:pStyle w:val="Documentdatatext"/>
                                  </w:pPr>
                                  <w:r>
                                    <w:t>SAKO BRNO A.S.</w:t>
                                  </w:r>
                                </w:p>
                                <w:p w14:paraId="6F8D8371" w14:textId="77777777" w:rsidR="00564C1F" w:rsidRPr="00603C80" w:rsidRDefault="00564C1F" w:rsidP="00BE08F6">
                                  <w:pPr>
                                    <w:pStyle w:val="Documentdataleadtext"/>
                                  </w:pPr>
                                </w:p>
                                <w:p w14:paraId="22F8747F" w14:textId="77777777" w:rsidR="00564C1F" w:rsidRPr="00603C80" w:rsidRDefault="00564C1F" w:rsidP="00BE08F6">
                                  <w:pPr>
                                    <w:pStyle w:val="Documentdataleadtext"/>
                                  </w:pPr>
                                  <w:r>
                                    <w:t>Project</w:t>
                                  </w:r>
                                </w:p>
                                <w:p w14:paraId="097E76C8" w14:textId="33FF27CA" w:rsidR="0077092E" w:rsidRPr="00603C80" w:rsidRDefault="00231047" w:rsidP="0077092E">
                                  <w:pPr>
                                    <w:pStyle w:val="Documentdataleadtext"/>
                                  </w:pPr>
                                  <w:r w:rsidRPr="00231047">
                                    <w:rPr>
                                      <w:b/>
                                      <w:sz w:val="18"/>
                                    </w:rPr>
                                    <w:t>Modernization of WtE Plant SAKO Brno</w:t>
                                  </w:r>
                                </w:p>
                                <w:p w14:paraId="58DA6ADB" w14:textId="5EBD13F1" w:rsidR="00C33D0B" w:rsidRPr="00603C80" w:rsidRDefault="00C33D0B" w:rsidP="00C33D0B">
                                  <w:pPr>
                                    <w:pStyle w:val="Documentdataleadtext"/>
                                  </w:pPr>
                                </w:p>
                                <w:p w14:paraId="30643699" w14:textId="77777777" w:rsidR="00564C1F" w:rsidRPr="00603C80" w:rsidRDefault="00564C1F" w:rsidP="00BE08F6">
                                  <w:pPr>
                                    <w:pStyle w:val="Documentdataleadtext"/>
                                  </w:pPr>
                                  <w:bookmarkStart w:id="0" w:name="LAN_Date_2"/>
                                  <w:r>
                                    <w:t>Date</w:t>
                                  </w:r>
                                  <w:bookmarkEnd w:id="0"/>
                                </w:p>
                                <w:p w14:paraId="3305B7A6" w14:textId="61A1AF9C" w:rsidR="00C33D0B" w:rsidRPr="00603C80" w:rsidRDefault="00D97D3D" w:rsidP="00C33D0B">
                                  <w:pPr>
                                    <w:pStyle w:val="Documentdatatext"/>
                                  </w:pPr>
                                  <w:r>
                                    <w:t>Ju</w:t>
                                  </w:r>
                                  <w:r w:rsidR="0077092E">
                                    <w:t>ne 2024</w:t>
                                  </w:r>
                                </w:p>
                                <w:p w14:paraId="07CBB919" w14:textId="77777777" w:rsidR="00564C1F" w:rsidRPr="00603C80" w:rsidRDefault="00564C1F" w:rsidP="00BE08F6">
                                  <w:pPr>
                                    <w:pStyle w:val="Documentdataleadtext"/>
                                  </w:pPr>
                                </w:p>
                                <w:p w14:paraId="2D8895CD" w14:textId="77777777" w:rsidR="00564C1F" w:rsidRPr="00603C80" w:rsidRDefault="00564C1F" w:rsidP="00BE08F6">
                                  <w:pPr>
                                    <w:pStyle w:val="Documentdatatext"/>
                                  </w:pPr>
                                </w:p>
                              </w:tc>
                            </w:tr>
                          </w:tbl>
                          <w:p w14:paraId="3155A711" w14:textId="77777777" w:rsidR="00564C1F" w:rsidRDefault="00564C1F" w:rsidP="00F50260"/>
                          <w:p w14:paraId="3DF6F957" w14:textId="77777777" w:rsidR="00564C1F" w:rsidRDefault="00564C1F" w:rsidP="00F50260"/>
                          <w:p w14:paraId="46C840FE" w14:textId="77777777" w:rsidR="00564C1F" w:rsidRDefault="00564C1F" w:rsidP="00F50260"/>
                          <w:p w14:paraId="0B722792" w14:textId="77777777" w:rsidR="00564C1F" w:rsidRDefault="00564C1F"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65pt;margin-top:71.25pt;width:482.15pt;height:204.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564C1F" w:rsidRPr="00603C80" w14:paraId="6BE7A945" w14:textId="77777777" w:rsidTr="00BE08F6">
                        <w:trPr>
                          <w:trHeight w:hRule="exact" w:val="3839"/>
                        </w:trPr>
                        <w:tc>
                          <w:tcPr>
                            <w:tcW w:w="9526" w:type="dxa"/>
                            <w:tcBorders>
                              <w:top w:val="nil"/>
                              <w:left w:val="nil"/>
                              <w:bottom w:val="nil"/>
                              <w:right w:val="nil"/>
                            </w:tcBorders>
                          </w:tcPr>
                          <w:p w14:paraId="64ABD322" w14:textId="1AC388EC" w:rsidR="00564C1F" w:rsidRPr="00603C80" w:rsidRDefault="00564C1F" w:rsidP="00BE08F6">
                            <w:pPr>
                              <w:pStyle w:val="Documentdataleadtext"/>
                            </w:pPr>
                            <w:r>
                              <w:t>Employer</w:t>
                            </w:r>
                          </w:p>
                          <w:p w14:paraId="2ECFA8DA" w14:textId="5F393882" w:rsidR="00564C1F" w:rsidRPr="00603C80" w:rsidRDefault="00564C1F" w:rsidP="00BE08F6">
                            <w:pPr>
                              <w:pStyle w:val="Documentdatatext"/>
                            </w:pPr>
                            <w:r>
                              <w:t>SAKO BRNO A.S.</w:t>
                            </w:r>
                          </w:p>
                          <w:p w14:paraId="6F8D8371" w14:textId="77777777" w:rsidR="00564C1F" w:rsidRPr="00603C80" w:rsidRDefault="00564C1F" w:rsidP="00BE08F6">
                            <w:pPr>
                              <w:pStyle w:val="Documentdataleadtext"/>
                            </w:pPr>
                          </w:p>
                          <w:p w14:paraId="22F8747F" w14:textId="77777777" w:rsidR="00564C1F" w:rsidRPr="00603C80" w:rsidRDefault="00564C1F" w:rsidP="00BE08F6">
                            <w:pPr>
                              <w:pStyle w:val="Documentdataleadtext"/>
                            </w:pPr>
                            <w:r>
                              <w:t>Project</w:t>
                            </w:r>
                          </w:p>
                          <w:p w14:paraId="097E76C8" w14:textId="33FF27CA" w:rsidR="0077092E" w:rsidRPr="00603C80" w:rsidRDefault="00231047" w:rsidP="0077092E">
                            <w:pPr>
                              <w:pStyle w:val="Documentdataleadtext"/>
                            </w:pPr>
                            <w:r w:rsidRPr="00231047">
                              <w:rPr>
                                <w:b/>
                                <w:sz w:val="18"/>
                              </w:rPr>
                              <w:t>Modernization of WtE Plant SAKO Brno</w:t>
                            </w:r>
                          </w:p>
                          <w:p w14:paraId="58DA6ADB" w14:textId="5EBD13F1" w:rsidR="00C33D0B" w:rsidRPr="00603C80" w:rsidRDefault="00C33D0B" w:rsidP="00C33D0B">
                            <w:pPr>
                              <w:pStyle w:val="Documentdataleadtext"/>
                            </w:pPr>
                          </w:p>
                          <w:p w14:paraId="30643699" w14:textId="77777777" w:rsidR="00564C1F" w:rsidRPr="00603C80" w:rsidRDefault="00564C1F" w:rsidP="00BE08F6">
                            <w:pPr>
                              <w:pStyle w:val="Documentdataleadtext"/>
                            </w:pPr>
                            <w:bookmarkStart w:id="1" w:name="LAN_Date_2"/>
                            <w:r>
                              <w:t>Date</w:t>
                            </w:r>
                            <w:bookmarkEnd w:id="1"/>
                          </w:p>
                          <w:p w14:paraId="3305B7A6" w14:textId="61A1AF9C" w:rsidR="00C33D0B" w:rsidRPr="00603C80" w:rsidRDefault="00D97D3D" w:rsidP="00C33D0B">
                            <w:pPr>
                              <w:pStyle w:val="Documentdatatext"/>
                            </w:pPr>
                            <w:r>
                              <w:t>Ju</w:t>
                            </w:r>
                            <w:r w:rsidR="0077092E">
                              <w:t>ne 2024</w:t>
                            </w:r>
                          </w:p>
                          <w:p w14:paraId="07CBB919" w14:textId="77777777" w:rsidR="00564C1F" w:rsidRPr="00603C80" w:rsidRDefault="00564C1F" w:rsidP="00BE08F6">
                            <w:pPr>
                              <w:pStyle w:val="Documentdataleadtext"/>
                            </w:pPr>
                          </w:p>
                          <w:p w14:paraId="2D8895CD" w14:textId="77777777" w:rsidR="00564C1F" w:rsidRPr="00603C80" w:rsidRDefault="00564C1F" w:rsidP="00BE08F6">
                            <w:pPr>
                              <w:pStyle w:val="Documentdatatext"/>
                            </w:pPr>
                          </w:p>
                        </w:tc>
                      </w:tr>
                    </w:tbl>
                    <w:p w14:paraId="3155A711" w14:textId="77777777" w:rsidR="00564C1F" w:rsidRDefault="00564C1F" w:rsidP="00F50260"/>
                    <w:p w14:paraId="3DF6F957" w14:textId="77777777" w:rsidR="00564C1F" w:rsidRDefault="00564C1F" w:rsidP="00F50260"/>
                    <w:p w14:paraId="46C840FE" w14:textId="77777777" w:rsidR="00564C1F" w:rsidRDefault="00564C1F" w:rsidP="00F50260"/>
                    <w:p w14:paraId="0B722792" w14:textId="77777777" w:rsidR="00564C1F" w:rsidRDefault="00564C1F" w:rsidP="00F50260"/>
                  </w:txbxContent>
                </v:textbox>
                <w10:wrap anchorx="margin" anchory="page"/>
              </v:shape>
            </w:pict>
          </mc:Fallback>
        </mc:AlternateContent>
      </w:r>
      <w:proofErr w:type="spellStart"/>
      <w:r w:rsidR="003F7A83">
        <w:rPr>
          <w:lang w:val="en-GB"/>
        </w:rPr>
        <w:t>09</w:t>
      </w:r>
      <w:r w:rsidR="009F2F14" w:rsidRPr="00EB5DBA">
        <w:rPr>
          <w:lang w:val="en-GB"/>
        </w:rPr>
        <w:t>ccc</w:t>
      </w:r>
      <w:proofErr w:type="spellEnd"/>
    </w:p>
    <w:p w14:paraId="01B7AB3D" w14:textId="77777777" w:rsidR="00025683" w:rsidRPr="00EB5DBA" w:rsidRDefault="00025683" w:rsidP="00066591"/>
    <w:p w14:paraId="7E30F7E8" w14:textId="77777777" w:rsidR="00025683" w:rsidRPr="00EB5DBA" w:rsidRDefault="00F50260" w:rsidP="00066591">
      <w:r w:rsidRPr="00EB5DBA">
        <w:rPr>
          <w:noProof/>
        </w:rPr>
        <mc:AlternateContent>
          <mc:Choice Requires="wps">
            <w:drawing>
              <wp:anchor distT="0" distB="0" distL="114300" distR="114300" simplePos="0" relativeHeight="251658241" behindDoc="0" locked="0" layoutInCell="1" allowOverlap="1" wp14:anchorId="2CBCEF72" wp14:editId="673ABC8E">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564C1F" w:rsidRPr="00603C80" w14:paraId="1DF758EB" w14:textId="77777777" w:rsidTr="00F50260">
                              <w:trPr>
                                <w:trHeight w:val="4641"/>
                              </w:trPr>
                              <w:tc>
                                <w:tcPr>
                                  <w:tcW w:w="9526" w:type="dxa"/>
                                  <w:tcBorders>
                                    <w:top w:val="nil"/>
                                    <w:left w:val="nil"/>
                                    <w:bottom w:val="nil"/>
                                    <w:right w:val="nil"/>
                                  </w:tcBorders>
                                </w:tcPr>
                                <w:p w14:paraId="72D7F65C" w14:textId="77777777" w:rsidR="00564C1F" w:rsidRPr="00603C80" w:rsidRDefault="00564C1F" w:rsidP="00BE08F6">
                                  <w:pPr>
                                    <w:pStyle w:val="Documentdataleadtext"/>
                                  </w:pPr>
                                  <w:bookmarkStart w:id="2" w:name="LAN_Intendedfor"/>
                                  <w:r>
                                    <w:t>Intended for</w:t>
                                  </w:r>
                                  <w:bookmarkEnd w:id="2"/>
                                </w:p>
                                <w:p w14:paraId="62130F45" w14:textId="77777777" w:rsidR="00564C1F" w:rsidRPr="00603C80" w:rsidRDefault="00564C1F" w:rsidP="00BE08F6">
                                  <w:pPr>
                                    <w:pStyle w:val="Documentdatatext"/>
                                  </w:pPr>
                                  <w:r w:rsidRPr="00603C80">
                                    <w:fldChar w:fldCharType="begin"/>
                                  </w:r>
                                  <w:r w:rsidRPr="00603C80">
                                    <w:instrText xml:space="preserve"> MACROBUTTON NoName [</w:instrText>
                                  </w:r>
                                  <w:bookmarkStart w:id="3" w:name="LAN_Text_12"/>
                                  <w:r>
                                    <w:instrText>Text</w:instrText>
                                  </w:r>
                                  <w:bookmarkEnd w:id="3"/>
                                  <w:r w:rsidRPr="00603C80">
                                    <w:instrText>]</w:instrText>
                                  </w:r>
                                  <w:r w:rsidRPr="00603C80">
                                    <w:fldChar w:fldCharType="end"/>
                                  </w:r>
                                </w:p>
                                <w:p w14:paraId="103DC0FB" w14:textId="77777777" w:rsidR="00564C1F" w:rsidRPr="00603C80" w:rsidRDefault="00564C1F" w:rsidP="00BE08F6">
                                  <w:pPr>
                                    <w:pStyle w:val="Documentdataleadtext"/>
                                  </w:pPr>
                                </w:p>
                                <w:p w14:paraId="2C211AC7" w14:textId="77777777" w:rsidR="00564C1F" w:rsidRPr="00603C80" w:rsidRDefault="00564C1F" w:rsidP="00BE08F6">
                                  <w:pPr>
                                    <w:pStyle w:val="Documentdataleadtext"/>
                                  </w:pPr>
                                  <w:bookmarkStart w:id="4" w:name="LAN_Documenttype_2"/>
                                  <w:r>
                                    <w:t>Document type</w:t>
                                  </w:r>
                                  <w:bookmarkEnd w:id="4"/>
                                </w:p>
                                <w:p w14:paraId="0D0D039C" w14:textId="77777777" w:rsidR="00564C1F" w:rsidRPr="00603C80" w:rsidRDefault="00564C1F" w:rsidP="00BE08F6">
                                  <w:pPr>
                                    <w:pStyle w:val="Documentdatatext"/>
                                  </w:pPr>
                                  <w:r w:rsidRPr="00603C80">
                                    <w:fldChar w:fldCharType="begin"/>
                                  </w:r>
                                  <w:r w:rsidRPr="00603C80">
                                    <w:instrText xml:space="preserve"> MACROBUTTON NoName [</w:instrText>
                                  </w:r>
                                  <w:bookmarkStart w:id="5" w:name="LAN_Text_13"/>
                                  <w:r>
                                    <w:instrText>Text</w:instrText>
                                  </w:r>
                                  <w:bookmarkEnd w:id="5"/>
                                  <w:r w:rsidRPr="00603C80">
                                    <w:instrText>]</w:instrText>
                                  </w:r>
                                  <w:r w:rsidRPr="00603C80">
                                    <w:fldChar w:fldCharType="end"/>
                                  </w:r>
                                </w:p>
                                <w:p w14:paraId="47503DCE" w14:textId="77777777" w:rsidR="00564C1F" w:rsidRPr="00603C80" w:rsidRDefault="00564C1F" w:rsidP="00BE08F6">
                                  <w:pPr>
                                    <w:pStyle w:val="Documentdataleadtext"/>
                                  </w:pPr>
                                </w:p>
                                <w:p w14:paraId="6C5FE246" w14:textId="77777777" w:rsidR="00564C1F" w:rsidRPr="00603C80" w:rsidRDefault="00564C1F" w:rsidP="00BE08F6">
                                  <w:pPr>
                                    <w:pStyle w:val="Documentdataleadtext"/>
                                  </w:pPr>
                                  <w:bookmarkStart w:id="6" w:name="LAN_Date_1"/>
                                  <w:r>
                                    <w:t>Date</w:t>
                                  </w:r>
                                  <w:bookmarkEnd w:id="6"/>
                                </w:p>
                                <w:p w14:paraId="35787A7C" w14:textId="77777777" w:rsidR="00564C1F" w:rsidRPr="00603C80" w:rsidRDefault="00564C1F" w:rsidP="00BE08F6">
                                  <w:pPr>
                                    <w:pStyle w:val="Documentdatatext"/>
                                  </w:pPr>
                                  <w:r w:rsidRPr="00603C80">
                                    <w:fldChar w:fldCharType="begin"/>
                                  </w:r>
                                  <w:r w:rsidRPr="00603C80">
                                    <w:instrText xml:space="preserve"> MACROBUTTON NoName [</w:instrText>
                                  </w:r>
                                  <w:bookmarkStart w:id="7" w:name="LAN_MonthYear_1"/>
                                  <w:r>
                                    <w:instrText>Month, year</w:instrText>
                                  </w:r>
                                  <w:bookmarkEnd w:id="7"/>
                                  <w:r w:rsidRPr="00603C80">
                                    <w:instrText>]</w:instrText>
                                  </w:r>
                                  <w:r w:rsidRPr="00603C80">
                                    <w:fldChar w:fldCharType="end"/>
                                  </w:r>
                                </w:p>
                                <w:p w14:paraId="69FFC5FB" w14:textId="77777777" w:rsidR="00564C1F" w:rsidRPr="00603C80" w:rsidRDefault="00564C1F" w:rsidP="00BE08F6">
                                  <w:pPr>
                                    <w:pStyle w:val="Documentdataleadtext"/>
                                  </w:pPr>
                                </w:p>
                                <w:p w14:paraId="145B0D58" w14:textId="77777777" w:rsidR="00564C1F" w:rsidRPr="00603C80" w:rsidRDefault="00564C1F" w:rsidP="00BE08F6">
                                  <w:pPr>
                                    <w:pStyle w:val="Documentdataleadtext"/>
                                  </w:pPr>
                                  <w:r w:rsidRPr="00603C80">
                                    <w:fldChar w:fldCharType="begin"/>
                                  </w:r>
                                  <w:r w:rsidRPr="00603C80">
                                    <w:instrText xml:space="preserve"> MACROBUTTON NoName [</w:instrText>
                                  </w:r>
                                  <w:bookmarkStart w:id="8" w:name="LAN_Optional"/>
                                  <w:r>
                                    <w:instrText>Optional</w:instrText>
                                  </w:r>
                                  <w:bookmarkEnd w:id="8"/>
                                  <w:r w:rsidRPr="00603C80">
                                    <w:instrText xml:space="preserve"> 1 </w:instrText>
                                  </w:r>
                                  <w:r w:rsidRPr="00A652D3">
                                    <w:rPr>
                                      <w:color w:val="800000"/>
                                      <w:sz w:val="12"/>
                                      <w:szCs w:val="12"/>
                                    </w:rPr>
                                    <w:instrText xml:space="preserve">- </w:instrText>
                                  </w:r>
                                  <w:bookmarkStart w:id="9" w:name="LAN_RememberDelete_6"/>
                                  <w:r>
                                    <w:rPr>
                                      <w:color w:val="800000"/>
                                      <w:sz w:val="12"/>
                                      <w:szCs w:val="12"/>
                                    </w:rPr>
                                    <w:instrText>If no optional text is needed then remember to delete the fields</w:instrText>
                                  </w:r>
                                  <w:bookmarkEnd w:id="9"/>
                                  <w:r w:rsidRPr="00603C80">
                                    <w:instrText>]</w:instrText>
                                  </w:r>
                                  <w:r w:rsidRPr="00603C80">
                                    <w:fldChar w:fldCharType="end"/>
                                  </w:r>
                                </w:p>
                                <w:p w14:paraId="041BB6AC" w14:textId="77777777" w:rsidR="00564C1F" w:rsidRPr="00603C80" w:rsidRDefault="00564C1F" w:rsidP="00BE08F6">
                                  <w:pPr>
                                    <w:pStyle w:val="Documentdatatext"/>
                                  </w:pPr>
                                  <w:r w:rsidRPr="00603C80">
                                    <w:fldChar w:fldCharType="begin"/>
                                  </w:r>
                                  <w:r w:rsidRPr="00603C80">
                                    <w:instrText xml:space="preserve"> MACROBUTTON NoName [</w:instrText>
                                  </w:r>
                                  <w:bookmarkStart w:id="10" w:name="LAN_Text_14"/>
                                  <w:r>
                                    <w:instrText>Text</w:instrText>
                                  </w:r>
                                  <w:bookmarkEnd w:id="10"/>
                                  <w:r w:rsidRPr="00603C80">
                                    <w:instrText xml:space="preserve"> </w:instrText>
                                  </w:r>
                                  <w:r w:rsidRPr="001C47BA">
                                    <w:rPr>
                                      <w:color w:val="800000"/>
                                      <w:sz w:val="12"/>
                                    </w:rPr>
                                    <w:instrText xml:space="preserve">- </w:instrText>
                                  </w:r>
                                  <w:bookmarkStart w:id="11" w:name="LAN_RememberDelete_7"/>
                                  <w:r>
                                    <w:rPr>
                                      <w:color w:val="800000"/>
                                      <w:sz w:val="12"/>
                                    </w:rPr>
                                    <w:instrText>If no optional text is needed then remember to delete the fields</w:instrText>
                                  </w:r>
                                  <w:bookmarkEnd w:id="11"/>
                                  <w:r w:rsidRPr="00603C80">
                                    <w:instrText>]</w:instrText>
                                  </w:r>
                                  <w:r w:rsidRPr="00603C80">
                                    <w:fldChar w:fldCharType="end"/>
                                  </w:r>
                                </w:p>
                                <w:p w14:paraId="363BA5D3" w14:textId="77777777" w:rsidR="00564C1F" w:rsidRPr="00603C80" w:rsidRDefault="00564C1F" w:rsidP="00BE08F6">
                                  <w:pPr>
                                    <w:pStyle w:val="Documentdataleadtext"/>
                                  </w:pPr>
                                </w:p>
                                <w:p w14:paraId="2955521E" w14:textId="77777777" w:rsidR="00564C1F" w:rsidRPr="00603C80" w:rsidRDefault="00564C1F" w:rsidP="00BE08F6">
                                  <w:pPr>
                                    <w:pStyle w:val="Documentdataleadtext"/>
                                  </w:pPr>
                                  <w:r w:rsidRPr="00603C80">
                                    <w:fldChar w:fldCharType="begin"/>
                                  </w:r>
                                  <w:r w:rsidRPr="00603C80">
                                    <w:instrText xml:space="preserve"> MACROBUTTON NoName [</w:instrText>
                                  </w:r>
                                  <w:bookmarkStart w:id="12" w:name="LAN_Optional_1"/>
                                  <w:r>
                                    <w:instrText>Optional</w:instrText>
                                  </w:r>
                                  <w:bookmarkEnd w:id="12"/>
                                  <w:r w:rsidRPr="00603C80">
                                    <w:instrText xml:space="preserve"> 2 </w:instrText>
                                  </w:r>
                                  <w:r w:rsidRPr="00A652D3">
                                    <w:rPr>
                                      <w:color w:val="800000"/>
                                      <w:sz w:val="12"/>
                                    </w:rPr>
                                    <w:instrText xml:space="preserve">- </w:instrText>
                                  </w:r>
                                  <w:bookmarkStart w:id="13" w:name="LAN_RememberDelete_8"/>
                                  <w:r>
                                    <w:rPr>
                                      <w:color w:val="800000"/>
                                      <w:sz w:val="12"/>
                                    </w:rPr>
                                    <w:instrText>If no optional text is needed then remember to delete the fields</w:instrText>
                                  </w:r>
                                  <w:bookmarkEnd w:id="13"/>
                                  <w:r w:rsidRPr="00603C80">
                                    <w:instrText>]</w:instrText>
                                  </w:r>
                                  <w:r w:rsidRPr="00603C80">
                                    <w:fldChar w:fldCharType="end"/>
                                  </w:r>
                                </w:p>
                                <w:p w14:paraId="493C00CB" w14:textId="77777777" w:rsidR="00564C1F" w:rsidRPr="00603C80" w:rsidRDefault="00564C1F" w:rsidP="00BE08F6">
                                  <w:pPr>
                                    <w:pStyle w:val="Documentdatatext"/>
                                  </w:pPr>
                                  <w:r w:rsidRPr="00603C80">
                                    <w:fldChar w:fldCharType="begin"/>
                                  </w:r>
                                  <w:r w:rsidRPr="00603C80">
                                    <w:instrText xml:space="preserve"> MACROBUTTON NoName [</w:instrText>
                                  </w:r>
                                  <w:bookmarkStart w:id="14" w:name="LAN_Text_15"/>
                                  <w:r>
                                    <w:instrText>Text</w:instrText>
                                  </w:r>
                                  <w:bookmarkEnd w:id="14"/>
                                  <w:r w:rsidRPr="00603C80">
                                    <w:instrText xml:space="preserve"> </w:instrText>
                                  </w:r>
                                  <w:r w:rsidRPr="00B55AF7">
                                    <w:rPr>
                                      <w:color w:val="800000"/>
                                      <w:sz w:val="12"/>
                                    </w:rPr>
                                    <w:instrText xml:space="preserve">- </w:instrText>
                                  </w:r>
                                  <w:bookmarkStart w:id="15" w:name="LAN_RememberDelete_9"/>
                                  <w:r>
                                    <w:rPr>
                                      <w:color w:val="800000"/>
                                      <w:sz w:val="12"/>
                                    </w:rPr>
                                    <w:instrText>If no optional text is needed then remember to delete the fields</w:instrText>
                                  </w:r>
                                  <w:bookmarkEnd w:id="15"/>
                                  <w:r w:rsidRPr="00603C80">
                                    <w:instrText>]</w:instrText>
                                  </w:r>
                                  <w:r w:rsidRPr="00603C80">
                                    <w:fldChar w:fldCharType="end"/>
                                  </w:r>
                                </w:p>
                              </w:tc>
                            </w:tr>
                            <w:tr w:rsidR="00564C1F"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7A5C0B8E" w:rsidR="00564C1F"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564C1F">
                                        <w:t>Part III, Appendix A13</w:t>
                                      </w:r>
                                    </w:sdtContent>
                                  </w:sdt>
                                  <w:r w:rsidR="00564C1F">
                                    <w:t xml:space="preserve"> </w:t>
                                  </w:r>
                                </w:p>
                                <w:p w14:paraId="673AA570" w14:textId="65295329" w:rsidR="00564C1F"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564C1F">
                                        <w:t>Process and Design Data</w:t>
                                      </w:r>
                                    </w:sdtContent>
                                  </w:sdt>
                                </w:p>
                              </w:tc>
                            </w:tr>
                          </w:tbl>
                          <w:p w14:paraId="500C855C" w14:textId="77777777" w:rsidR="00564C1F" w:rsidRDefault="00564C1F"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58241;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564C1F" w:rsidRPr="00603C80" w14:paraId="1DF758EB" w14:textId="77777777" w:rsidTr="00F50260">
                        <w:trPr>
                          <w:trHeight w:val="4641"/>
                        </w:trPr>
                        <w:tc>
                          <w:tcPr>
                            <w:tcW w:w="9526" w:type="dxa"/>
                            <w:tcBorders>
                              <w:top w:val="nil"/>
                              <w:left w:val="nil"/>
                              <w:bottom w:val="nil"/>
                              <w:right w:val="nil"/>
                            </w:tcBorders>
                          </w:tcPr>
                          <w:p w14:paraId="72D7F65C" w14:textId="77777777" w:rsidR="00564C1F" w:rsidRPr="00603C80" w:rsidRDefault="00564C1F" w:rsidP="00BE08F6">
                            <w:pPr>
                              <w:pStyle w:val="Documentdataleadtext"/>
                            </w:pPr>
                            <w:bookmarkStart w:id="16" w:name="LAN_Intendedfor"/>
                            <w:r>
                              <w:t>Intended for</w:t>
                            </w:r>
                            <w:bookmarkEnd w:id="16"/>
                          </w:p>
                          <w:p w14:paraId="62130F45" w14:textId="77777777" w:rsidR="00564C1F" w:rsidRPr="00603C80" w:rsidRDefault="00564C1F" w:rsidP="00BE08F6">
                            <w:pPr>
                              <w:pStyle w:val="Documentdatatext"/>
                            </w:pPr>
                            <w:r w:rsidRPr="00603C80">
                              <w:fldChar w:fldCharType="begin"/>
                            </w:r>
                            <w:r w:rsidRPr="00603C80">
                              <w:instrText xml:space="preserve"> MACROBUTTON NoName [</w:instrText>
                            </w:r>
                            <w:bookmarkStart w:id="17" w:name="LAN_Text_12"/>
                            <w:r>
                              <w:instrText>Text</w:instrText>
                            </w:r>
                            <w:bookmarkEnd w:id="17"/>
                            <w:r w:rsidRPr="00603C80">
                              <w:instrText>]</w:instrText>
                            </w:r>
                            <w:r w:rsidRPr="00603C80">
                              <w:fldChar w:fldCharType="end"/>
                            </w:r>
                          </w:p>
                          <w:p w14:paraId="103DC0FB" w14:textId="77777777" w:rsidR="00564C1F" w:rsidRPr="00603C80" w:rsidRDefault="00564C1F" w:rsidP="00BE08F6">
                            <w:pPr>
                              <w:pStyle w:val="Documentdataleadtext"/>
                            </w:pPr>
                          </w:p>
                          <w:p w14:paraId="2C211AC7" w14:textId="77777777" w:rsidR="00564C1F" w:rsidRPr="00603C80" w:rsidRDefault="00564C1F" w:rsidP="00BE08F6">
                            <w:pPr>
                              <w:pStyle w:val="Documentdataleadtext"/>
                            </w:pPr>
                            <w:bookmarkStart w:id="18" w:name="LAN_Documenttype_2"/>
                            <w:r>
                              <w:t>Document type</w:t>
                            </w:r>
                            <w:bookmarkEnd w:id="18"/>
                          </w:p>
                          <w:p w14:paraId="0D0D039C" w14:textId="77777777" w:rsidR="00564C1F" w:rsidRPr="00603C80" w:rsidRDefault="00564C1F" w:rsidP="00BE08F6">
                            <w:pPr>
                              <w:pStyle w:val="Documentdatatext"/>
                            </w:pPr>
                            <w:r w:rsidRPr="00603C80">
                              <w:fldChar w:fldCharType="begin"/>
                            </w:r>
                            <w:r w:rsidRPr="00603C80">
                              <w:instrText xml:space="preserve"> MACROBUTTON NoName [</w:instrText>
                            </w:r>
                            <w:bookmarkStart w:id="19" w:name="LAN_Text_13"/>
                            <w:r>
                              <w:instrText>Text</w:instrText>
                            </w:r>
                            <w:bookmarkEnd w:id="19"/>
                            <w:r w:rsidRPr="00603C80">
                              <w:instrText>]</w:instrText>
                            </w:r>
                            <w:r w:rsidRPr="00603C80">
                              <w:fldChar w:fldCharType="end"/>
                            </w:r>
                          </w:p>
                          <w:p w14:paraId="47503DCE" w14:textId="77777777" w:rsidR="00564C1F" w:rsidRPr="00603C80" w:rsidRDefault="00564C1F" w:rsidP="00BE08F6">
                            <w:pPr>
                              <w:pStyle w:val="Documentdataleadtext"/>
                            </w:pPr>
                          </w:p>
                          <w:p w14:paraId="6C5FE246" w14:textId="77777777" w:rsidR="00564C1F" w:rsidRPr="00603C80" w:rsidRDefault="00564C1F" w:rsidP="00BE08F6">
                            <w:pPr>
                              <w:pStyle w:val="Documentdataleadtext"/>
                            </w:pPr>
                            <w:bookmarkStart w:id="20" w:name="LAN_Date_1"/>
                            <w:r>
                              <w:t>Date</w:t>
                            </w:r>
                            <w:bookmarkEnd w:id="20"/>
                          </w:p>
                          <w:p w14:paraId="35787A7C" w14:textId="77777777" w:rsidR="00564C1F" w:rsidRPr="00603C80" w:rsidRDefault="00564C1F" w:rsidP="00BE08F6">
                            <w:pPr>
                              <w:pStyle w:val="Documentdatatext"/>
                            </w:pPr>
                            <w:r w:rsidRPr="00603C80">
                              <w:fldChar w:fldCharType="begin"/>
                            </w:r>
                            <w:r w:rsidRPr="00603C80">
                              <w:instrText xml:space="preserve"> MACROBUTTON NoName [</w:instrText>
                            </w:r>
                            <w:bookmarkStart w:id="21" w:name="LAN_MonthYear_1"/>
                            <w:r>
                              <w:instrText>Month, year</w:instrText>
                            </w:r>
                            <w:bookmarkEnd w:id="21"/>
                            <w:r w:rsidRPr="00603C80">
                              <w:instrText>]</w:instrText>
                            </w:r>
                            <w:r w:rsidRPr="00603C80">
                              <w:fldChar w:fldCharType="end"/>
                            </w:r>
                          </w:p>
                          <w:p w14:paraId="69FFC5FB" w14:textId="77777777" w:rsidR="00564C1F" w:rsidRPr="00603C80" w:rsidRDefault="00564C1F" w:rsidP="00BE08F6">
                            <w:pPr>
                              <w:pStyle w:val="Documentdataleadtext"/>
                            </w:pPr>
                          </w:p>
                          <w:p w14:paraId="145B0D58" w14:textId="77777777" w:rsidR="00564C1F" w:rsidRPr="00603C80" w:rsidRDefault="00564C1F" w:rsidP="00BE08F6">
                            <w:pPr>
                              <w:pStyle w:val="Documentdataleadtext"/>
                            </w:pPr>
                            <w:r w:rsidRPr="00603C80">
                              <w:fldChar w:fldCharType="begin"/>
                            </w:r>
                            <w:r w:rsidRPr="00603C80">
                              <w:instrText xml:space="preserve"> MACROBUTTON NoName [</w:instrText>
                            </w:r>
                            <w:bookmarkStart w:id="22" w:name="LAN_Optional"/>
                            <w:r>
                              <w:instrText>Optional</w:instrText>
                            </w:r>
                            <w:bookmarkEnd w:id="22"/>
                            <w:r w:rsidRPr="00603C80">
                              <w:instrText xml:space="preserve"> 1 </w:instrText>
                            </w:r>
                            <w:r w:rsidRPr="00A652D3">
                              <w:rPr>
                                <w:color w:val="800000"/>
                                <w:sz w:val="12"/>
                                <w:szCs w:val="12"/>
                              </w:rPr>
                              <w:instrText xml:space="preserve">- </w:instrText>
                            </w:r>
                            <w:bookmarkStart w:id="23" w:name="LAN_RememberDelete_6"/>
                            <w:r>
                              <w:rPr>
                                <w:color w:val="800000"/>
                                <w:sz w:val="12"/>
                                <w:szCs w:val="12"/>
                              </w:rPr>
                              <w:instrText>If no optional text is needed then remember to delete the fields</w:instrText>
                            </w:r>
                            <w:bookmarkEnd w:id="23"/>
                            <w:r w:rsidRPr="00603C80">
                              <w:instrText>]</w:instrText>
                            </w:r>
                            <w:r w:rsidRPr="00603C80">
                              <w:fldChar w:fldCharType="end"/>
                            </w:r>
                          </w:p>
                          <w:p w14:paraId="041BB6AC" w14:textId="77777777" w:rsidR="00564C1F" w:rsidRPr="00603C80" w:rsidRDefault="00564C1F" w:rsidP="00BE08F6">
                            <w:pPr>
                              <w:pStyle w:val="Documentdatatext"/>
                            </w:pPr>
                            <w:r w:rsidRPr="00603C80">
                              <w:fldChar w:fldCharType="begin"/>
                            </w:r>
                            <w:r w:rsidRPr="00603C80">
                              <w:instrText xml:space="preserve"> MACROBUTTON NoName [</w:instrText>
                            </w:r>
                            <w:bookmarkStart w:id="24" w:name="LAN_Text_14"/>
                            <w:r>
                              <w:instrText>Text</w:instrText>
                            </w:r>
                            <w:bookmarkEnd w:id="24"/>
                            <w:r w:rsidRPr="00603C80">
                              <w:instrText xml:space="preserve"> </w:instrText>
                            </w:r>
                            <w:r w:rsidRPr="001C47BA">
                              <w:rPr>
                                <w:color w:val="800000"/>
                                <w:sz w:val="12"/>
                              </w:rPr>
                              <w:instrText xml:space="preserve">- </w:instrText>
                            </w:r>
                            <w:bookmarkStart w:id="25" w:name="LAN_RememberDelete_7"/>
                            <w:r>
                              <w:rPr>
                                <w:color w:val="800000"/>
                                <w:sz w:val="12"/>
                              </w:rPr>
                              <w:instrText>If no optional text is needed then remember to delete the fields</w:instrText>
                            </w:r>
                            <w:bookmarkEnd w:id="25"/>
                            <w:r w:rsidRPr="00603C80">
                              <w:instrText>]</w:instrText>
                            </w:r>
                            <w:r w:rsidRPr="00603C80">
                              <w:fldChar w:fldCharType="end"/>
                            </w:r>
                          </w:p>
                          <w:p w14:paraId="363BA5D3" w14:textId="77777777" w:rsidR="00564C1F" w:rsidRPr="00603C80" w:rsidRDefault="00564C1F" w:rsidP="00BE08F6">
                            <w:pPr>
                              <w:pStyle w:val="Documentdataleadtext"/>
                            </w:pPr>
                          </w:p>
                          <w:p w14:paraId="2955521E" w14:textId="77777777" w:rsidR="00564C1F" w:rsidRPr="00603C80" w:rsidRDefault="00564C1F" w:rsidP="00BE08F6">
                            <w:pPr>
                              <w:pStyle w:val="Documentdataleadtext"/>
                            </w:pPr>
                            <w:r w:rsidRPr="00603C80">
                              <w:fldChar w:fldCharType="begin"/>
                            </w:r>
                            <w:r w:rsidRPr="00603C80">
                              <w:instrText xml:space="preserve"> MACROBUTTON NoName [</w:instrText>
                            </w:r>
                            <w:bookmarkStart w:id="26" w:name="LAN_Optional_1"/>
                            <w:r>
                              <w:instrText>Optional</w:instrText>
                            </w:r>
                            <w:bookmarkEnd w:id="26"/>
                            <w:r w:rsidRPr="00603C80">
                              <w:instrText xml:space="preserve"> 2 </w:instrText>
                            </w:r>
                            <w:r w:rsidRPr="00A652D3">
                              <w:rPr>
                                <w:color w:val="800000"/>
                                <w:sz w:val="12"/>
                              </w:rPr>
                              <w:instrText xml:space="preserve">- </w:instrText>
                            </w:r>
                            <w:bookmarkStart w:id="27" w:name="LAN_RememberDelete_8"/>
                            <w:r>
                              <w:rPr>
                                <w:color w:val="800000"/>
                                <w:sz w:val="12"/>
                              </w:rPr>
                              <w:instrText>If no optional text is needed then remember to delete the fields</w:instrText>
                            </w:r>
                            <w:bookmarkEnd w:id="27"/>
                            <w:r w:rsidRPr="00603C80">
                              <w:instrText>]</w:instrText>
                            </w:r>
                            <w:r w:rsidRPr="00603C80">
                              <w:fldChar w:fldCharType="end"/>
                            </w:r>
                          </w:p>
                          <w:p w14:paraId="493C00CB" w14:textId="77777777" w:rsidR="00564C1F" w:rsidRPr="00603C80" w:rsidRDefault="00564C1F" w:rsidP="00BE08F6">
                            <w:pPr>
                              <w:pStyle w:val="Documentdatatext"/>
                            </w:pPr>
                            <w:r w:rsidRPr="00603C80">
                              <w:fldChar w:fldCharType="begin"/>
                            </w:r>
                            <w:r w:rsidRPr="00603C80">
                              <w:instrText xml:space="preserve"> MACROBUTTON NoName [</w:instrText>
                            </w:r>
                            <w:bookmarkStart w:id="28" w:name="LAN_Text_15"/>
                            <w:r>
                              <w:instrText>Text</w:instrText>
                            </w:r>
                            <w:bookmarkEnd w:id="28"/>
                            <w:r w:rsidRPr="00603C80">
                              <w:instrText xml:space="preserve"> </w:instrText>
                            </w:r>
                            <w:r w:rsidRPr="00B55AF7">
                              <w:rPr>
                                <w:color w:val="800000"/>
                                <w:sz w:val="12"/>
                              </w:rPr>
                              <w:instrText xml:space="preserve">- </w:instrText>
                            </w:r>
                            <w:bookmarkStart w:id="29" w:name="LAN_RememberDelete_9"/>
                            <w:r>
                              <w:rPr>
                                <w:color w:val="800000"/>
                                <w:sz w:val="12"/>
                              </w:rPr>
                              <w:instrText>If no optional text is needed then remember to delete the fields</w:instrText>
                            </w:r>
                            <w:bookmarkEnd w:id="29"/>
                            <w:r w:rsidRPr="00603C80">
                              <w:instrText>]</w:instrText>
                            </w:r>
                            <w:r w:rsidRPr="00603C80">
                              <w:fldChar w:fldCharType="end"/>
                            </w:r>
                          </w:p>
                        </w:tc>
                      </w:tr>
                      <w:tr w:rsidR="00564C1F"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7A5C0B8E" w:rsidR="00564C1F"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564C1F">
                                  <w:t>Part III, Appendix A13</w:t>
                                </w:r>
                              </w:sdtContent>
                            </w:sdt>
                            <w:r w:rsidR="00564C1F">
                              <w:t xml:space="preserve"> </w:t>
                            </w:r>
                          </w:p>
                          <w:p w14:paraId="673AA570" w14:textId="65295329" w:rsidR="00564C1F"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564C1F">
                                  <w:t>Process and Design Data</w:t>
                                </w:r>
                              </w:sdtContent>
                            </w:sdt>
                          </w:p>
                        </w:tc>
                      </w:tr>
                    </w:tbl>
                    <w:p w14:paraId="500C855C" w14:textId="77777777" w:rsidR="00564C1F" w:rsidRDefault="00564C1F" w:rsidP="00F50260"/>
                  </w:txbxContent>
                </v:textbox>
                <w10:wrap anchorx="margin" anchory="page"/>
              </v:shape>
            </w:pict>
          </mc:Fallback>
        </mc:AlternateContent>
      </w:r>
    </w:p>
    <w:p w14:paraId="37A37AB1" w14:textId="77777777" w:rsidR="00F50260" w:rsidRPr="00EB5DBA" w:rsidRDefault="00F50260" w:rsidP="00066591"/>
    <w:p w14:paraId="15A6A900" w14:textId="77777777" w:rsidR="00025683" w:rsidRPr="00EB5DBA" w:rsidRDefault="00025683" w:rsidP="00066591"/>
    <w:p w14:paraId="35AE3087" w14:textId="79EE06EB" w:rsidR="00025683" w:rsidRPr="00EB5DBA" w:rsidRDefault="00787E54" w:rsidP="00066591">
      <w:pPr>
        <w:sectPr w:rsidR="00025683" w:rsidRPr="00EB5DBA" w:rsidSect="0045737E">
          <w:headerReference w:type="even" r:id="rId8"/>
          <w:footerReference w:type="even" r:id="rId9"/>
          <w:footerReference w:type="default" r:id="rId10"/>
          <w:pgSz w:w="11907" w:h="16839" w:code="9"/>
          <w:pgMar w:top="1984" w:right="1190" w:bottom="1417" w:left="1757" w:header="851" w:footer="680" w:gutter="0"/>
          <w:cols w:space="708"/>
          <w:docGrid w:linePitch="360"/>
        </w:sectPr>
      </w:pPr>
      <w:r>
        <w:rPr>
          <w:noProof/>
        </w:rPr>
        <w:drawing>
          <wp:anchor distT="0" distB="0" distL="114300" distR="114300" simplePos="0" relativeHeight="251659266" behindDoc="0" locked="0" layoutInCell="1" allowOverlap="1" wp14:anchorId="3B8C54B7" wp14:editId="59E6CDFA">
            <wp:simplePos x="1117600" y="2252133"/>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1">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013EEA" w:rsidRPr="00EB5DBA">
        <w:rPr>
          <w:noProof/>
        </w:rPr>
        <mc:AlternateContent>
          <mc:Choice Requires="wps">
            <w:drawing>
              <wp:anchor distT="0" distB="0" distL="114300" distR="114300" simplePos="0" relativeHeight="251658242" behindDoc="0" locked="0" layoutInCell="1" allowOverlap="1" wp14:anchorId="5360931D" wp14:editId="687CA156">
                <wp:simplePos x="0" y="0"/>
                <wp:positionH relativeFrom="margin">
                  <wp:posOffset>-365197</wp:posOffset>
                </wp:positionH>
                <wp:positionV relativeFrom="margin">
                  <wp:posOffset>2647926</wp:posOffset>
                </wp:positionV>
                <wp:extent cx="6123305" cy="5814204"/>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5814204"/>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564C1F" w:rsidRPr="00B35708" w14:paraId="5209AF99" w14:textId="77777777" w:rsidTr="00A84F08">
                              <w:trPr>
                                <w:trHeight w:hRule="exact" w:val="2835"/>
                              </w:trPr>
                              <w:tc>
                                <w:tcPr>
                                  <w:tcW w:w="8947" w:type="dxa"/>
                                </w:tcPr>
                                <w:p w14:paraId="3B5A5BBF" w14:textId="2F6AADC5" w:rsidR="00564C1F"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564C1F">
                                        <w:t>Part III, Appendix A13</w:t>
                                      </w:r>
                                    </w:sdtContent>
                                  </w:sdt>
                                </w:p>
                                <w:p w14:paraId="147E72E0" w14:textId="0927F246" w:rsidR="00564C1F"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564C1F">
                                        <w:t>Process and Design Data</w:t>
                                      </w:r>
                                    </w:sdtContent>
                                  </w:sdt>
                                </w:p>
                              </w:tc>
                            </w:tr>
                            <w:tr w:rsidR="00564C1F" w:rsidRPr="00B35708" w14:paraId="6AEBEAF1" w14:textId="77777777" w:rsidTr="00A84F08">
                              <w:trPr>
                                <w:trHeight w:hRule="exact" w:val="437"/>
                              </w:trPr>
                              <w:tc>
                                <w:tcPr>
                                  <w:tcW w:w="8947" w:type="dxa"/>
                                </w:tcPr>
                                <w:p w14:paraId="58A27193" w14:textId="77777777" w:rsidR="00564C1F" w:rsidRPr="00B35708" w:rsidRDefault="00564C1F" w:rsidP="00A84F08">
                                  <w:pPr>
                                    <w:suppressOverlap/>
                                  </w:pPr>
                                </w:p>
                              </w:tc>
                            </w:tr>
                            <w:tr w:rsidR="00564C1F" w:rsidRPr="00B35708" w14:paraId="7A1E2E83" w14:textId="77777777" w:rsidTr="00013EEA">
                              <w:trPr>
                                <w:trHeight w:hRule="exact" w:val="5727"/>
                              </w:trPr>
                              <w:tc>
                                <w:tcPr>
                                  <w:tcW w:w="8947" w:type="dxa"/>
                                </w:tcPr>
                                <w:p w14:paraId="77A117E2" w14:textId="2ED3D0FA" w:rsidR="00564C1F" w:rsidRPr="00B35708" w:rsidRDefault="00564C1F" w:rsidP="00013EEA">
                                  <w:pPr>
                                    <w:suppressOverlap/>
                                    <w:jc w:val="center"/>
                                  </w:pPr>
                                </w:p>
                              </w:tc>
                            </w:tr>
                          </w:tbl>
                          <w:p w14:paraId="72EB49B4" w14:textId="77777777" w:rsidR="00564C1F" w:rsidRDefault="00564C1F"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75pt;margin-top:208.5pt;width:482.15pt;height:457.8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564C1F" w:rsidRPr="00B35708" w14:paraId="5209AF99" w14:textId="77777777" w:rsidTr="00A84F08">
                        <w:trPr>
                          <w:trHeight w:hRule="exact" w:val="2835"/>
                        </w:trPr>
                        <w:tc>
                          <w:tcPr>
                            <w:tcW w:w="8947" w:type="dxa"/>
                          </w:tcPr>
                          <w:p w14:paraId="3B5A5BBF" w14:textId="2F6AADC5" w:rsidR="00564C1F"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564C1F">
                                  <w:t>Part III, Appendix A13</w:t>
                                </w:r>
                              </w:sdtContent>
                            </w:sdt>
                          </w:p>
                          <w:p w14:paraId="147E72E0" w14:textId="0927F246" w:rsidR="00564C1F"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564C1F">
                                  <w:t>Process and Design Data</w:t>
                                </w:r>
                              </w:sdtContent>
                            </w:sdt>
                          </w:p>
                        </w:tc>
                      </w:tr>
                      <w:tr w:rsidR="00564C1F" w:rsidRPr="00B35708" w14:paraId="6AEBEAF1" w14:textId="77777777" w:rsidTr="00A84F08">
                        <w:trPr>
                          <w:trHeight w:hRule="exact" w:val="437"/>
                        </w:trPr>
                        <w:tc>
                          <w:tcPr>
                            <w:tcW w:w="8947" w:type="dxa"/>
                          </w:tcPr>
                          <w:p w14:paraId="58A27193" w14:textId="77777777" w:rsidR="00564C1F" w:rsidRPr="00B35708" w:rsidRDefault="00564C1F" w:rsidP="00A84F08">
                            <w:pPr>
                              <w:suppressOverlap/>
                            </w:pPr>
                          </w:p>
                        </w:tc>
                      </w:tr>
                      <w:tr w:rsidR="00564C1F" w:rsidRPr="00B35708" w14:paraId="7A1E2E83" w14:textId="77777777" w:rsidTr="00013EEA">
                        <w:trPr>
                          <w:trHeight w:hRule="exact" w:val="5727"/>
                        </w:trPr>
                        <w:tc>
                          <w:tcPr>
                            <w:tcW w:w="8947" w:type="dxa"/>
                          </w:tcPr>
                          <w:p w14:paraId="77A117E2" w14:textId="2ED3D0FA" w:rsidR="00564C1F" w:rsidRPr="00B35708" w:rsidRDefault="00564C1F" w:rsidP="00013EEA">
                            <w:pPr>
                              <w:suppressOverlap/>
                              <w:jc w:val="center"/>
                            </w:pPr>
                          </w:p>
                        </w:tc>
                      </w:tr>
                    </w:tbl>
                    <w:p w14:paraId="72EB49B4" w14:textId="77777777" w:rsidR="00564C1F" w:rsidRDefault="00564C1F"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EB5DBA" w14:paraId="6CF19738" w14:textId="77777777" w:rsidTr="008637B5">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3702DFA0" w:rsidR="008637B5" w:rsidRPr="00EB5DBA" w:rsidRDefault="008D406C" w:rsidP="00117FBE">
                <w:pPr>
                  <w:pStyle w:val="Template-ReftoFrontpageheading2"/>
                </w:pPr>
                <w:r>
                  <w:t>Part III, Appendix A13</w:t>
                </w:r>
              </w:p>
            </w:sdtContent>
          </w:sdt>
          <w:p w14:paraId="6EE89D90" w14:textId="42C1E4CD" w:rsidR="008637B5" w:rsidRPr="00EB5DBA"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8D406C">
                  <w:t>Process and Design Data</w:t>
                </w:r>
              </w:sdtContent>
            </w:sdt>
          </w:p>
        </w:tc>
      </w:tr>
    </w:tbl>
    <w:p w14:paraId="0B432D91" w14:textId="77777777" w:rsidR="00025683" w:rsidRPr="00EB5DBA"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EB5DBA" w14:paraId="16FF67E9" w14:textId="77777777" w:rsidTr="00465D99">
        <w:tc>
          <w:tcPr>
            <w:tcW w:w="6804" w:type="dxa"/>
          </w:tcPr>
          <w:p w14:paraId="2B37CEA5" w14:textId="77777777" w:rsidR="005328A3" w:rsidRPr="00EB5DBA" w:rsidRDefault="005328A3" w:rsidP="00465D99">
            <w:pPr>
              <w:pStyle w:val="Template-Disclaimer"/>
            </w:pPr>
            <w:bookmarkStart w:id="31" w:name="OFF_ReportDisclaimer"/>
            <w:bookmarkEnd w:id="31"/>
          </w:p>
        </w:tc>
      </w:tr>
    </w:tbl>
    <w:tbl>
      <w:tblPr>
        <w:tblStyle w:val="Mkatabulky"/>
        <w:tblpPr w:leftFromText="141" w:rightFromText="141" w:vertAnchor="text" w:horzAnchor="page" w:tblpX="1141" w:tblpY="16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C33D0B" w:rsidRPr="008D371D" w14:paraId="62A7B4F4" w14:textId="77777777" w:rsidTr="00C33D0B">
        <w:trPr>
          <w:trHeight w:val="227"/>
        </w:trPr>
        <w:tc>
          <w:tcPr>
            <w:tcW w:w="1164" w:type="dxa"/>
          </w:tcPr>
          <w:p w14:paraId="1246A4A5" w14:textId="77777777" w:rsidR="00C33D0B" w:rsidRPr="008D371D" w:rsidRDefault="00C33D0B" w:rsidP="00C33D0B">
            <w:pPr>
              <w:pStyle w:val="DocumentInfo"/>
            </w:pPr>
            <w:bookmarkStart w:id="32" w:name="LAN_ProjectName"/>
            <w:r w:rsidRPr="008D371D">
              <w:t>Project name</w:t>
            </w:r>
            <w:bookmarkEnd w:id="32"/>
          </w:p>
        </w:tc>
        <w:tc>
          <w:tcPr>
            <w:tcW w:w="6037" w:type="dxa"/>
          </w:tcPr>
          <w:p w14:paraId="3B2702EB" w14:textId="4686E4CC" w:rsidR="00C33D0B" w:rsidRPr="008D371D" w:rsidRDefault="00000000" w:rsidP="00C33D0B">
            <w:pPr>
              <w:pStyle w:val="DocumentInfo-Bold"/>
            </w:pPr>
            <w:sdt>
              <w:sdtPr>
                <w:alias w:val="Project name"/>
                <w:tag w:val="{&quot;SkabelonDesign&quot;:{&quot;type&quot;:&quot;text&quot;,&quot;binding&quot;:&quot;Doc.Prop.Ram_Project_Name&quot;,&quot;ignoreBlank&quot;:true}}"/>
                <w:id w:val="2146150831"/>
                <w:placeholder>
                  <w:docPart w:val="83E94247037D4B13B15755890C0E563F"/>
                </w:placeholder>
              </w:sdtPr>
              <w:sdtContent>
                <w:r w:rsidR="0077092E" w:rsidRPr="00074BC0">
                  <w:t>Modernization of WtE Plant SAKO Brno</w:t>
                </w:r>
              </w:sdtContent>
            </w:sdt>
          </w:p>
        </w:tc>
      </w:tr>
      <w:tr w:rsidR="00C33D0B" w:rsidRPr="008D371D" w14:paraId="0C2F5770" w14:textId="77777777" w:rsidTr="00C33D0B">
        <w:trPr>
          <w:trHeight w:val="227"/>
        </w:trPr>
        <w:tc>
          <w:tcPr>
            <w:tcW w:w="1164" w:type="dxa"/>
          </w:tcPr>
          <w:p w14:paraId="56D5EEB3" w14:textId="77777777" w:rsidR="00C33D0B" w:rsidRPr="008D371D" w:rsidRDefault="00C33D0B" w:rsidP="00C33D0B">
            <w:pPr>
              <w:pStyle w:val="DocumentInfo"/>
            </w:pPr>
            <w:bookmarkStart w:id="33" w:name="LAN_Version"/>
            <w:r w:rsidRPr="008D371D">
              <w:t>Version</w:t>
            </w:r>
            <w:bookmarkEnd w:id="33"/>
          </w:p>
        </w:tc>
        <w:tc>
          <w:tcPr>
            <w:tcW w:w="6037" w:type="dxa"/>
          </w:tcPr>
          <w:p w14:paraId="68331EBE" w14:textId="56A0B9E2" w:rsidR="00C33D0B" w:rsidRPr="008D371D" w:rsidRDefault="00000000" w:rsidP="00C33D0B">
            <w:pPr>
              <w:pStyle w:val="DocumentInfo-Bold"/>
            </w:pPr>
            <w:sdt>
              <w:sdtPr>
                <w:alias w:val="Version"/>
                <w:tag w:val="{&quot;SkabelonDesign&quot;:{&quot;type&quot;:&quot;Text&quot;,&quot;binding&quot;:&quot;Module.Version&quot;,&quot;ignoreBlank&quot;:true}}"/>
                <w:id w:val="426161231"/>
                <w:placeholder>
                  <w:docPart w:val="8508DF87164B4D5DA0ED20106589BD52"/>
                </w:placeholder>
              </w:sdtPr>
              <w:sdtContent>
                <w:r w:rsidR="0077092E">
                  <w:t>1</w:t>
                </w:r>
              </w:sdtContent>
            </w:sdt>
          </w:p>
        </w:tc>
      </w:tr>
      <w:tr w:rsidR="00C33D0B" w:rsidRPr="008D371D" w14:paraId="734CD2A4" w14:textId="77777777" w:rsidTr="00C33D0B">
        <w:trPr>
          <w:trHeight w:val="227"/>
        </w:trPr>
        <w:tc>
          <w:tcPr>
            <w:tcW w:w="1164" w:type="dxa"/>
          </w:tcPr>
          <w:p w14:paraId="0F3A1332" w14:textId="77777777" w:rsidR="00C33D0B" w:rsidRPr="008D371D" w:rsidRDefault="00C33D0B" w:rsidP="00C33D0B">
            <w:pPr>
              <w:pStyle w:val="DocumentInfo"/>
            </w:pPr>
            <w:bookmarkStart w:id="34" w:name="LAN_Date"/>
            <w:r w:rsidRPr="008D371D">
              <w:t>Date</w:t>
            </w:r>
            <w:bookmarkEnd w:id="34"/>
          </w:p>
        </w:tc>
        <w:tc>
          <w:tcPr>
            <w:tcW w:w="6037" w:type="dxa"/>
          </w:tcPr>
          <w:p w14:paraId="41FF1EC9" w14:textId="325E382A" w:rsidR="00C33D0B" w:rsidRPr="008D371D" w:rsidRDefault="00C33D0B" w:rsidP="00C33D0B">
            <w:pPr>
              <w:pStyle w:val="DocumentInfo-Bold"/>
              <w:rPr>
                <w:sz w:val="18"/>
              </w:rPr>
            </w:pPr>
            <w:r>
              <w:t>202</w:t>
            </w:r>
            <w:r w:rsidR="0077092E">
              <w:t>4-06-</w:t>
            </w:r>
            <w:r w:rsidR="00074BC0">
              <w:t>30</w:t>
            </w:r>
          </w:p>
        </w:tc>
      </w:tr>
      <w:tr w:rsidR="00C33D0B" w:rsidRPr="00C14929" w14:paraId="4F1E0D33" w14:textId="77777777" w:rsidTr="00C33D0B">
        <w:trPr>
          <w:trHeight w:val="227"/>
        </w:trPr>
        <w:tc>
          <w:tcPr>
            <w:tcW w:w="1164" w:type="dxa"/>
          </w:tcPr>
          <w:p w14:paraId="6539E4AC" w14:textId="77777777" w:rsidR="00C33D0B" w:rsidRPr="008D371D" w:rsidRDefault="00C33D0B" w:rsidP="00C33D0B">
            <w:pPr>
              <w:pStyle w:val="DocumentInfo"/>
            </w:pPr>
            <w:r>
              <w:t>Documentation</w:t>
            </w:r>
          </w:p>
        </w:tc>
        <w:tc>
          <w:tcPr>
            <w:tcW w:w="6037" w:type="dxa"/>
          </w:tcPr>
          <w:sdt>
            <w:sdtPr>
              <w:alias w:val="Kategorie"/>
              <w:tag w:val=""/>
              <w:id w:val="-1355413281"/>
              <w:placeholder>
                <w:docPart w:val="770065E431274D08AE4582505A0B6437"/>
              </w:placeholder>
              <w:dataBinding w:prefixMappings="xmlns:ns0='http://purl.org/dc/elements/1.1/' xmlns:ns1='http://schemas.openxmlformats.org/package/2006/metadata/core-properties' " w:xpath="/ns1:coreProperties[1]/ns1:category[1]" w:storeItemID="{6C3C8BC8-F283-45AE-878A-BAB7291924A1}"/>
              <w:text/>
            </w:sdtPr>
            <w:sdtContent>
              <w:p w14:paraId="79068780" w14:textId="0C38DCE0" w:rsidR="00C33D0B" w:rsidRPr="00C14929" w:rsidRDefault="007B727B" w:rsidP="00C33D0B">
                <w:pPr>
                  <w:pStyle w:val="DocumentInfo-Bold"/>
                </w:pPr>
                <w:r>
                  <w:t>Procurement documentation – Part III – Employer’s Requirements</w:t>
                </w:r>
              </w:p>
            </w:sdtContent>
          </w:sdt>
          <w:p w14:paraId="0A8944B8" w14:textId="77777777" w:rsidR="00C33D0B" w:rsidRPr="00C14929" w:rsidRDefault="00C33D0B" w:rsidP="00C33D0B">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tbl>
    <w:p w14:paraId="55017603" w14:textId="77777777" w:rsidR="00D66E60" w:rsidRPr="00EB5DBA" w:rsidRDefault="00D66E60" w:rsidP="00066591"/>
    <w:p w14:paraId="34192D54" w14:textId="77777777" w:rsidR="008637B5" w:rsidRPr="00EB5DBA" w:rsidRDefault="008637B5" w:rsidP="00066591"/>
    <w:p w14:paraId="44ECB9FF" w14:textId="77777777" w:rsidR="008637B5" w:rsidRPr="00EB5DBA" w:rsidRDefault="008637B5" w:rsidP="005328A3"/>
    <w:p w14:paraId="48A8343E" w14:textId="77777777" w:rsidR="00025683" w:rsidRPr="00EB5DBA" w:rsidRDefault="00025683" w:rsidP="00066591"/>
    <w:p w14:paraId="77E908BC" w14:textId="77777777" w:rsidR="00025683" w:rsidRPr="00EB5DBA" w:rsidRDefault="00025683" w:rsidP="00066591">
      <w:pPr>
        <w:sectPr w:rsidR="00025683" w:rsidRPr="00EB5DBA" w:rsidSect="0045737E">
          <w:headerReference w:type="even" r:id="rId12"/>
          <w:headerReference w:type="default" r:id="rId13"/>
          <w:footerReference w:type="default" r:id="rId14"/>
          <w:headerReference w:type="first" r:id="rId15"/>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EB5DBA" w14:paraId="3CBBD86C" w14:textId="77777777" w:rsidTr="00583704">
        <w:trPr>
          <w:trHeight w:hRule="exact" w:val="2892"/>
        </w:trPr>
        <w:tc>
          <w:tcPr>
            <w:tcW w:w="8791" w:type="dxa"/>
          </w:tcPr>
          <w:p w14:paraId="420108D0" w14:textId="15558E15" w:rsidR="0015620D" w:rsidRPr="00EB5DBA" w:rsidRDefault="00936B38" w:rsidP="0099776F">
            <w:pPr>
              <w:pStyle w:val="Nadpisobsahu"/>
              <w:ind w:left="53"/>
            </w:pPr>
            <w:bookmarkStart w:id="62" w:name="LAN_Contents"/>
            <w:r w:rsidRPr="00EB5DBA">
              <w:lastRenderedPageBreak/>
              <w:t>Contents</w:t>
            </w:r>
            <w:bookmarkEnd w:id="62"/>
          </w:p>
          <w:p w14:paraId="2CD30464" w14:textId="77777777" w:rsidR="0015620D" w:rsidRPr="00EB5DBA" w:rsidRDefault="0015620D" w:rsidP="0015620D"/>
          <w:p w14:paraId="0A7FA8DC" w14:textId="77777777" w:rsidR="0015620D" w:rsidRPr="00EB5DBA" w:rsidRDefault="0015620D" w:rsidP="0015620D"/>
          <w:p w14:paraId="1A631EAF" w14:textId="77777777" w:rsidR="0015620D" w:rsidRPr="00EB5DBA" w:rsidRDefault="0015620D" w:rsidP="0015620D"/>
          <w:p w14:paraId="05A4538C" w14:textId="77777777" w:rsidR="0015620D" w:rsidRPr="00EB5DBA" w:rsidRDefault="0015620D" w:rsidP="0015620D"/>
          <w:p w14:paraId="210EC615" w14:textId="77777777" w:rsidR="0015620D" w:rsidRPr="00EB5DBA" w:rsidRDefault="0015620D" w:rsidP="0015620D"/>
          <w:p w14:paraId="0E38806B" w14:textId="1BA6B4AD" w:rsidR="00936B38" w:rsidRPr="00EB5DBA" w:rsidRDefault="0015620D" w:rsidP="0015620D">
            <w:pPr>
              <w:tabs>
                <w:tab w:val="left" w:pos="2385"/>
              </w:tabs>
            </w:pPr>
            <w:r w:rsidRPr="00EB5DBA">
              <w:tab/>
            </w:r>
          </w:p>
        </w:tc>
      </w:tr>
    </w:tbl>
    <w:p w14:paraId="0D6A7E4E" w14:textId="77777777" w:rsidR="0078220F" w:rsidRPr="00EB5DBA" w:rsidRDefault="0078220F" w:rsidP="00936B38"/>
    <w:bookmarkStart w:id="63" w:name="_Hlk493157594"/>
    <w:p w14:paraId="36D4A516" w14:textId="12EC36AC" w:rsidR="000F6D73"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EB5DBA">
        <w:rPr>
          <w:caps/>
          <w:lang w:eastAsia="da-DK"/>
        </w:rPr>
        <w:fldChar w:fldCharType="begin"/>
      </w:r>
      <w:r w:rsidRPr="00EB5DBA">
        <w:instrText xml:space="preserve"> TOC \o "1-3" \h \z \u </w:instrText>
      </w:r>
      <w:r w:rsidRPr="00EB5DBA">
        <w:rPr>
          <w:caps/>
          <w:lang w:eastAsia="da-DK"/>
        </w:rPr>
        <w:fldChar w:fldCharType="separate"/>
      </w:r>
      <w:hyperlink w:anchor="_Toc170671960" w:history="1">
        <w:r w:rsidR="000F6D73" w:rsidRPr="00E41E9D">
          <w:rPr>
            <w:rStyle w:val="Hypertextovodkaz"/>
            <w:rFonts w:eastAsiaTheme="majorEastAsia"/>
            <w:noProof/>
          </w:rPr>
          <w:t>1.</w:t>
        </w:r>
        <w:r w:rsidR="000F6D73">
          <w:rPr>
            <w:rFonts w:asciiTheme="minorHAnsi" w:eastAsiaTheme="minorEastAsia" w:hAnsiTheme="minorHAnsi" w:cstheme="minorBidi"/>
            <w:b w:val="0"/>
            <w:noProof/>
            <w:kern w:val="2"/>
            <w:sz w:val="22"/>
            <w:szCs w:val="22"/>
            <w:lang w:val="cs-CZ" w:eastAsia="cs-CZ"/>
            <w14:ligatures w14:val="standardContextual"/>
          </w:rPr>
          <w:tab/>
        </w:r>
        <w:r w:rsidR="000F6D73" w:rsidRPr="00E41E9D">
          <w:rPr>
            <w:rStyle w:val="Hypertextovodkaz"/>
            <w:rFonts w:eastAsiaTheme="majorEastAsia"/>
            <w:noProof/>
          </w:rPr>
          <w:t>Capacity Diagram</w:t>
        </w:r>
        <w:r w:rsidR="000F6D73">
          <w:rPr>
            <w:noProof/>
            <w:webHidden/>
          </w:rPr>
          <w:tab/>
        </w:r>
        <w:r w:rsidR="000F6D73">
          <w:rPr>
            <w:noProof/>
            <w:webHidden/>
          </w:rPr>
          <w:fldChar w:fldCharType="begin"/>
        </w:r>
        <w:r w:rsidR="000F6D73">
          <w:rPr>
            <w:noProof/>
            <w:webHidden/>
          </w:rPr>
          <w:instrText xml:space="preserve"> PAGEREF _Toc170671960 \h </w:instrText>
        </w:r>
        <w:r w:rsidR="000F6D73">
          <w:rPr>
            <w:noProof/>
            <w:webHidden/>
          </w:rPr>
        </w:r>
        <w:r w:rsidR="000F6D73">
          <w:rPr>
            <w:noProof/>
            <w:webHidden/>
          </w:rPr>
          <w:fldChar w:fldCharType="separate"/>
        </w:r>
        <w:r w:rsidR="000F6D73">
          <w:rPr>
            <w:noProof/>
            <w:webHidden/>
          </w:rPr>
          <w:t>1</w:t>
        </w:r>
        <w:r w:rsidR="000F6D73">
          <w:rPr>
            <w:noProof/>
            <w:webHidden/>
          </w:rPr>
          <w:fldChar w:fldCharType="end"/>
        </w:r>
      </w:hyperlink>
    </w:p>
    <w:p w14:paraId="16CDFFFB" w14:textId="0D525377" w:rsidR="000F6D73" w:rsidRDefault="000F6D73">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1961" w:history="1">
        <w:r w:rsidRPr="00E41E9D">
          <w:rPr>
            <w:rStyle w:val="Hypertextovodkaz"/>
            <w:rFonts w:eastAsiaTheme="majorEastAsia"/>
            <w:noProof/>
            <w:lang w:val="en-US"/>
          </w:rPr>
          <w:t>2.</w:t>
        </w:r>
        <w:r>
          <w:rPr>
            <w:rFonts w:asciiTheme="minorHAnsi" w:eastAsiaTheme="minorEastAsia" w:hAnsiTheme="minorHAnsi" w:cstheme="minorBidi"/>
            <w:b w:val="0"/>
            <w:noProof/>
            <w:kern w:val="2"/>
            <w:sz w:val="22"/>
            <w:szCs w:val="22"/>
            <w:lang w:val="cs-CZ" w:eastAsia="cs-CZ"/>
            <w14:ligatures w14:val="standardContextual"/>
          </w:rPr>
          <w:tab/>
        </w:r>
        <w:r w:rsidRPr="00E41E9D">
          <w:rPr>
            <w:rStyle w:val="Hypertextovodkaz"/>
            <w:rFonts w:eastAsiaTheme="majorEastAsia"/>
            <w:noProof/>
            <w:lang w:val="en-US"/>
          </w:rPr>
          <w:t>Process and design data, General</w:t>
        </w:r>
        <w:r>
          <w:rPr>
            <w:noProof/>
            <w:webHidden/>
          </w:rPr>
          <w:tab/>
        </w:r>
        <w:r>
          <w:rPr>
            <w:noProof/>
            <w:webHidden/>
          </w:rPr>
          <w:fldChar w:fldCharType="begin"/>
        </w:r>
        <w:r>
          <w:rPr>
            <w:noProof/>
            <w:webHidden/>
          </w:rPr>
          <w:instrText xml:space="preserve"> PAGEREF _Toc170671961 \h </w:instrText>
        </w:r>
        <w:r>
          <w:rPr>
            <w:noProof/>
            <w:webHidden/>
          </w:rPr>
        </w:r>
        <w:r>
          <w:rPr>
            <w:noProof/>
            <w:webHidden/>
          </w:rPr>
          <w:fldChar w:fldCharType="separate"/>
        </w:r>
        <w:r>
          <w:rPr>
            <w:noProof/>
            <w:webHidden/>
          </w:rPr>
          <w:t>2</w:t>
        </w:r>
        <w:r>
          <w:rPr>
            <w:noProof/>
            <w:webHidden/>
          </w:rPr>
          <w:fldChar w:fldCharType="end"/>
        </w:r>
      </w:hyperlink>
    </w:p>
    <w:p w14:paraId="77E2027E" w14:textId="4E17C01F" w:rsidR="000F6D73" w:rsidRDefault="000F6D73">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1962" w:history="1">
        <w:r w:rsidRPr="00E41E9D">
          <w:rPr>
            <w:rStyle w:val="Hypertextovodkaz"/>
            <w:rFonts w:eastAsiaTheme="majorEastAsia"/>
            <w:noProof/>
            <w:lang w:val="en-US"/>
          </w:rPr>
          <w:t>3.</w:t>
        </w:r>
        <w:r>
          <w:rPr>
            <w:rFonts w:asciiTheme="minorHAnsi" w:eastAsiaTheme="minorEastAsia" w:hAnsiTheme="minorHAnsi" w:cstheme="minorBidi"/>
            <w:b w:val="0"/>
            <w:noProof/>
            <w:kern w:val="2"/>
            <w:sz w:val="22"/>
            <w:szCs w:val="22"/>
            <w:lang w:val="cs-CZ" w:eastAsia="cs-CZ"/>
            <w14:ligatures w14:val="standardContextual"/>
          </w:rPr>
          <w:tab/>
        </w:r>
        <w:r w:rsidRPr="00E41E9D">
          <w:rPr>
            <w:rStyle w:val="Hypertextovodkaz"/>
            <w:rFonts w:eastAsiaTheme="majorEastAsia"/>
            <w:noProof/>
            <w:lang w:val="en-US"/>
          </w:rPr>
          <w:t>Process and design data, Incinerator/boiler</w:t>
        </w:r>
        <w:r>
          <w:rPr>
            <w:noProof/>
            <w:webHidden/>
          </w:rPr>
          <w:tab/>
        </w:r>
        <w:r>
          <w:rPr>
            <w:noProof/>
            <w:webHidden/>
          </w:rPr>
          <w:fldChar w:fldCharType="begin"/>
        </w:r>
        <w:r>
          <w:rPr>
            <w:noProof/>
            <w:webHidden/>
          </w:rPr>
          <w:instrText xml:space="preserve"> PAGEREF _Toc170671962 \h </w:instrText>
        </w:r>
        <w:r>
          <w:rPr>
            <w:noProof/>
            <w:webHidden/>
          </w:rPr>
        </w:r>
        <w:r>
          <w:rPr>
            <w:noProof/>
            <w:webHidden/>
          </w:rPr>
          <w:fldChar w:fldCharType="separate"/>
        </w:r>
        <w:r>
          <w:rPr>
            <w:noProof/>
            <w:webHidden/>
          </w:rPr>
          <w:t>6</w:t>
        </w:r>
        <w:r>
          <w:rPr>
            <w:noProof/>
            <w:webHidden/>
          </w:rPr>
          <w:fldChar w:fldCharType="end"/>
        </w:r>
      </w:hyperlink>
    </w:p>
    <w:p w14:paraId="34869276" w14:textId="169DCEF3" w:rsidR="000F6D73" w:rsidRDefault="000F6D73">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1963" w:history="1">
        <w:r w:rsidRPr="00E41E9D">
          <w:rPr>
            <w:rStyle w:val="Hypertextovodkaz"/>
            <w:rFonts w:eastAsiaTheme="majorEastAsia"/>
            <w:noProof/>
            <w:lang w:val="en-US"/>
          </w:rPr>
          <w:t>4.</w:t>
        </w:r>
        <w:r>
          <w:rPr>
            <w:rFonts w:asciiTheme="minorHAnsi" w:eastAsiaTheme="minorEastAsia" w:hAnsiTheme="minorHAnsi" w:cstheme="minorBidi"/>
            <w:b w:val="0"/>
            <w:noProof/>
            <w:kern w:val="2"/>
            <w:sz w:val="22"/>
            <w:szCs w:val="22"/>
            <w:lang w:val="cs-CZ" w:eastAsia="cs-CZ"/>
            <w14:ligatures w14:val="standardContextual"/>
          </w:rPr>
          <w:tab/>
        </w:r>
        <w:r w:rsidRPr="00E41E9D">
          <w:rPr>
            <w:rStyle w:val="Hypertextovodkaz"/>
            <w:rFonts w:eastAsiaTheme="majorEastAsia"/>
            <w:noProof/>
            <w:lang w:val="en-US"/>
          </w:rPr>
          <w:t>Process and design data, Flue gas treatment</w:t>
        </w:r>
        <w:r>
          <w:rPr>
            <w:noProof/>
            <w:webHidden/>
          </w:rPr>
          <w:tab/>
        </w:r>
        <w:r>
          <w:rPr>
            <w:noProof/>
            <w:webHidden/>
          </w:rPr>
          <w:fldChar w:fldCharType="begin"/>
        </w:r>
        <w:r>
          <w:rPr>
            <w:noProof/>
            <w:webHidden/>
          </w:rPr>
          <w:instrText xml:space="preserve"> PAGEREF _Toc170671963 \h </w:instrText>
        </w:r>
        <w:r>
          <w:rPr>
            <w:noProof/>
            <w:webHidden/>
          </w:rPr>
        </w:r>
        <w:r>
          <w:rPr>
            <w:noProof/>
            <w:webHidden/>
          </w:rPr>
          <w:fldChar w:fldCharType="separate"/>
        </w:r>
        <w:r>
          <w:rPr>
            <w:noProof/>
            <w:webHidden/>
          </w:rPr>
          <w:t>12</w:t>
        </w:r>
        <w:r>
          <w:rPr>
            <w:noProof/>
            <w:webHidden/>
          </w:rPr>
          <w:fldChar w:fldCharType="end"/>
        </w:r>
      </w:hyperlink>
    </w:p>
    <w:p w14:paraId="29AD87EB" w14:textId="724D51A4" w:rsidR="000F6D73" w:rsidRDefault="000F6D73">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1964" w:history="1">
        <w:r w:rsidRPr="00E41E9D">
          <w:rPr>
            <w:rStyle w:val="Hypertextovodkaz"/>
            <w:rFonts w:eastAsiaTheme="majorEastAsia"/>
            <w:noProof/>
            <w:lang w:val="en-US"/>
          </w:rPr>
          <w:t>5.</w:t>
        </w:r>
        <w:r>
          <w:rPr>
            <w:rFonts w:asciiTheme="minorHAnsi" w:eastAsiaTheme="minorEastAsia" w:hAnsiTheme="minorHAnsi" w:cstheme="minorBidi"/>
            <w:b w:val="0"/>
            <w:noProof/>
            <w:kern w:val="2"/>
            <w:sz w:val="22"/>
            <w:szCs w:val="22"/>
            <w:lang w:val="cs-CZ" w:eastAsia="cs-CZ"/>
            <w14:ligatures w14:val="standardContextual"/>
          </w:rPr>
          <w:tab/>
        </w:r>
        <w:r w:rsidRPr="00E41E9D">
          <w:rPr>
            <w:rStyle w:val="Hypertextovodkaz"/>
            <w:rFonts w:eastAsiaTheme="majorEastAsia"/>
            <w:noProof/>
            <w:lang w:val="en-US"/>
          </w:rPr>
          <w:t>Process and design data, Turbine/generator</w:t>
        </w:r>
        <w:r>
          <w:rPr>
            <w:noProof/>
            <w:webHidden/>
          </w:rPr>
          <w:tab/>
        </w:r>
        <w:r>
          <w:rPr>
            <w:noProof/>
            <w:webHidden/>
          </w:rPr>
          <w:fldChar w:fldCharType="begin"/>
        </w:r>
        <w:r>
          <w:rPr>
            <w:noProof/>
            <w:webHidden/>
          </w:rPr>
          <w:instrText xml:space="preserve"> PAGEREF _Toc170671964 \h </w:instrText>
        </w:r>
        <w:r>
          <w:rPr>
            <w:noProof/>
            <w:webHidden/>
          </w:rPr>
        </w:r>
        <w:r>
          <w:rPr>
            <w:noProof/>
            <w:webHidden/>
          </w:rPr>
          <w:fldChar w:fldCharType="separate"/>
        </w:r>
        <w:r>
          <w:rPr>
            <w:noProof/>
            <w:webHidden/>
          </w:rPr>
          <w:t>16</w:t>
        </w:r>
        <w:r>
          <w:rPr>
            <w:noProof/>
            <w:webHidden/>
          </w:rPr>
          <w:fldChar w:fldCharType="end"/>
        </w:r>
      </w:hyperlink>
    </w:p>
    <w:p w14:paraId="01440E0E" w14:textId="43740EE5" w:rsidR="000F6D73" w:rsidRDefault="000F6D73">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1965" w:history="1">
        <w:r w:rsidRPr="00E41E9D">
          <w:rPr>
            <w:rStyle w:val="Hypertextovodkaz"/>
            <w:rFonts w:eastAsiaTheme="majorEastAsia"/>
            <w:noProof/>
            <w:lang w:val="en-US"/>
          </w:rPr>
          <w:t>6.</w:t>
        </w:r>
        <w:r>
          <w:rPr>
            <w:rFonts w:asciiTheme="minorHAnsi" w:eastAsiaTheme="minorEastAsia" w:hAnsiTheme="minorHAnsi" w:cstheme="minorBidi"/>
            <w:b w:val="0"/>
            <w:noProof/>
            <w:kern w:val="2"/>
            <w:sz w:val="22"/>
            <w:szCs w:val="22"/>
            <w:lang w:val="cs-CZ" w:eastAsia="cs-CZ"/>
            <w14:ligatures w14:val="standardContextual"/>
          </w:rPr>
          <w:tab/>
        </w:r>
        <w:r w:rsidRPr="00E41E9D">
          <w:rPr>
            <w:rStyle w:val="Hypertextovodkaz"/>
            <w:rFonts w:eastAsiaTheme="majorEastAsia"/>
            <w:noProof/>
            <w:lang w:val="en-US"/>
          </w:rPr>
          <w:t>Process and design data, Auxiliary Equipment</w:t>
        </w:r>
        <w:r>
          <w:rPr>
            <w:noProof/>
            <w:webHidden/>
          </w:rPr>
          <w:tab/>
        </w:r>
        <w:r>
          <w:rPr>
            <w:noProof/>
            <w:webHidden/>
          </w:rPr>
          <w:fldChar w:fldCharType="begin"/>
        </w:r>
        <w:r>
          <w:rPr>
            <w:noProof/>
            <w:webHidden/>
          </w:rPr>
          <w:instrText xml:space="preserve"> PAGEREF _Toc170671965 \h </w:instrText>
        </w:r>
        <w:r>
          <w:rPr>
            <w:noProof/>
            <w:webHidden/>
          </w:rPr>
        </w:r>
        <w:r>
          <w:rPr>
            <w:noProof/>
            <w:webHidden/>
          </w:rPr>
          <w:fldChar w:fldCharType="separate"/>
        </w:r>
        <w:r>
          <w:rPr>
            <w:noProof/>
            <w:webHidden/>
          </w:rPr>
          <w:t>19</w:t>
        </w:r>
        <w:r>
          <w:rPr>
            <w:noProof/>
            <w:webHidden/>
          </w:rPr>
          <w:fldChar w:fldCharType="end"/>
        </w:r>
      </w:hyperlink>
    </w:p>
    <w:p w14:paraId="2ADBCDBC" w14:textId="78AB08C1" w:rsidR="000F6D73" w:rsidRDefault="000F6D73">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1966" w:history="1">
        <w:r w:rsidRPr="00E41E9D">
          <w:rPr>
            <w:rStyle w:val="Hypertextovodkaz"/>
            <w:rFonts w:eastAsiaTheme="majorEastAsia"/>
            <w:noProof/>
          </w:rPr>
          <w:t>7.</w:t>
        </w:r>
        <w:r>
          <w:rPr>
            <w:rFonts w:asciiTheme="minorHAnsi" w:eastAsiaTheme="minorEastAsia" w:hAnsiTheme="minorHAnsi" w:cstheme="minorBidi"/>
            <w:b w:val="0"/>
            <w:noProof/>
            <w:kern w:val="2"/>
            <w:sz w:val="22"/>
            <w:szCs w:val="22"/>
            <w:lang w:val="cs-CZ" w:eastAsia="cs-CZ"/>
            <w14:ligatures w14:val="standardContextual"/>
          </w:rPr>
          <w:tab/>
        </w:r>
        <w:r w:rsidRPr="00E41E9D">
          <w:rPr>
            <w:rStyle w:val="Hypertextovodkaz"/>
            <w:rFonts w:eastAsiaTheme="majorEastAsia"/>
            <w:noProof/>
          </w:rPr>
          <w:t>Civil Works</w:t>
        </w:r>
        <w:r>
          <w:rPr>
            <w:noProof/>
            <w:webHidden/>
          </w:rPr>
          <w:tab/>
        </w:r>
        <w:r>
          <w:rPr>
            <w:noProof/>
            <w:webHidden/>
          </w:rPr>
          <w:fldChar w:fldCharType="begin"/>
        </w:r>
        <w:r>
          <w:rPr>
            <w:noProof/>
            <w:webHidden/>
          </w:rPr>
          <w:instrText xml:space="preserve"> PAGEREF _Toc170671966 \h </w:instrText>
        </w:r>
        <w:r>
          <w:rPr>
            <w:noProof/>
            <w:webHidden/>
          </w:rPr>
        </w:r>
        <w:r>
          <w:rPr>
            <w:noProof/>
            <w:webHidden/>
          </w:rPr>
          <w:fldChar w:fldCharType="separate"/>
        </w:r>
        <w:r>
          <w:rPr>
            <w:noProof/>
            <w:webHidden/>
          </w:rPr>
          <w:t>22</w:t>
        </w:r>
        <w:r>
          <w:rPr>
            <w:noProof/>
            <w:webHidden/>
          </w:rPr>
          <w:fldChar w:fldCharType="end"/>
        </w:r>
      </w:hyperlink>
    </w:p>
    <w:p w14:paraId="16E1BC0F" w14:textId="4D7063F0" w:rsidR="00EF693F" w:rsidRPr="00EB5DBA" w:rsidRDefault="00EF693F" w:rsidP="00BE08F6">
      <w:r w:rsidRPr="00EB5DBA">
        <w:fldChar w:fldCharType="end"/>
      </w:r>
      <w:bookmarkEnd w:id="63"/>
    </w:p>
    <w:p w14:paraId="6CF84D75" w14:textId="77777777" w:rsidR="00EF693F" w:rsidRPr="00EB5DBA" w:rsidRDefault="00EF693F" w:rsidP="00936B38">
      <w:pPr>
        <w:sectPr w:rsidR="00EF693F" w:rsidRPr="00EB5DBA" w:rsidSect="0045737E">
          <w:headerReference w:type="even" r:id="rId16"/>
          <w:headerReference w:type="default" r:id="rId17"/>
          <w:footerReference w:type="default" r:id="rId18"/>
          <w:headerReference w:type="first" r:id="rId19"/>
          <w:pgSz w:w="11907" w:h="16839" w:code="9"/>
          <w:pgMar w:top="1984" w:right="1190" w:bottom="1417" w:left="1757" w:header="947" w:footer="680" w:gutter="0"/>
          <w:pgNumType w:start="1"/>
          <w:cols w:space="708"/>
          <w:docGrid w:linePitch="360"/>
        </w:sectPr>
      </w:pPr>
    </w:p>
    <w:p w14:paraId="404BD914" w14:textId="77777777" w:rsidR="003529CA" w:rsidRPr="00EB5DBA" w:rsidRDefault="003529CA" w:rsidP="00BE08F6">
      <w:pPr>
        <w:pStyle w:val="Nadpis1"/>
        <w:keepLines w:val="0"/>
        <w:pageBreakBefore w:val="0"/>
        <w:numPr>
          <w:ilvl w:val="0"/>
          <w:numId w:val="17"/>
        </w:numPr>
        <w:suppressAutoHyphens w:val="0"/>
        <w:spacing w:after="230"/>
        <w:ind w:hanging="851"/>
        <w:contextualSpacing w:val="0"/>
      </w:pPr>
      <w:bookmarkStart w:id="64" w:name="_Toc279071782"/>
      <w:bookmarkStart w:id="65" w:name="_Toc376874933"/>
      <w:bookmarkStart w:id="66" w:name="_Hlk28962015"/>
      <w:bookmarkStart w:id="67" w:name="_Toc170671960"/>
      <w:r w:rsidRPr="00EB5DBA">
        <w:lastRenderedPageBreak/>
        <w:t>Capacity Diagram</w:t>
      </w:r>
      <w:bookmarkEnd w:id="67"/>
    </w:p>
    <w:p w14:paraId="6B56938C" w14:textId="360CB679" w:rsidR="003529CA" w:rsidRPr="00EB5DBA" w:rsidRDefault="00564C1F">
      <w:pPr>
        <w:rPr>
          <w:rFonts w:eastAsiaTheme="majorEastAsia" w:cstheme="majorBidi"/>
          <w:b/>
          <w:bCs/>
          <w:caps/>
          <w:color w:val="009DE0" w:themeColor="text2"/>
          <w:sz w:val="28"/>
          <w:szCs w:val="28"/>
          <w:lang w:val="da-DK"/>
        </w:rPr>
      </w:pPr>
      <w:r>
        <w:rPr>
          <w:noProof/>
        </w:rPr>
        <w:drawing>
          <wp:inline distT="0" distB="0" distL="0" distR="0" wp14:anchorId="20C10F88" wp14:editId="77C3C99D">
            <wp:extent cx="8388365" cy="5490000"/>
            <wp:effectExtent l="1587"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rot="16200000">
                      <a:off x="0" y="0"/>
                      <a:ext cx="8388365" cy="5490000"/>
                    </a:xfrm>
                    <a:prstGeom prst="rect">
                      <a:avLst/>
                    </a:prstGeom>
                    <a:noFill/>
                    <a:ln>
                      <a:noFill/>
                    </a:ln>
                  </pic:spPr>
                </pic:pic>
              </a:graphicData>
            </a:graphic>
          </wp:inline>
        </w:drawing>
      </w:r>
    </w:p>
    <w:p w14:paraId="7379F6F5" w14:textId="33D0AD73" w:rsidR="00A5644A" w:rsidRPr="00EB5DBA" w:rsidRDefault="00A5644A" w:rsidP="00192F0F">
      <w:pPr>
        <w:pStyle w:val="Nadpis1"/>
        <w:keepLines w:val="0"/>
        <w:pageBreakBefore w:val="0"/>
        <w:numPr>
          <w:ilvl w:val="0"/>
          <w:numId w:val="17"/>
        </w:numPr>
        <w:suppressAutoHyphens w:val="0"/>
        <w:spacing w:after="230"/>
        <w:ind w:hanging="851"/>
        <w:contextualSpacing w:val="0"/>
        <w:rPr>
          <w:lang w:val="en-US"/>
        </w:rPr>
      </w:pPr>
      <w:bookmarkStart w:id="68" w:name="_Toc170671961"/>
      <w:r w:rsidRPr="00EB5DBA">
        <w:rPr>
          <w:lang w:val="en-US"/>
        </w:rPr>
        <w:lastRenderedPageBreak/>
        <w:t>Process and design data, General</w:t>
      </w:r>
      <w:bookmarkEnd w:id="64"/>
      <w:bookmarkEnd w:id="65"/>
      <w:bookmarkEnd w:id="68"/>
    </w:p>
    <w:tbl>
      <w:tblPr>
        <w:tblW w:w="9658" w:type="dxa"/>
        <w:tblLayout w:type="fixed"/>
        <w:tblCellMar>
          <w:left w:w="70" w:type="dxa"/>
          <w:right w:w="70" w:type="dxa"/>
        </w:tblCellMar>
        <w:tblLook w:val="0000" w:firstRow="0" w:lastRow="0" w:firstColumn="0" w:lastColumn="0" w:noHBand="0" w:noVBand="0"/>
      </w:tblPr>
      <w:tblGrid>
        <w:gridCol w:w="1844"/>
        <w:gridCol w:w="4677"/>
        <w:gridCol w:w="3137"/>
      </w:tblGrid>
      <w:tr w:rsidR="00A5644A" w:rsidRPr="00EB5DBA" w14:paraId="79BD318B" w14:textId="77777777" w:rsidTr="00BE08F6">
        <w:trPr>
          <w:trHeight w:val="441"/>
          <w:tblHeader/>
        </w:trPr>
        <w:tc>
          <w:tcPr>
            <w:tcW w:w="9658" w:type="dxa"/>
            <w:gridSpan w:val="3"/>
            <w:tcBorders>
              <w:top w:val="single" w:sz="4" w:space="0" w:color="auto"/>
              <w:left w:val="single" w:sz="4" w:space="0" w:color="auto"/>
              <w:bottom w:val="single" w:sz="4" w:space="0" w:color="auto"/>
              <w:right w:val="single" w:sz="4" w:space="0" w:color="auto"/>
            </w:tcBorders>
            <w:shd w:val="clear" w:color="auto" w:fill="BAD2E0"/>
          </w:tcPr>
          <w:p w14:paraId="2903F9B6" w14:textId="77777777" w:rsidR="00A5644A" w:rsidRPr="00EB5DBA" w:rsidRDefault="00A5644A" w:rsidP="00BE08F6">
            <w:pPr>
              <w:spacing w:line="240" w:lineRule="auto"/>
              <w:jc w:val="center"/>
              <w:rPr>
                <w:b/>
                <w:bCs/>
              </w:rPr>
            </w:pPr>
          </w:p>
          <w:p w14:paraId="188F7364" w14:textId="77777777" w:rsidR="00A5644A" w:rsidRPr="00EB5DBA" w:rsidRDefault="00A5644A" w:rsidP="00BE08F6">
            <w:pPr>
              <w:spacing w:line="240" w:lineRule="auto"/>
              <w:jc w:val="center"/>
              <w:rPr>
                <w:b/>
                <w:bCs/>
                <w:sz w:val="20"/>
                <w:szCs w:val="20"/>
              </w:rPr>
            </w:pPr>
            <w:r w:rsidRPr="00EB5DBA">
              <w:rPr>
                <w:b/>
                <w:bCs/>
                <w:sz w:val="20"/>
                <w:szCs w:val="20"/>
              </w:rPr>
              <w:t>Table for Process and Design Data, General</w:t>
            </w:r>
          </w:p>
          <w:p w14:paraId="524A869D" w14:textId="7D9A14A8" w:rsidR="00A5644A" w:rsidRPr="00EB5DBA" w:rsidRDefault="00A5644A" w:rsidP="00BE08F6">
            <w:pPr>
              <w:spacing w:line="240" w:lineRule="auto"/>
              <w:jc w:val="center"/>
              <w:rPr>
                <w:b/>
                <w:bCs/>
                <w:sz w:val="20"/>
                <w:szCs w:val="20"/>
              </w:rPr>
            </w:pPr>
            <w:r w:rsidRPr="00EB5DBA">
              <w:rPr>
                <w:b/>
                <w:bCs/>
                <w:sz w:val="20"/>
                <w:szCs w:val="20"/>
              </w:rPr>
              <w:br/>
              <w:t>Appendix A1</w:t>
            </w:r>
            <w:r w:rsidR="00461DE2" w:rsidRPr="00EB5DBA">
              <w:rPr>
                <w:b/>
                <w:bCs/>
                <w:sz w:val="20"/>
                <w:szCs w:val="20"/>
              </w:rPr>
              <w:t>3</w:t>
            </w:r>
          </w:p>
          <w:p w14:paraId="101B1339" w14:textId="77777777" w:rsidR="00A5644A" w:rsidRPr="00EB5DBA" w:rsidRDefault="00A5644A" w:rsidP="00BE08F6">
            <w:pPr>
              <w:spacing w:line="240" w:lineRule="auto"/>
              <w:jc w:val="center"/>
              <w:rPr>
                <w:b/>
                <w:bCs/>
              </w:rPr>
            </w:pPr>
          </w:p>
        </w:tc>
      </w:tr>
      <w:tr w:rsidR="00A5644A" w:rsidRPr="00EB5DBA" w14:paraId="7706CCD7" w14:textId="77777777" w:rsidTr="00B34834">
        <w:trPr>
          <w:trHeight w:val="356"/>
          <w:tblHeader/>
        </w:trPr>
        <w:tc>
          <w:tcPr>
            <w:tcW w:w="1844" w:type="dxa"/>
            <w:tcBorders>
              <w:top w:val="single" w:sz="4" w:space="0" w:color="auto"/>
              <w:left w:val="single" w:sz="4" w:space="0" w:color="auto"/>
              <w:bottom w:val="single" w:sz="4" w:space="0" w:color="auto"/>
              <w:right w:val="single" w:sz="4" w:space="0" w:color="auto"/>
            </w:tcBorders>
            <w:shd w:val="clear" w:color="auto" w:fill="BAD2E0"/>
          </w:tcPr>
          <w:p w14:paraId="6A229868" w14:textId="431C70A9" w:rsidR="00A5644A" w:rsidRPr="00EB5DBA" w:rsidRDefault="00A5644A" w:rsidP="00BE08F6">
            <w:pPr>
              <w:spacing w:line="240" w:lineRule="auto"/>
              <w:rPr>
                <w:b/>
                <w:bCs/>
              </w:rPr>
            </w:pPr>
            <w:r w:rsidRPr="00EB5DBA">
              <w:rPr>
                <w:b/>
                <w:bCs/>
              </w:rPr>
              <w:t>Reference</w:t>
            </w:r>
          </w:p>
        </w:tc>
        <w:tc>
          <w:tcPr>
            <w:tcW w:w="4677" w:type="dxa"/>
            <w:tcBorders>
              <w:top w:val="single" w:sz="4" w:space="0" w:color="auto"/>
              <w:left w:val="nil"/>
              <w:bottom w:val="single" w:sz="4" w:space="0" w:color="auto"/>
              <w:right w:val="single" w:sz="4" w:space="0" w:color="auto"/>
            </w:tcBorders>
            <w:shd w:val="clear" w:color="auto" w:fill="BAD2E0"/>
          </w:tcPr>
          <w:p w14:paraId="4C3DB1CF" w14:textId="1D0AD49A" w:rsidR="00A5644A" w:rsidRPr="00EB5DBA" w:rsidRDefault="00564C1F" w:rsidP="00BE08F6">
            <w:pPr>
              <w:spacing w:line="240" w:lineRule="auto"/>
              <w:rPr>
                <w:b/>
                <w:bCs/>
              </w:rPr>
            </w:pPr>
            <w:r>
              <w:rPr>
                <w:b/>
                <w:bCs/>
              </w:rPr>
              <w:t>Line</w:t>
            </w:r>
            <w:r w:rsidR="00A5644A" w:rsidRPr="00EB5DBA">
              <w:rPr>
                <w:b/>
                <w:bCs/>
              </w:rPr>
              <w:t xml:space="preserve"> Component / Parameter</w:t>
            </w:r>
          </w:p>
        </w:tc>
        <w:tc>
          <w:tcPr>
            <w:tcW w:w="3137" w:type="dxa"/>
            <w:tcBorders>
              <w:top w:val="single" w:sz="4" w:space="0" w:color="auto"/>
              <w:left w:val="nil"/>
              <w:bottom w:val="single" w:sz="4" w:space="0" w:color="auto"/>
              <w:right w:val="single" w:sz="4" w:space="0" w:color="auto"/>
            </w:tcBorders>
            <w:shd w:val="clear" w:color="auto" w:fill="BAD2E0"/>
          </w:tcPr>
          <w:p w14:paraId="75DB3ED8" w14:textId="77777777" w:rsidR="00A5644A" w:rsidRPr="00EB5DBA" w:rsidRDefault="00A5644A" w:rsidP="00BE08F6">
            <w:pPr>
              <w:spacing w:line="240" w:lineRule="auto"/>
              <w:jc w:val="center"/>
              <w:rPr>
                <w:b/>
                <w:bCs/>
              </w:rPr>
            </w:pPr>
            <w:r w:rsidRPr="00EB5DBA">
              <w:rPr>
                <w:b/>
                <w:bCs/>
              </w:rPr>
              <w:t>Value / Description</w:t>
            </w:r>
          </w:p>
        </w:tc>
      </w:tr>
      <w:tr w:rsidR="00A5644A" w:rsidRPr="00EB5DBA" w14:paraId="543D65DF" w14:textId="77777777" w:rsidTr="007569B8">
        <w:trPr>
          <w:trHeight w:val="475"/>
        </w:trPr>
        <w:tc>
          <w:tcPr>
            <w:tcW w:w="1844" w:type="dxa"/>
            <w:tcBorders>
              <w:top w:val="single" w:sz="4" w:space="0" w:color="auto"/>
              <w:left w:val="single" w:sz="4" w:space="0" w:color="auto"/>
              <w:bottom w:val="single" w:sz="4" w:space="0" w:color="auto"/>
              <w:right w:val="single" w:sz="4" w:space="0" w:color="auto"/>
            </w:tcBorders>
            <w:shd w:val="clear" w:color="auto" w:fill="DEE8F0"/>
            <w:vAlign w:val="center"/>
          </w:tcPr>
          <w:p w14:paraId="5AED555B" w14:textId="77777777" w:rsidR="00A5644A" w:rsidRPr="00EB5DBA" w:rsidRDefault="00A5644A" w:rsidP="00BE08F6">
            <w:pPr>
              <w:spacing w:line="240" w:lineRule="auto"/>
              <w:jc w:val="center"/>
              <w:rPr>
                <w:b/>
                <w:bCs/>
                <w:sz w:val="24"/>
              </w:rPr>
            </w:pPr>
            <w:r w:rsidRPr="00EB5DBA">
              <w:rPr>
                <w:b/>
                <w:bCs/>
                <w:sz w:val="24"/>
              </w:rPr>
              <w:t>Appendix A1</w:t>
            </w:r>
          </w:p>
        </w:tc>
        <w:tc>
          <w:tcPr>
            <w:tcW w:w="4677" w:type="dxa"/>
            <w:tcBorders>
              <w:top w:val="single" w:sz="4" w:space="0" w:color="auto"/>
              <w:left w:val="nil"/>
              <w:bottom w:val="single" w:sz="4" w:space="0" w:color="auto"/>
              <w:right w:val="single" w:sz="4" w:space="0" w:color="auto"/>
            </w:tcBorders>
            <w:shd w:val="clear" w:color="auto" w:fill="DEE8F0"/>
            <w:vAlign w:val="center"/>
          </w:tcPr>
          <w:p w14:paraId="5DF06AA2" w14:textId="77777777" w:rsidR="00A5644A" w:rsidRPr="00EB5DBA" w:rsidRDefault="00A5644A" w:rsidP="00BE08F6">
            <w:pPr>
              <w:spacing w:line="240" w:lineRule="auto"/>
              <w:rPr>
                <w:b/>
                <w:bCs/>
                <w:sz w:val="24"/>
              </w:rPr>
            </w:pPr>
            <w:r w:rsidRPr="00EB5DBA">
              <w:rPr>
                <w:b/>
                <w:bCs/>
                <w:sz w:val="24"/>
              </w:rPr>
              <w:t>Design Basis</w:t>
            </w:r>
          </w:p>
        </w:tc>
        <w:tc>
          <w:tcPr>
            <w:tcW w:w="3137" w:type="dxa"/>
            <w:tcBorders>
              <w:top w:val="single" w:sz="4" w:space="0" w:color="auto"/>
              <w:left w:val="nil"/>
              <w:bottom w:val="single" w:sz="4" w:space="0" w:color="auto"/>
              <w:right w:val="single" w:sz="4" w:space="0" w:color="auto"/>
            </w:tcBorders>
            <w:shd w:val="clear" w:color="auto" w:fill="DEE8F0"/>
          </w:tcPr>
          <w:p w14:paraId="6B37BC3D" w14:textId="77777777" w:rsidR="00A5644A" w:rsidRPr="00EB5DBA" w:rsidRDefault="00A5644A" w:rsidP="00BE08F6">
            <w:pPr>
              <w:spacing w:line="240" w:lineRule="auto"/>
              <w:jc w:val="center"/>
            </w:pPr>
          </w:p>
        </w:tc>
      </w:tr>
      <w:tr w:rsidR="003465EF" w:rsidRPr="00EB5DBA" w14:paraId="7428FE2A" w14:textId="77777777" w:rsidTr="007569B8">
        <w:trPr>
          <w:trHeight w:val="425"/>
        </w:trPr>
        <w:tc>
          <w:tcPr>
            <w:tcW w:w="1844" w:type="dxa"/>
            <w:vMerge w:val="restart"/>
            <w:tcBorders>
              <w:top w:val="single" w:sz="4" w:space="0" w:color="auto"/>
              <w:left w:val="single" w:sz="4" w:space="0" w:color="auto"/>
              <w:bottom w:val="single" w:sz="4" w:space="0" w:color="auto"/>
              <w:right w:val="single" w:sz="4" w:space="0" w:color="auto"/>
            </w:tcBorders>
            <w:shd w:val="clear" w:color="auto" w:fill="DEE8F0"/>
          </w:tcPr>
          <w:p w14:paraId="527A03A3" w14:textId="5B8DE0B2" w:rsidR="003465EF" w:rsidRPr="00D651AF" w:rsidRDefault="003465EF" w:rsidP="00BE08F6">
            <w:pPr>
              <w:pStyle w:val="Zkladntext"/>
              <w:spacing w:after="240"/>
              <w:rPr>
                <w:b/>
              </w:rPr>
            </w:pPr>
            <w:r w:rsidRPr="00D651AF">
              <w:rPr>
                <w:b/>
              </w:rPr>
              <w:t>A1: sec. 2/3/4</w:t>
            </w:r>
            <w:r w:rsidR="00BB50A8" w:rsidRPr="00D651AF">
              <w:rPr>
                <w:b/>
                <w:bdr w:val="single" w:sz="4" w:space="0" w:color="auto"/>
              </w:rPr>
              <w:br/>
            </w:r>
            <w:r w:rsidR="00BB50A8" w:rsidRPr="00D651AF">
              <w:rPr>
                <w:b/>
                <w:bdr w:val="single" w:sz="4" w:space="0" w:color="auto"/>
              </w:rPr>
              <w:br/>
            </w:r>
          </w:p>
        </w:tc>
        <w:tc>
          <w:tcPr>
            <w:tcW w:w="4677" w:type="dxa"/>
            <w:tcBorders>
              <w:top w:val="single" w:sz="4" w:space="0" w:color="auto"/>
              <w:left w:val="nil"/>
              <w:bottom w:val="single" w:sz="4" w:space="0" w:color="auto"/>
              <w:right w:val="single" w:sz="4" w:space="0" w:color="auto"/>
            </w:tcBorders>
            <w:shd w:val="clear" w:color="auto" w:fill="DEE8F0"/>
            <w:vAlign w:val="center"/>
          </w:tcPr>
          <w:p w14:paraId="2DEA6613" w14:textId="77777777" w:rsidR="003465EF" w:rsidRPr="00EB5DBA" w:rsidRDefault="003465EF">
            <w:pPr>
              <w:spacing w:line="240" w:lineRule="auto"/>
              <w:rPr>
                <w:b/>
                <w:bCs/>
              </w:rPr>
            </w:pPr>
            <w:r w:rsidRPr="00EB5DBA">
              <w:rPr>
                <w:b/>
                <w:bCs/>
              </w:rPr>
              <w:t>Basic Process</w:t>
            </w:r>
          </w:p>
        </w:tc>
        <w:tc>
          <w:tcPr>
            <w:tcW w:w="3137" w:type="dxa"/>
            <w:tcBorders>
              <w:top w:val="single" w:sz="4" w:space="0" w:color="auto"/>
              <w:left w:val="nil"/>
              <w:bottom w:val="single" w:sz="4" w:space="0" w:color="auto"/>
              <w:right w:val="single" w:sz="4" w:space="0" w:color="auto"/>
            </w:tcBorders>
            <w:shd w:val="clear" w:color="auto" w:fill="DEE8F0"/>
          </w:tcPr>
          <w:p w14:paraId="145AA2EC" w14:textId="77777777" w:rsidR="003465EF" w:rsidRPr="00EB5DBA" w:rsidRDefault="003465EF" w:rsidP="00BE08F6">
            <w:pPr>
              <w:spacing w:line="240" w:lineRule="auto"/>
              <w:jc w:val="center"/>
            </w:pPr>
          </w:p>
        </w:tc>
      </w:tr>
      <w:tr w:rsidR="003465EF" w:rsidRPr="00EB5DBA" w14:paraId="795A5207" w14:textId="77777777" w:rsidTr="0010652C">
        <w:trPr>
          <w:trHeight w:val="450"/>
        </w:trPr>
        <w:tc>
          <w:tcPr>
            <w:tcW w:w="1844" w:type="dxa"/>
            <w:vMerge/>
            <w:tcBorders>
              <w:left w:val="single" w:sz="4" w:space="0" w:color="auto"/>
              <w:bottom w:val="single" w:sz="4" w:space="0" w:color="auto"/>
              <w:right w:val="single" w:sz="4" w:space="0" w:color="auto"/>
            </w:tcBorders>
            <w:vAlign w:val="center"/>
          </w:tcPr>
          <w:p w14:paraId="63AB8791" w14:textId="77777777" w:rsidR="003465EF" w:rsidRPr="00EB5DBA" w:rsidRDefault="003465EF" w:rsidP="00BE08F6">
            <w:pPr>
              <w:pStyle w:val="Zkladntext"/>
              <w:spacing w:after="240"/>
              <w:rPr>
                <w:b/>
                <w:sz w:val="16"/>
                <w:szCs w:val="16"/>
              </w:rPr>
            </w:pPr>
          </w:p>
        </w:tc>
        <w:tc>
          <w:tcPr>
            <w:tcW w:w="4677" w:type="dxa"/>
            <w:tcBorders>
              <w:top w:val="single" w:sz="4" w:space="0" w:color="auto"/>
              <w:left w:val="single" w:sz="4" w:space="0" w:color="auto"/>
              <w:bottom w:val="single" w:sz="4" w:space="0" w:color="auto"/>
              <w:right w:val="single" w:sz="4" w:space="0" w:color="auto"/>
            </w:tcBorders>
          </w:tcPr>
          <w:p w14:paraId="467CBEAF" w14:textId="77777777" w:rsidR="003465EF" w:rsidRPr="00EB5DBA" w:rsidRDefault="003465EF" w:rsidP="00B34834">
            <w:pPr>
              <w:spacing w:line="240" w:lineRule="auto"/>
            </w:pPr>
            <w:r w:rsidRPr="00EB5DBA">
              <w:t xml:space="preserve">Incinerator/Boiler </w:t>
            </w:r>
          </w:p>
        </w:tc>
        <w:tc>
          <w:tcPr>
            <w:tcW w:w="3137" w:type="dxa"/>
            <w:tcBorders>
              <w:top w:val="single" w:sz="4" w:space="0" w:color="auto"/>
              <w:left w:val="nil"/>
              <w:bottom w:val="single" w:sz="4" w:space="0" w:color="auto"/>
              <w:right w:val="single" w:sz="4" w:space="0" w:color="auto"/>
            </w:tcBorders>
          </w:tcPr>
          <w:p w14:paraId="59529A98" w14:textId="1B175C2E" w:rsidR="003465EF" w:rsidRPr="00EB5DBA" w:rsidRDefault="003465EF" w:rsidP="00BE08F6">
            <w:pPr>
              <w:spacing w:line="240" w:lineRule="auto"/>
            </w:pPr>
            <w:r w:rsidRPr="00EB5DBA">
              <w:t>Furnace with grate and boiler cooled combustion chamber</w:t>
            </w:r>
            <w:r w:rsidR="008B4FC4" w:rsidRPr="00EB5DBA">
              <w:t>,</w:t>
            </w:r>
            <w:r w:rsidRPr="00EB5DBA">
              <w:t xml:space="preserve"> SNCR</w:t>
            </w:r>
            <w:r w:rsidR="008B4FC4" w:rsidRPr="00EB5DBA">
              <w:t xml:space="preserve"> and auxiliary burners.</w:t>
            </w:r>
          </w:p>
          <w:p w14:paraId="680F29E0" w14:textId="77777777" w:rsidR="003465EF" w:rsidRPr="00EB5DBA" w:rsidRDefault="003465EF" w:rsidP="00BE08F6">
            <w:pPr>
              <w:spacing w:line="240" w:lineRule="auto"/>
            </w:pPr>
          </w:p>
          <w:p w14:paraId="06AF1C03" w14:textId="41B5E3C9" w:rsidR="003465EF" w:rsidRPr="00EB5DBA" w:rsidRDefault="003465EF" w:rsidP="00BE08F6">
            <w:pPr>
              <w:spacing w:line="240" w:lineRule="auto"/>
            </w:pPr>
            <w:r w:rsidRPr="00EB5DBA">
              <w:t xml:space="preserve">Steam boiler with two radiation passes and </w:t>
            </w:r>
            <w:r w:rsidR="00B34834" w:rsidRPr="00EB5DBA">
              <w:t xml:space="preserve">a </w:t>
            </w:r>
            <w:r w:rsidRPr="00EB5DBA">
              <w:t>horizontal convection pass.</w:t>
            </w:r>
          </w:p>
          <w:p w14:paraId="3AAC26D3" w14:textId="3EEC34B7" w:rsidR="00D35427" w:rsidRPr="00EB5DBA" w:rsidRDefault="00D35427" w:rsidP="00BE08F6">
            <w:pPr>
              <w:spacing w:line="240" w:lineRule="auto"/>
            </w:pPr>
          </w:p>
        </w:tc>
      </w:tr>
      <w:tr w:rsidR="003465EF" w:rsidRPr="00EB5DBA" w14:paraId="70DBE256" w14:textId="77777777" w:rsidTr="0010652C">
        <w:trPr>
          <w:trHeight w:val="900"/>
        </w:trPr>
        <w:tc>
          <w:tcPr>
            <w:tcW w:w="1844" w:type="dxa"/>
            <w:vMerge/>
            <w:tcBorders>
              <w:left w:val="single" w:sz="4" w:space="0" w:color="auto"/>
              <w:bottom w:val="single" w:sz="4" w:space="0" w:color="auto"/>
              <w:right w:val="single" w:sz="4" w:space="0" w:color="auto"/>
            </w:tcBorders>
            <w:vAlign w:val="center"/>
          </w:tcPr>
          <w:p w14:paraId="1909CD88" w14:textId="77777777" w:rsidR="003465EF" w:rsidRPr="00EB5DBA" w:rsidRDefault="003465EF" w:rsidP="00BE08F6">
            <w:pPr>
              <w:pStyle w:val="Zkladntext"/>
              <w:spacing w:after="240"/>
              <w:rPr>
                <w:b/>
                <w:sz w:val="16"/>
                <w:szCs w:val="16"/>
              </w:rPr>
            </w:pPr>
          </w:p>
        </w:tc>
        <w:tc>
          <w:tcPr>
            <w:tcW w:w="4677" w:type="dxa"/>
            <w:tcBorders>
              <w:top w:val="single" w:sz="4" w:space="0" w:color="auto"/>
              <w:left w:val="single" w:sz="4" w:space="0" w:color="auto"/>
              <w:bottom w:val="single" w:sz="4" w:space="0" w:color="auto"/>
              <w:right w:val="single" w:sz="4" w:space="0" w:color="auto"/>
            </w:tcBorders>
          </w:tcPr>
          <w:p w14:paraId="281E9EF8" w14:textId="77777777" w:rsidR="003465EF" w:rsidRPr="00EB5DBA" w:rsidRDefault="003465EF" w:rsidP="00BE08F6">
            <w:pPr>
              <w:spacing w:line="240" w:lineRule="auto"/>
            </w:pPr>
            <w:r w:rsidRPr="00EB5DBA">
              <w:t xml:space="preserve">Flue gas treatment </w:t>
            </w:r>
          </w:p>
        </w:tc>
        <w:tc>
          <w:tcPr>
            <w:tcW w:w="3137" w:type="dxa"/>
            <w:tcBorders>
              <w:top w:val="single" w:sz="4" w:space="0" w:color="auto"/>
              <w:left w:val="nil"/>
              <w:bottom w:val="single" w:sz="4" w:space="0" w:color="auto"/>
              <w:right w:val="single" w:sz="4" w:space="0" w:color="auto"/>
            </w:tcBorders>
          </w:tcPr>
          <w:p w14:paraId="39C54B4A" w14:textId="52931E66" w:rsidR="003465EF" w:rsidRPr="00EB5DBA" w:rsidRDefault="003465EF" w:rsidP="00BE08F6">
            <w:pPr>
              <w:spacing w:line="240" w:lineRule="auto"/>
            </w:pPr>
            <w:r w:rsidRPr="00EB5DBA">
              <w:t xml:space="preserve">Semi-dry concept consisting of a reactor system with </w:t>
            </w:r>
            <w:proofErr w:type="gramStart"/>
            <w:r w:rsidRPr="00EB5DBA">
              <w:t>Ca(</w:t>
            </w:r>
            <w:proofErr w:type="gramEnd"/>
            <w:r w:rsidRPr="00EB5DBA">
              <w:t>OH)</w:t>
            </w:r>
            <w:r w:rsidRPr="00EB5DBA">
              <w:rPr>
                <w:vertAlign w:val="subscript"/>
              </w:rPr>
              <w:t>2</w:t>
            </w:r>
            <w:r w:rsidRPr="00EB5DBA">
              <w:t>/</w:t>
            </w:r>
            <w:proofErr w:type="spellStart"/>
            <w:r w:rsidRPr="00EB5DBA">
              <w:t>CaO</w:t>
            </w:r>
            <w:proofErr w:type="spellEnd"/>
            <w:r w:rsidRPr="00EB5DBA">
              <w:t xml:space="preserve"> and AC injection and a baghouse filter </w:t>
            </w:r>
          </w:p>
          <w:p w14:paraId="1B7206E0" w14:textId="692B1FF7" w:rsidR="00D35427" w:rsidRPr="00EB5DBA" w:rsidRDefault="00B34834" w:rsidP="00BE08F6">
            <w:pPr>
              <w:spacing w:line="240" w:lineRule="auto"/>
            </w:pPr>
            <w:r w:rsidRPr="00EB5DBA">
              <w:t>f</w:t>
            </w:r>
            <w:r w:rsidR="003465EF" w:rsidRPr="00EB5DBA">
              <w:t>ollowed by a</w:t>
            </w:r>
            <w:r w:rsidR="00D52D60" w:rsidRPr="00EB5DBA">
              <w:t xml:space="preserve">n </w:t>
            </w:r>
            <w:r w:rsidR="003465EF" w:rsidRPr="00EB5DBA">
              <w:t>ID-fan, emission monitoring system, duct and installation</w:t>
            </w:r>
            <w:r w:rsidRPr="00EB5DBA">
              <w:t>s</w:t>
            </w:r>
            <w:r w:rsidR="003465EF" w:rsidRPr="00EB5DBA">
              <w:t xml:space="preserve"> </w:t>
            </w:r>
            <w:r w:rsidRPr="00EB5DBA">
              <w:t>in</w:t>
            </w:r>
            <w:r w:rsidR="003465EF" w:rsidRPr="00EB5DBA">
              <w:t xml:space="preserve"> existing stack. </w:t>
            </w:r>
          </w:p>
          <w:p w14:paraId="76DBFF3E" w14:textId="77777777" w:rsidR="003465EF" w:rsidRPr="00EB5DBA" w:rsidRDefault="003465EF" w:rsidP="00BE08F6">
            <w:pPr>
              <w:spacing w:line="240" w:lineRule="auto"/>
            </w:pPr>
          </w:p>
        </w:tc>
      </w:tr>
      <w:tr w:rsidR="003465EF" w:rsidRPr="00EB5DBA" w14:paraId="372D1012" w14:textId="77777777" w:rsidTr="0010652C">
        <w:trPr>
          <w:trHeight w:val="900"/>
        </w:trPr>
        <w:tc>
          <w:tcPr>
            <w:tcW w:w="1844" w:type="dxa"/>
            <w:vMerge/>
            <w:tcBorders>
              <w:left w:val="single" w:sz="4" w:space="0" w:color="auto"/>
              <w:bottom w:val="single" w:sz="4" w:space="0" w:color="auto"/>
              <w:right w:val="single" w:sz="4" w:space="0" w:color="auto"/>
            </w:tcBorders>
            <w:vAlign w:val="center"/>
          </w:tcPr>
          <w:p w14:paraId="3E86DDFA" w14:textId="77777777" w:rsidR="003465EF" w:rsidRPr="00EB5DBA" w:rsidRDefault="003465EF" w:rsidP="00BE08F6">
            <w:pPr>
              <w:pStyle w:val="Zkladntext"/>
              <w:spacing w:after="240"/>
              <w:rPr>
                <w:b/>
                <w:sz w:val="16"/>
                <w:szCs w:val="16"/>
              </w:rPr>
            </w:pPr>
          </w:p>
        </w:tc>
        <w:tc>
          <w:tcPr>
            <w:tcW w:w="4677" w:type="dxa"/>
            <w:tcBorders>
              <w:top w:val="single" w:sz="4" w:space="0" w:color="auto"/>
              <w:left w:val="single" w:sz="4" w:space="0" w:color="auto"/>
              <w:bottom w:val="single" w:sz="4" w:space="0" w:color="auto"/>
              <w:right w:val="single" w:sz="4" w:space="0" w:color="auto"/>
            </w:tcBorders>
          </w:tcPr>
          <w:p w14:paraId="56FE867A" w14:textId="77777777" w:rsidR="003465EF" w:rsidRPr="00EB5DBA" w:rsidRDefault="003465EF" w:rsidP="00BE08F6">
            <w:pPr>
              <w:spacing w:line="240" w:lineRule="auto"/>
              <w:ind w:left="141"/>
            </w:pPr>
            <w:r w:rsidRPr="00EB5DBA">
              <w:t xml:space="preserve">Turbine/Generator </w:t>
            </w:r>
          </w:p>
        </w:tc>
        <w:tc>
          <w:tcPr>
            <w:tcW w:w="3137" w:type="dxa"/>
            <w:tcBorders>
              <w:top w:val="single" w:sz="4" w:space="0" w:color="auto"/>
              <w:left w:val="nil"/>
              <w:bottom w:val="single" w:sz="4" w:space="0" w:color="auto"/>
              <w:right w:val="single" w:sz="4" w:space="0" w:color="auto"/>
            </w:tcBorders>
          </w:tcPr>
          <w:p w14:paraId="7D79DB2C" w14:textId="43AA13D3" w:rsidR="003465EF" w:rsidRPr="00EB5DBA" w:rsidRDefault="003465EF" w:rsidP="00BE08F6">
            <w:pPr>
              <w:spacing w:line="240" w:lineRule="auto"/>
            </w:pPr>
            <w:r w:rsidRPr="00EB5DBA">
              <w:t xml:space="preserve">Recovery of the energy content of the steam produced in a back-pressure turbine with a generator for power production and </w:t>
            </w:r>
            <w:r w:rsidR="00C518E5" w:rsidRPr="00EB5DBA">
              <w:t>at least one bleed for MP steam. The exhaust shall be condensed in a condenser for district heat production</w:t>
            </w:r>
            <w:r w:rsidRPr="00EB5DBA">
              <w:t>.</w:t>
            </w:r>
          </w:p>
          <w:p w14:paraId="41FE9B5C" w14:textId="7093C3D5" w:rsidR="008B4FC4" w:rsidRPr="00EB5DBA" w:rsidRDefault="008B4FC4" w:rsidP="00BE08F6">
            <w:pPr>
              <w:spacing w:line="240" w:lineRule="auto"/>
            </w:pPr>
          </w:p>
          <w:p w14:paraId="35D80AEF" w14:textId="47555DBC" w:rsidR="008B4FC4" w:rsidRPr="00EB5DBA" w:rsidRDefault="008B4FC4" w:rsidP="008B4FC4">
            <w:pPr>
              <w:spacing w:line="240" w:lineRule="auto"/>
            </w:pPr>
            <w:r w:rsidRPr="00EB5DBA">
              <w:t xml:space="preserve">Under normal operations the </w:t>
            </w:r>
            <w:r w:rsidR="00B34834" w:rsidRPr="00EB5DBA">
              <w:t>g</w:t>
            </w:r>
            <w:r w:rsidR="00C518E5" w:rsidRPr="00EB5DBA">
              <w:t>enerator</w:t>
            </w:r>
            <w:r w:rsidRPr="00EB5DBA">
              <w:t xml:space="preserve"> will generate electrical power. Power generated will meet </w:t>
            </w:r>
            <w:r w:rsidR="00B34834" w:rsidRPr="00EB5DBA">
              <w:t>Employers</w:t>
            </w:r>
            <w:r w:rsidRPr="00EB5DBA">
              <w:t xml:space="preserve"> site requirements </w:t>
            </w:r>
            <w:r w:rsidR="00B34834" w:rsidRPr="00EB5DBA">
              <w:t xml:space="preserve">for Complete Plant </w:t>
            </w:r>
            <w:r w:rsidRPr="00EB5DBA">
              <w:t>and the balance of the electrical power generated will be exported to grid.</w:t>
            </w:r>
          </w:p>
          <w:p w14:paraId="09B85787" w14:textId="77777777" w:rsidR="008B4FC4" w:rsidRPr="00EB5DBA" w:rsidRDefault="008B4FC4" w:rsidP="008B4FC4">
            <w:pPr>
              <w:spacing w:line="240" w:lineRule="auto"/>
            </w:pPr>
          </w:p>
          <w:p w14:paraId="6FCCBFE2" w14:textId="5B24FC6C" w:rsidR="008B4FC4" w:rsidRPr="00EB5DBA" w:rsidRDefault="008B4FC4" w:rsidP="008B4FC4">
            <w:pPr>
              <w:spacing w:line="240" w:lineRule="auto"/>
            </w:pPr>
            <w:r w:rsidRPr="00EB5DBA">
              <w:t xml:space="preserve">The </w:t>
            </w:r>
            <w:r w:rsidR="00107DFE">
              <w:t>Line</w:t>
            </w:r>
            <w:r w:rsidRPr="00EB5DBA">
              <w:t xml:space="preserve"> </w:t>
            </w:r>
            <w:r w:rsidR="00C518E5" w:rsidRPr="00EB5DBA">
              <w:t>shall</w:t>
            </w:r>
            <w:r w:rsidRPr="00EB5DBA">
              <w:t xml:space="preserve"> be able to operate in</w:t>
            </w:r>
            <w:r w:rsidR="00C518E5" w:rsidRPr="00EB5DBA">
              <w:t xml:space="preserve"> power</w:t>
            </w:r>
            <w:r w:rsidRPr="00EB5DBA">
              <w:t xml:space="preserve"> island mode to support waste processing i.e. where no power exports to the grid are possible due to failures etc.</w:t>
            </w:r>
          </w:p>
          <w:p w14:paraId="46DA138E" w14:textId="77777777" w:rsidR="003465EF" w:rsidRPr="00EB5DBA" w:rsidRDefault="003465EF" w:rsidP="00BE08F6">
            <w:pPr>
              <w:spacing w:line="240" w:lineRule="auto"/>
            </w:pPr>
          </w:p>
        </w:tc>
      </w:tr>
      <w:tr w:rsidR="003465EF" w:rsidRPr="00EB5DBA" w14:paraId="4EBDB823" w14:textId="77777777" w:rsidTr="0010652C">
        <w:trPr>
          <w:trHeight w:val="900"/>
        </w:trPr>
        <w:tc>
          <w:tcPr>
            <w:tcW w:w="1844" w:type="dxa"/>
            <w:vMerge/>
            <w:tcBorders>
              <w:left w:val="single" w:sz="4" w:space="0" w:color="auto"/>
              <w:bottom w:val="single" w:sz="4" w:space="0" w:color="auto"/>
              <w:right w:val="single" w:sz="4" w:space="0" w:color="auto"/>
            </w:tcBorders>
            <w:vAlign w:val="center"/>
          </w:tcPr>
          <w:p w14:paraId="24A74F61" w14:textId="77777777" w:rsidR="003465EF" w:rsidRPr="00EB5DBA" w:rsidRDefault="003465EF" w:rsidP="00BE08F6">
            <w:pPr>
              <w:pStyle w:val="Zkladntext"/>
              <w:spacing w:after="240"/>
              <w:rPr>
                <w:b/>
                <w:sz w:val="16"/>
                <w:szCs w:val="16"/>
              </w:rPr>
            </w:pPr>
          </w:p>
        </w:tc>
        <w:tc>
          <w:tcPr>
            <w:tcW w:w="4677" w:type="dxa"/>
            <w:tcBorders>
              <w:top w:val="single" w:sz="4" w:space="0" w:color="auto"/>
              <w:left w:val="single" w:sz="4" w:space="0" w:color="auto"/>
              <w:bottom w:val="single" w:sz="4" w:space="0" w:color="auto"/>
              <w:right w:val="single" w:sz="4" w:space="0" w:color="auto"/>
            </w:tcBorders>
          </w:tcPr>
          <w:p w14:paraId="419CF57C" w14:textId="48D55118" w:rsidR="003465EF" w:rsidRPr="00EB5DBA" w:rsidRDefault="003465EF" w:rsidP="00BE08F6">
            <w:pPr>
              <w:spacing w:line="240" w:lineRule="auto"/>
              <w:ind w:left="141"/>
            </w:pPr>
            <w:r w:rsidRPr="00EB5DBA">
              <w:t>Cooling</w:t>
            </w:r>
          </w:p>
        </w:tc>
        <w:tc>
          <w:tcPr>
            <w:tcW w:w="3137" w:type="dxa"/>
            <w:tcBorders>
              <w:top w:val="single" w:sz="4" w:space="0" w:color="auto"/>
              <w:left w:val="nil"/>
              <w:bottom w:val="single" w:sz="4" w:space="0" w:color="auto"/>
              <w:right w:val="single" w:sz="4" w:space="0" w:color="auto"/>
            </w:tcBorders>
          </w:tcPr>
          <w:p w14:paraId="51496B1A" w14:textId="77777777" w:rsidR="003465EF" w:rsidRPr="00EB5DBA" w:rsidRDefault="003465EF" w:rsidP="00BE08F6">
            <w:pPr>
              <w:spacing w:line="240" w:lineRule="auto"/>
            </w:pPr>
            <w:r w:rsidRPr="00EB5DBA">
              <w:t>Summer coolers (dry coolers) shall be installed with sufficient capacity to off-take DH production in periods with minimal DH demand from the grid.</w:t>
            </w:r>
          </w:p>
          <w:p w14:paraId="3D826732" w14:textId="59C763B8" w:rsidR="00D35427" w:rsidRPr="00EB5DBA" w:rsidRDefault="00D35427" w:rsidP="00BE08F6">
            <w:pPr>
              <w:spacing w:line="240" w:lineRule="auto"/>
            </w:pPr>
          </w:p>
        </w:tc>
      </w:tr>
      <w:tr w:rsidR="00A5644A" w:rsidRPr="00EB5DBA" w14:paraId="6AB1DA52" w14:textId="77777777" w:rsidTr="007569B8">
        <w:trPr>
          <w:trHeight w:val="335"/>
        </w:trPr>
        <w:tc>
          <w:tcPr>
            <w:tcW w:w="1844" w:type="dxa"/>
            <w:tcBorders>
              <w:top w:val="single" w:sz="4" w:space="0" w:color="auto"/>
              <w:left w:val="single" w:sz="4" w:space="0" w:color="auto"/>
              <w:bottom w:val="single" w:sz="4" w:space="0" w:color="auto"/>
              <w:right w:val="single" w:sz="4" w:space="0" w:color="auto"/>
            </w:tcBorders>
            <w:shd w:val="clear" w:color="auto" w:fill="DEE8F0"/>
          </w:tcPr>
          <w:p w14:paraId="56CE4214" w14:textId="059AC219" w:rsidR="00A5644A" w:rsidRPr="00D651AF" w:rsidRDefault="00A5644A" w:rsidP="00BE08F6">
            <w:pPr>
              <w:pStyle w:val="Zkladntext"/>
              <w:spacing w:after="240"/>
              <w:rPr>
                <w:b/>
              </w:rPr>
            </w:pPr>
            <w:r w:rsidRPr="00D651AF">
              <w:rPr>
                <w:b/>
              </w:rPr>
              <w:lastRenderedPageBreak/>
              <w:t xml:space="preserve">A1: sec. </w:t>
            </w:r>
            <w:r w:rsidR="007E14E3" w:rsidRPr="00D651AF">
              <w:rPr>
                <w:b/>
              </w:rPr>
              <w:t>10</w:t>
            </w:r>
          </w:p>
        </w:tc>
        <w:tc>
          <w:tcPr>
            <w:tcW w:w="4677" w:type="dxa"/>
            <w:tcBorders>
              <w:top w:val="single" w:sz="4" w:space="0" w:color="auto"/>
              <w:left w:val="nil"/>
              <w:bottom w:val="single" w:sz="4" w:space="0" w:color="auto"/>
              <w:right w:val="nil"/>
            </w:tcBorders>
            <w:shd w:val="clear" w:color="auto" w:fill="DEE8F0"/>
            <w:vAlign w:val="center"/>
          </w:tcPr>
          <w:p w14:paraId="41C9D44E" w14:textId="789B8144" w:rsidR="00A5644A" w:rsidRPr="00EB5DBA" w:rsidRDefault="00A5644A">
            <w:pPr>
              <w:spacing w:line="240" w:lineRule="auto"/>
              <w:rPr>
                <w:b/>
                <w:bCs/>
              </w:rPr>
            </w:pPr>
            <w:r w:rsidRPr="00EB5DBA">
              <w:rPr>
                <w:b/>
                <w:bCs/>
              </w:rPr>
              <w:t xml:space="preserve">Design Data for the </w:t>
            </w:r>
            <w:r w:rsidR="00107DFE">
              <w:rPr>
                <w:b/>
                <w:bCs/>
              </w:rPr>
              <w:t>Line</w:t>
            </w:r>
          </w:p>
        </w:tc>
        <w:tc>
          <w:tcPr>
            <w:tcW w:w="3137" w:type="dxa"/>
            <w:tcBorders>
              <w:top w:val="single" w:sz="4" w:space="0" w:color="auto"/>
              <w:left w:val="single" w:sz="4" w:space="0" w:color="auto"/>
              <w:bottom w:val="single" w:sz="4" w:space="0" w:color="auto"/>
              <w:right w:val="single" w:sz="4" w:space="0" w:color="auto"/>
            </w:tcBorders>
            <w:shd w:val="clear" w:color="auto" w:fill="DEE8F0"/>
            <w:noWrap/>
            <w:vAlign w:val="bottom"/>
          </w:tcPr>
          <w:p w14:paraId="76E28268" w14:textId="77777777" w:rsidR="00A5644A" w:rsidRPr="00EB5DBA" w:rsidRDefault="00A5644A" w:rsidP="00BE08F6">
            <w:pPr>
              <w:spacing w:line="240" w:lineRule="auto"/>
              <w:jc w:val="center"/>
            </w:pPr>
          </w:p>
        </w:tc>
      </w:tr>
      <w:tr w:rsidR="00363676" w:rsidRPr="00EB5DBA" w14:paraId="79ADE8A1" w14:textId="77777777" w:rsidTr="007569B8">
        <w:trPr>
          <w:trHeight w:val="425"/>
        </w:trPr>
        <w:tc>
          <w:tcPr>
            <w:tcW w:w="1844" w:type="dxa"/>
            <w:vMerge w:val="restart"/>
            <w:tcBorders>
              <w:top w:val="single" w:sz="4" w:space="0" w:color="auto"/>
              <w:left w:val="single" w:sz="4" w:space="0" w:color="auto"/>
              <w:bottom w:val="single" w:sz="4" w:space="0" w:color="auto"/>
              <w:right w:val="single" w:sz="4" w:space="0" w:color="auto"/>
            </w:tcBorders>
            <w:shd w:val="clear" w:color="auto" w:fill="DEE8F0"/>
          </w:tcPr>
          <w:p w14:paraId="44117672" w14:textId="1D14FF71" w:rsidR="00363676" w:rsidRPr="00D651AF" w:rsidRDefault="00363676" w:rsidP="00BE08F6">
            <w:pPr>
              <w:pStyle w:val="Zkladntext"/>
              <w:spacing w:after="240"/>
              <w:rPr>
                <w:b/>
              </w:rPr>
            </w:pPr>
            <w:r w:rsidRPr="00D651AF">
              <w:rPr>
                <w:b/>
              </w:rPr>
              <w:t xml:space="preserve">A1: sec. </w:t>
            </w:r>
            <w:r w:rsidR="007E14E3" w:rsidRPr="00D651AF">
              <w:rPr>
                <w:b/>
              </w:rPr>
              <w:t>10.1</w:t>
            </w:r>
          </w:p>
        </w:tc>
        <w:tc>
          <w:tcPr>
            <w:tcW w:w="7814" w:type="dxa"/>
            <w:gridSpan w:val="2"/>
            <w:tcBorders>
              <w:top w:val="single" w:sz="4" w:space="0" w:color="auto"/>
              <w:left w:val="nil"/>
              <w:bottom w:val="single" w:sz="4" w:space="0" w:color="auto"/>
              <w:right w:val="single" w:sz="4" w:space="0" w:color="auto"/>
            </w:tcBorders>
            <w:shd w:val="clear" w:color="auto" w:fill="DEE8F0"/>
            <w:vAlign w:val="center"/>
          </w:tcPr>
          <w:p w14:paraId="4840D165" w14:textId="52CF79ED" w:rsidR="00363676" w:rsidRPr="00EB5DBA" w:rsidRDefault="00363676" w:rsidP="00363676">
            <w:pPr>
              <w:spacing w:line="240" w:lineRule="auto"/>
            </w:pPr>
            <w:r w:rsidRPr="00EB5DBA">
              <w:rPr>
                <w:b/>
                <w:bCs/>
              </w:rPr>
              <w:t>Estimate of the waste</w:t>
            </w:r>
          </w:p>
        </w:tc>
      </w:tr>
      <w:tr w:rsidR="00A5644A" w:rsidRPr="00EB5DBA" w14:paraId="0ADF4B74" w14:textId="77777777" w:rsidTr="0010652C">
        <w:trPr>
          <w:trHeight w:val="225"/>
        </w:trPr>
        <w:tc>
          <w:tcPr>
            <w:tcW w:w="1844" w:type="dxa"/>
            <w:vMerge/>
            <w:tcBorders>
              <w:left w:val="single" w:sz="4" w:space="0" w:color="auto"/>
              <w:bottom w:val="single" w:sz="4" w:space="0" w:color="auto"/>
              <w:right w:val="single" w:sz="4" w:space="0" w:color="auto"/>
            </w:tcBorders>
            <w:shd w:val="clear" w:color="auto" w:fill="DEE8F0"/>
            <w:vAlign w:val="center"/>
          </w:tcPr>
          <w:p w14:paraId="1FC259A2" w14:textId="77777777" w:rsidR="00A5644A" w:rsidRPr="00EB5DBA" w:rsidRDefault="00A5644A" w:rsidP="00BE08F6">
            <w:pPr>
              <w:pStyle w:val="Zkladntext"/>
              <w:spacing w:after="240"/>
              <w:rPr>
                <w:b/>
                <w:sz w:val="16"/>
                <w:szCs w:val="16"/>
              </w:rPr>
            </w:pPr>
          </w:p>
        </w:tc>
        <w:tc>
          <w:tcPr>
            <w:tcW w:w="4677" w:type="dxa"/>
            <w:tcBorders>
              <w:top w:val="single" w:sz="4" w:space="0" w:color="auto"/>
              <w:left w:val="single" w:sz="4" w:space="0" w:color="auto"/>
              <w:bottom w:val="single" w:sz="4" w:space="0" w:color="auto"/>
              <w:right w:val="single" w:sz="4" w:space="0" w:color="auto"/>
            </w:tcBorders>
          </w:tcPr>
          <w:p w14:paraId="31C19829" w14:textId="044FD5D2" w:rsidR="00F41C54" w:rsidRPr="0043620A" w:rsidRDefault="00F41C54" w:rsidP="0010652C">
            <w:pPr>
              <w:pStyle w:val="Odstavecseseznamem"/>
              <w:numPr>
                <w:ilvl w:val="0"/>
                <w:numId w:val="41"/>
              </w:numPr>
              <w:spacing w:line="240" w:lineRule="auto"/>
              <w:ind w:left="352" w:hanging="141"/>
            </w:pPr>
            <w:bookmarkStart w:id="69" w:name="_Hlk41306582"/>
            <w:r w:rsidRPr="0043620A">
              <w:t>Municipal solid waste (0-100%)</w:t>
            </w:r>
          </w:p>
          <w:p w14:paraId="6AF72174" w14:textId="77777777" w:rsidR="00F41C54" w:rsidRDefault="00F41C54" w:rsidP="0010652C">
            <w:pPr>
              <w:pStyle w:val="Odstavecseseznamem"/>
              <w:numPr>
                <w:ilvl w:val="0"/>
                <w:numId w:val="41"/>
              </w:numPr>
              <w:spacing w:line="240" w:lineRule="auto"/>
              <w:ind w:left="352" w:hanging="141"/>
            </w:pPr>
            <w:r w:rsidRPr="0043620A">
              <w:t xml:space="preserve">Commercial and </w:t>
            </w:r>
            <w:r>
              <w:t>i</w:t>
            </w:r>
            <w:r w:rsidRPr="0043620A">
              <w:t>ndustrial waste (0-100%)</w:t>
            </w:r>
          </w:p>
          <w:p w14:paraId="25CB40B3" w14:textId="77777777" w:rsidR="00F41C54" w:rsidRPr="0043620A" w:rsidRDefault="00F41C54" w:rsidP="0010652C">
            <w:pPr>
              <w:pStyle w:val="Odstavecseseznamem"/>
              <w:numPr>
                <w:ilvl w:val="0"/>
                <w:numId w:val="41"/>
              </w:numPr>
              <w:spacing w:line="240" w:lineRule="auto"/>
              <w:ind w:left="352" w:hanging="141"/>
            </w:pPr>
            <w:r>
              <w:t xml:space="preserve">Other waste fractions (as defined in Appendix E8 </w:t>
            </w:r>
            <w:r w:rsidRPr="00F41C54">
              <w:rPr>
                <w:i/>
                <w:iCs/>
              </w:rPr>
              <w:t>Approved Waste Types for Employer’s Existing Plant</w:t>
            </w:r>
            <w:r>
              <w:t>) in excess of mixed municipal solid waste and mixed commercial and industrial waste (0-30%)</w:t>
            </w:r>
          </w:p>
          <w:bookmarkEnd w:id="69"/>
          <w:p w14:paraId="7DF55A1D" w14:textId="05CA7923" w:rsidR="00A5644A" w:rsidRPr="00EB5DBA" w:rsidRDefault="00C81762" w:rsidP="00BE08F6">
            <w:pPr>
              <w:spacing w:line="240" w:lineRule="auto"/>
              <w:ind w:left="141"/>
            </w:pPr>
            <w:r w:rsidRPr="00EB5DBA">
              <w:br/>
            </w:r>
            <w:r w:rsidR="003529CA" w:rsidRPr="00EB5DBA">
              <w:t xml:space="preserve">Mixed </w:t>
            </w:r>
            <w:r w:rsidR="007D39A5" w:rsidRPr="00EB5DBA">
              <w:t>m</w:t>
            </w:r>
            <w:r w:rsidR="003529CA" w:rsidRPr="00EB5DBA">
              <w:t xml:space="preserve">unicipal </w:t>
            </w:r>
            <w:r w:rsidR="007D39A5" w:rsidRPr="00EB5DBA">
              <w:t xml:space="preserve">solid </w:t>
            </w:r>
            <w:r w:rsidR="003529CA" w:rsidRPr="00EB5DBA">
              <w:t>waste</w:t>
            </w:r>
            <w:r w:rsidR="00A5644A" w:rsidRPr="00EB5DBA">
              <w:t xml:space="preserve"> composition </w:t>
            </w:r>
          </w:p>
          <w:p w14:paraId="488F0890" w14:textId="77777777" w:rsidR="00A5644A" w:rsidRPr="00EB5DBA" w:rsidRDefault="00A5644A" w:rsidP="00BE08F6">
            <w:pPr>
              <w:spacing w:line="240" w:lineRule="auto"/>
              <w:ind w:left="283"/>
            </w:pPr>
            <w:r w:rsidRPr="00EB5DBA">
              <w:t xml:space="preserve">- Water content:    </w:t>
            </w:r>
          </w:p>
          <w:p w14:paraId="32486A3C" w14:textId="77777777" w:rsidR="00A5644A" w:rsidRPr="00EB5DBA" w:rsidRDefault="00A5644A" w:rsidP="00BE08F6">
            <w:pPr>
              <w:spacing w:line="240" w:lineRule="auto"/>
              <w:ind w:left="283"/>
            </w:pPr>
            <w:r w:rsidRPr="00EB5DBA">
              <w:t xml:space="preserve">- Ash content:        </w:t>
            </w:r>
          </w:p>
          <w:p w14:paraId="1F20452F" w14:textId="77777777" w:rsidR="00A5644A" w:rsidRPr="00EB5DBA" w:rsidRDefault="00A5644A" w:rsidP="00BE08F6">
            <w:pPr>
              <w:spacing w:line="240" w:lineRule="auto"/>
              <w:ind w:left="283"/>
            </w:pPr>
            <w:r w:rsidRPr="00EB5DBA">
              <w:t xml:space="preserve">- Combustibles:      </w:t>
            </w:r>
          </w:p>
        </w:tc>
        <w:tc>
          <w:tcPr>
            <w:tcW w:w="3137" w:type="dxa"/>
            <w:tcBorders>
              <w:top w:val="single" w:sz="4" w:space="0" w:color="auto"/>
              <w:left w:val="nil"/>
              <w:bottom w:val="single" w:sz="4" w:space="0" w:color="auto"/>
              <w:right w:val="single" w:sz="4" w:space="0" w:color="auto"/>
            </w:tcBorders>
          </w:tcPr>
          <w:p w14:paraId="340AD732" w14:textId="77777777" w:rsidR="00A5644A" w:rsidRPr="00EB5DBA" w:rsidRDefault="00A5644A" w:rsidP="00BE08F6">
            <w:pPr>
              <w:spacing w:line="240" w:lineRule="auto"/>
              <w:jc w:val="center"/>
            </w:pPr>
          </w:p>
          <w:p w14:paraId="3E770601" w14:textId="77777777" w:rsidR="00C81762" w:rsidRPr="00EB5DBA" w:rsidRDefault="00C81762" w:rsidP="00BE08F6">
            <w:pPr>
              <w:spacing w:line="240" w:lineRule="auto"/>
              <w:jc w:val="center"/>
            </w:pPr>
          </w:p>
          <w:p w14:paraId="705B2572" w14:textId="28D31CBA" w:rsidR="00C81762" w:rsidRDefault="00C81762" w:rsidP="00BE08F6">
            <w:pPr>
              <w:spacing w:line="240" w:lineRule="auto"/>
              <w:jc w:val="center"/>
            </w:pPr>
          </w:p>
          <w:p w14:paraId="4601C185" w14:textId="43455FFF" w:rsidR="00F41C54" w:rsidRDefault="00F41C54" w:rsidP="00BE08F6">
            <w:pPr>
              <w:spacing w:line="240" w:lineRule="auto"/>
              <w:jc w:val="center"/>
            </w:pPr>
          </w:p>
          <w:p w14:paraId="57808457" w14:textId="199735B8" w:rsidR="00F41C54" w:rsidRDefault="00F41C54" w:rsidP="00BE08F6">
            <w:pPr>
              <w:spacing w:line="240" w:lineRule="auto"/>
              <w:jc w:val="center"/>
            </w:pPr>
          </w:p>
          <w:p w14:paraId="58F4A118" w14:textId="21FDE5B9" w:rsidR="00F41C54" w:rsidRDefault="00F41C54" w:rsidP="00BE08F6">
            <w:pPr>
              <w:spacing w:line="240" w:lineRule="auto"/>
              <w:jc w:val="center"/>
            </w:pPr>
          </w:p>
          <w:p w14:paraId="2462B849" w14:textId="46E8741B" w:rsidR="00F41C54" w:rsidRDefault="00F41C54" w:rsidP="00BE08F6">
            <w:pPr>
              <w:spacing w:line="240" w:lineRule="auto"/>
              <w:jc w:val="center"/>
            </w:pPr>
          </w:p>
          <w:p w14:paraId="5EBB182F" w14:textId="77777777" w:rsidR="00F41C54" w:rsidRPr="00EB5DBA" w:rsidRDefault="00F41C54" w:rsidP="00BE08F6">
            <w:pPr>
              <w:spacing w:line="240" w:lineRule="auto"/>
              <w:jc w:val="center"/>
            </w:pPr>
          </w:p>
          <w:p w14:paraId="7E57918C" w14:textId="77777777" w:rsidR="00C81762" w:rsidRPr="00EB5DBA" w:rsidRDefault="00C81762" w:rsidP="00BE08F6">
            <w:pPr>
              <w:spacing w:line="240" w:lineRule="auto"/>
              <w:jc w:val="center"/>
            </w:pPr>
          </w:p>
          <w:p w14:paraId="1EEE58B5" w14:textId="1ADC6462" w:rsidR="00A5644A" w:rsidRPr="00EB5DBA" w:rsidRDefault="007D39A5" w:rsidP="00BE08F6">
            <w:pPr>
              <w:spacing w:line="240" w:lineRule="auto"/>
              <w:jc w:val="center"/>
            </w:pPr>
            <w:r w:rsidRPr="00EB5DBA">
              <w:t>10</w:t>
            </w:r>
            <w:r w:rsidR="00A5644A" w:rsidRPr="00EB5DBA">
              <w:t>-</w:t>
            </w:r>
            <w:r w:rsidRPr="00EB5DBA">
              <w:t>40</w:t>
            </w:r>
            <w:r w:rsidR="00A5644A" w:rsidRPr="00EB5DBA">
              <w:t>%</w:t>
            </w:r>
          </w:p>
          <w:p w14:paraId="38CDCC6E" w14:textId="71843E8B" w:rsidR="00A5644A" w:rsidRPr="00EB5DBA" w:rsidRDefault="007D39A5" w:rsidP="00BE08F6">
            <w:pPr>
              <w:spacing w:line="240" w:lineRule="auto"/>
              <w:jc w:val="center"/>
            </w:pPr>
            <w:r w:rsidRPr="00EB5DBA">
              <w:t>10</w:t>
            </w:r>
            <w:r w:rsidR="00A5644A" w:rsidRPr="00EB5DBA">
              <w:t>-</w:t>
            </w:r>
            <w:r w:rsidRPr="00EB5DBA">
              <w:t>30</w:t>
            </w:r>
            <w:r w:rsidR="00A5644A" w:rsidRPr="00EB5DBA">
              <w:t>%</w:t>
            </w:r>
          </w:p>
          <w:p w14:paraId="4A286609" w14:textId="77777777" w:rsidR="00A5644A" w:rsidRPr="00EB5DBA" w:rsidRDefault="00A5644A" w:rsidP="00BE08F6">
            <w:pPr>
              <w:spacing w:line="240" w:lineRule="auto"/>
              <w:jc w:val="center"/>
            </w:pPr>
            <w:r w:rsidRPr="00EB5DBA">
              <w:t>40-70%</w:t>
            </w:r>
          </w:p>
        </w:tc>
      </w:tr>
      <w:tr w:rsidR="00A5644A" w:rsidRPr="00EB5DBA" w14:paraId="2C6AE62F" w14:textId="77777777" w:rsidTr="0010652C">
        <w:trPr>
          <w:trHeight w:val="250"/>
        </w:trPr>
        <w:tc>
          <w:tcPr>
            <w:tcW w:w="1844" w:type="dxa"/>
            <w:vMerge/>
            <w:tcBorders>
              <w:left w:val="single" w:sz="4" w:space="0" w:color="auto"/>
              <w:bottom w:val="single" w:sz="4" w:space="0" w:color="auto"/>
              <w:right w:val="single" w:sz="4" w:space="0" w:color="auto"/>
            </w:tcBorders>
            <w:shd w:val="clear" w:color="auto" w:fill="DEE8F0"/>
            <w:vAlign w:val="center"/>
          </w:tcPr>
          <w:p w14:paraId="4C323722" w14:textId="77777777" w:rsidR="00A5644A" w:rsidRPr="00EB5DBA" w:rsidRDefault="00A5644A" w:rsidP="00BE08F6">
            <w:pPr>
              <w:pStyle w:val="Zkladntext"/>
              <w:spacing w:after="240"/>
              <w:rPr>
                <w:b/>
                <w:sz w:val="16"/>
                <w:szCs w:val="16"/>
              </w:rPr>
            </w:pPr>
          </w:p>
        </w:tc>
        <w:tc>
          <w:tcPr>
            <w:tcW w:w="4677" w:type="dxa"/>
            <w:tcBorders>
              <w:top w:val="single" w:sz="4" w:space="0" w:color="auto"/>
              <w:left w:val="single" w:sz="4" w:space="0" w:color="auto"/>
              <w:bottom w:val="single" w:sz="4" w:space="0" w:color="auto"/>
              <w:right w:val="single" w:sz="4" w:space="0" w:color="auto"/>
            </w:tcBorders>
          </w:tcPr>
          <w:p w14:paraId="3D79F8F4" w14:textId="77777777" w:rsidR="00A5644A" w:rsidRPr="00EB5DBA" w:rsidRDefault="00A5644A" w:rsidP="00BE08F6">
            <w:pPr>
              <w:spacing w:line="240" w:lineRule="auto"/>
              <w:ind w:left="141"/>
            </w:pPr>
            <w:r w:rsidRPr="00EB5DBA">
              <w:t>Range of calorific value of fuel mixture (lower calorific value)</w:t>
            </w:r>
          </w:p>
        </w:tc>
        <w:tc>
          <w:tcPr>
            <w:tcW w:w="3137" w:type="dxa"/>
            <w:tcBorders>
              <w:top w:val="single" w:sz="4" w:space="0" w:color="auto"/>
              <w:left w:val="nil"/>
              <w:bottom w:val="single" w:sz="4" w:space="0" w:color="auto"/>
              <w:right w:val="single" w:sz="4" w:space="0" w:color="auto"/>
            </w:tcBorders>
          </w:tcPr>
          <w:p w14:paraId="0B508E2C" w14:textId="66F40C91" w:rsidR="00A5644A" w:rsidRPr="00EB5DBA" w:rsidRDefault="005778DE" w:rsidP="00BE08F6">
            <w:pPr>
              <w:spacing w:line="240" w:lineRule="auto"/>
              <w:jc w:val="center"/>
            </w:pPr>
            <w:r w:rsidRPr="00EB5DBA">
              <w:t>7</w:t>
            </w:r>
            <w:r w:rsidR="00A5644A" w:rsidRPr="00EB5DBA">
              <w:t>-1</w:t>
            </w:r>
            <w:r w:rsidR="003529CA" w:rsidRPr="00EB5DBA">
              <w:t>3</w:t>
            </w:r>
            <w:r w:rsidR="00A5644A" w:rsidRPr="00EB5DBA">
              <w:t xml:space="preserve"> MJ/kg</w:t>
            </w:r>
          </w:p>
        </w:tc>
      </w:tr>
      <w:tr w:rsidR="00363676" w:rsidRPr="00EB5DBA" w14:paraId="7FA1DA47" w14:textId="77777777" w:rsidTr="007569B8">
        <w:trPr>
          <w:trHeight w:hRule="exact" w:val="425"/>
        </w:trPr>
        <w:tc>
          <w:tcPr>
            <w:tcW w:w="1844" w:type="dxa"/>
            <w:tcBorders>
              <w:top w:val="single" w:sz="4" w:space="0" w:color="auto"/>
              <w:left w:val="single" w:sz="4" w:space="0" w:color="auto"/>
              <w:right w:val="single" w:sz="4" w:space="0" w:color="auto"/>
            </w:tcBorders>
            <w:shd w:val="clear" w:color="auto" w:fill="DEE8F0"/>
          </w:tcPr>
          <w:p w14:paraId="1C0D5565" w14:textId="4395EEC2" w:rsidR="00363676" w:rsidRPr="00D651AF" w:rsidRDefault="00363676" w:rsidP="00BE08F6">
            <w:pPr>
              <w:pStyle w:val="Zkladntext"/>
              <w:spacing w:after="240"/>
              <w:rPr>
                <w:b/>
              </w:rPr>
            </w:pPr>
            <w:r w:rsidRPr="00D651AF">
              <w:rPr>
                <w:b/>
              </w:rPr>
              <w:t xml:space="preserve">A1: sec. </w:t>
            </w:r>
            <w:r w:rsidR="007E14E3" w:rsidRPr="00D651AF">
              <w:rPr>
                <w:b/>
              </w:rPr>
              <w:t>10.2</w:t>
            </w:r>
          </w:p>
        </w:tc>
        <w:tc>
          <w:tcPr>
            <w:tcW w:w="7814" w:type="dxa"/>
            <w:gridSpan w:val="2"/>
            <w:tcBorders>
              <w:top w:val="single" w:sz="4" w:space="0" w:color="auto"/>
              <w:left w:val="nil"/>
              <w:bottom w:val="single" w:sz="4" w:space="0" w:color="auto"/>
              <w:right w:val="single" w:sz="4" w:space="0" w:color="auto"/>
            </w:tcBorders>
            <w:shd w:val="clear" w:color="auto" w:fill="DEE8F0"/>
            <w:vAlign w:val="center"/>
          </w:tcPr>
          <w:p w14:paraId="60718FAD" w14:textId="0331062A" w:rsidR="00363676" w:rsidRPr="00EB5DBA" w:rsidRDefault="00363676" w:rsidP="00363676">
            <w:pPr>
              <w:spacing w:line="240" w:lineRule="auto"/>
            </w:pPr>
            <w:r w:rsidRPr="00EB5DBA">
              <w:rPr>
                <w:b/>
                <w:bCs/>
              </w:rPr>
              <w:t>Operating Conditions</w:t>
            </w:r>
          </w:p>
        </w:tc>
      </w:tr>
      <w:tr w:rsidR="00A5644A" w:rsidRPr="00EB5DBA" w14:paraId="24A9F6A9" w14:textId="77777777" w:rsidTr="00307091">
        <w:trPr>
          <w:trHeight w:val="450"/>
        </w:trPr>
        <w:tc>
          <w:tcPr>
            <w:tcW w:w="1844" w:type="dxa"/>
            <w:tcBorders>
              <w:left w:val="single" w:sz="4" w:space="0" w:color="auto"/>
              <w:right w:val="single" w:sz="4" w:space="0" w:color="auto"/>
            </w:tcBorders>
            <w:shd w:val="clear" w:color="auto" w:fill="DEE8F0"/>
            <w:vAlign w:val="center"/>
          </w:tcPr>
          <w:p w14:paraId="7F3FCE59" w14:textId="77777777" w:rsidR="00A5644A" w:rsidRPr="00EB5DBA" w:rsidRDefault="00A5644A" w:rsidP="00BE08F6">
            <w:pPr>
              <w:pStyle w:val="Zkladntext"/>
              <w:spacing w:after="240"/>
              <w:rPr>
                <w:b/>
                <w:sz w:val="16"/>
                <w:szCs w:val="16"/>
              </w:rPr>
            </w:pPr>
          </w:p>
        </w:tc>
        <w:tc>
          <w:tcPr>
            <w:tcW w:w="4677" w:type="dxa"/>
            <w:tcBorders>
              <w:top w:val="single" w:sz="4" w:space="0" w:color="auto"/>
              <w:left w:val="nil"/>
              <w:bottom w:val="single" w:sz="4" w:space="0" w:color="auto"/>
              <w:right w:val="single" w:sz="4" w:space="0" w:color="auto"/>
            </w:tcBorders>
          </w:tcPr>
          <w:p w14:paraId="4DDC3693" w14:textId="77777777" w:rsidR="00A5644A" w:rsidRPr="00EB5DBA" w:rsidRDefault="00A5644A" w:rsidP="00BE08F6">
            <w:pPr>
              <w:spacing w:line="240" w:lineRule="auto"/>
              <w:ind w:left="141"/>
            </w:pPr>
            <w:r w:rsidRPr="00EB5DBA">
              <w:t>Operating range</w:t>
            </w:r>
          </w:p>
        </w:tc>
        <w:tc>
          <w:tcPr>
            <w:tcW w:w="3137" w:type="dxa"/>
            <w:tcBorders>
              <w:top w:val="single" w:sz="4" w:space="0" w:color="auto"/>
              <w:left w:val="nil"/>
              <w:bottom w:val="single" w:sz="4" w:space="0" w:color="auto"/>
              <w:right w:val="single" w:sz="4" w:space="0" w:color="auto"/>
            </w:tcBorders>
          </w:tcPr>
          <w:p w14:paraId="14268431" w14:textId="406A1067" w:rsidR="00A5644A" w:rsidRPr="00EB5DBA" w:rsidRDefault="00A5644A" w:rsidP="00BE08F6">
            <w:pPr>
              <w:spacing w:line="240" w:lineRule="auto"/>
              <w:jc w:val="center"/>
            </w:pPr>
            <w:r w:rsidRPr="00EB5DBA">
              <w:t>According to the Capacity Diagram</w:t>
            </w:r>
          </w:p>
        </w:tc>
      </w:tr>
      <w:tr w:rsidR="00A5644A" w:rsidRPr="00EB5DBA" w14:paraId="37ADBE4F" w14:textId="77777777" w:rsidTr="00307091">
        <w:trPr>
          <w:trHeight w:val="450"/>
        </w:trPr>
        <w:tc>
          <w:tcPr>
            <w:tcW w:w="1844" w:type="dxa"/>
            <w:tcBorders>
              <w:left w:val="single" w:sz="4" w:space="0" w:color="auto"/>
              <w:right w:val="single" w:sz="4" w:space="0" w:color="auto"/>
            </w:tcBorders>
            <w:shd w:val="clear" w:color="auto" w:fill="DEE8F0"/>
            <w:vAlign w:val="center"/>
          </w:tcPr>
          <w:p w14:paraId="27688757" w14:textId="77777777" w:rsidR="00A5644A" w:rsidRPr="00EB5DBA" w:rsidRDefault="00A5644A" w:rsidP="00BE08F6">
            <w:pPr>
              <w:pStyle w:val="Zkladntext"/>
              <w:spacing w:after="240"/>
              <w:rPr>
                <w:b/>
                <w:sz w:val="16"/>
                <w:szCs w:val="16"/>
              </w:rPr>
            </w:pPr>
          </w:p>
        </w:tc>
        <w:tc>
          <w:tcPr>
            <w:tcW w:w="4677" w:type="dxa"/>
            <w:tcBorders>
              <w:top w:val="single" w:sz="4" w:space="0" w:color="auto"/>
              <w:left w:val="nil"/>
              <w:bottom w:val="single" w:sz="4" w:space="0" w:color="auto"/>
              <w:right w:val="single" w:sz="4" w:space="0" w:color="auto"/>
            </w:tcBorders>
          </w:tcPr>
          <w:p w14:paraId="701CD531" w14:textId="7C656629" w:rsidR="00A5644A" w:rsidRPr="00EB5DBA" w:rsidRDefault="00A5644A" w:rsidP="00BE08F6">
            <w:pPr>
              <w:spacing w:line="240" w:lineRule="auto"/>
              <w:ind w:left="141"/>
            </w:pPr>
            <w:r w:rsidRPr="00EB5DBA">
              <w:t xml:space="preserve">Nominal mechanical </w:t>
            </w:r>
            <w:r w:rsidR="003465EF" w:rsidRPr="00EB5DBA">
              <w:t>MSW</w:t>
            </w:r>
            <w:r w:rsidRPr="00EB5DBA">
              <w:t xml:space="preserve"> flow</w:t>
            </w:r>
          </w:p>
          <w:p w14:paraId="1D2BA8AC" w14:textId="77777777" w:rsidR="00A5644A" w:rsidRPr="00EB5DBA" w:rsidRDefault="00A5644A" w:rsidP="00BE08F6">
            <w:pPr>
              <w:spacing w:line="240" w:lineRule="auto"/>
              <w:ind w:left="141"/>
            </w:pPr>
            <w:r w:rsidRPr="00EB5DBA">
              <w:t>Nominal calorific value (lower calorific value)</w:t>
            </w:r>
          </w:p>
        </w:tc>
        <w:tc>
          <w:tcPr>
            <w:tcW w:w="3137" w:type="dxa"/>
            <w:tcBorders>
              <w:top w:val="single" w:sz="4" w:space="0" w:color="auto"/>
              <w:left w:val="nil"/>
              <w:bottom w:val="single" w:sz="4" w:space="0" w:color="auto"/>
              <w:right w:val="single" w:sz="4" w:space="0" w:color="auto"/>
            </w:tcBorders>
          </w:tcPr>
          <w:p w14:paraId="2EF2894E" w14:textId="5479C251" w:rsidR="00A5644A" w:rsidRPr="00EB5DBA" w:rsidRDefault="003529CA" w:rsidP="00BE08F6">
            <w:pPr>
              <w:spacing w:line="240" w:lineRule="auto"/>
              <w:jc w:val="center"/>
              <w:rPr>
                <w:lang w:val="de-DE"/>
              </w:rPr>
            </w:pPr>
            <w:r w:rsidRPr="00EB5DBA">
              <w:rPr>
                <w:lang w:val="de-DE"/>
              </w:rPr>
              <w:t>16</w:t>
            </w:r>
            <w:r w:rsidR="007D39A5" w:rsidRPr="00EB5DBA">
              <w:rPr>
                <w:lang w:val="de-DE"/>
              </w:rPr>
              <w:t>.5</w:t>
            </w:r>
            <w:r w:rsidR="00A5644A" w:rsidRPr="00EB5DBA">
              <w:rPr>
                <w:lang w:val="de-DE"/>
              </w:rPr>
              <w:t xml:space="preserve"> </w:t>
            </w:r>
            <w:proofErr w:type="spellStart"/>
            <w:r w:rsidR="00A5644A" w:rsidRPr="00EB5DBA">
              <w:rPr>
                <w:lang w:val="de-DE"/>
              </w:rPr>
              <w:t>tonnes</w:t>
            </w:r>
            <w:proofErr w:type="spellEnd"/>
            <w:r w:rsidR="00A5644A" w:rsidRPr="00EB5DBA">
              <w:rPr>
                <w:lang w:val="de-DE"/>
              </w:rPr>
              <w:t>/h</w:t>
            </w:r>
          </w:p>
          <w:p w14:paraId="298A3F5E" w14:textId="670FBEA0" w:rsidR="00A5644A" w:rsidRPr="00EB5DBA" w:rsidRDefault="003529CA" w:rsidP="00BE08F6">
            <w:pPr>
              <w:spacing w:line="240" w:lineRule="auto"/>
              <w:jc w:val="center"/>
              <w:rPr>
                <w:lang w:val="de-DE"/>
              </w:rPr>
            </w:pPr>
            <w:r w:rsidRPr="00EB5DBA">
              <w:rPr>
                <w:lang w:val="de-DE"/>
              </w:rPr>
              <w:t>10</w:t>
            </w:r>
            <w:r w:rsidR="00A5644A" w:rsidRPr="00EB5DBA">
              <w:rPr>
                <w:lang w:val="de-DE"/>
              </w:rPr>
              <w:t xml:space="preserve"> </w:t>
            </w:r>
            <w:r w:rsidR="007D39A5" w:rsidRPr="00EB5DBA">
              <w:rPr>
                <w:lang w:val="de-DE"/>
              </w:rPr>
              <w:t>MJ</w:t>
            </w:r>
            <w:r w:rsidR="00A5644A" w:rsidRPr="00EB5DBA">
              <w:rPr>
                <w:lang w:val="de-DE"/>
              </w:rPr>
              <w:t>/</w:t>
            </w:r>
            <w:r w:rsidR="007D39A5" w:rsidRPr="00EB5DBA">
              <w:rPr>
                <w:lang w:val="de-DE"/>
              </w:rPr>
              <w:t>kg</w:t>
            </w:r>
            <w:r w:rsidR="00A5644A" w:rsidRPr="00EB5DBA">
              <w:rPr>
                <w:lang w:val="de-DE"/>
              </w:rPr>
              <w:t xml:space="preserve">, </w:t>
            </w:r>
            <w:proofErr w:type="spellStart"/>
            <w:r w:rsidR="00A5644A" w:rsidRPr="00EB5DBA">
              <w:rPr>
                <w:lang w:val="de-DE"/>
              </w:rPr>
              <w:t>LP1</w:t>
            </w:r>
            <w:proofErr w:type="spellEnd"/>
          </w:p>
        </w:tc>
      </w:tr>
      <w:tr w:rsidR="00A5644A" w:rsidRPr="00EB5DBA" w14:paraId="46C1E76E" w14:textId="77777777" w:rsidTr="00307091">
        <w:trPr>
          <w:trHeight w:val="1253"/>
        </w:trPr>
        <w:tc>
          <w:tcPr>
            <w:tcW w:w="1844" w:type="dxa"/>
            <w:tcBorders>
              <w:left w:val="single" w:sz="4" w:space="0" w:color="auto"/>
              <w:right w:val="single" w:sz="4" w:space="0" w:color="auto"/>
            </w:tcBorders>
            <w:shd w:val="clear" w:color="auto" w:fill="DEE8F0"/>
            <w:vAlign w:val="center"/>
          </w:tcPr>
          <w:p w14:paraId="1F6AA947" w14:textId="77777777" w:rsidR="00A5644A" w:rsidRPr="00EB5DBA" w:rsidRDefault="00A5644A" w:rsidP="00BE08F6">
            <w:pPr>
              <w:pStyle w:val="Zkladntext"/>
              <w:spacing w:after="240"/>
              <w:rPr>
                <w:b/>
                <w:sz w:val="16"/>
                <w:szCs w:val="16"/>
                <w:lang w:val="de-DE"/>
              </w:rPr>
            </w:pPr>
          </w:p>
        </w:tc>
        <w:tc>
          <w:tcPr>
            <w:tcW w:w="4677" w:type="dxa"/>
            <w:tcBorders>
              <w:top w:val="single" w:sz="4" w:space="0" w:color="auto"/>
              <w:left w:val="nil"/>
              <w:bottom w:val="single" w:sz="4" w:space="0" w:color="auto"/>
              <w:right w:val="single" w:sz="4" w:space="0" w:color="auto"/>
            </w:tcBorders>
          </w:tcPr>
          <w:p w14:paraId="59ECD4B2" w14:textId="77777777" w:rsidR="00A5644A" w:rsidRPr="00EB5DBA" w:rsidRDefault="00A5644A" w:rsidP="00BE08F6">
            <w:pPr>
              <w:spacing w:line="240" w:lineRule="auto"/>
              <w:ind w:left="141"/>
            </w:pPr>
            <w:r w:rsidRPr="00EB5DBA">
              <w:t xml:space="preserve">Superheating in boiler </w:t>
            </w:r>
          </w:p>
        </w:tc>
        <w:tc>
          <w:tcPr>
            <w:tcW w:w="3137" w:type="dxa"/>
            <w:tcBorders>
              <w:top w:val="single" w:sz="4" w:space="0" w:color="auto"/>
              <w:left w:val="nil"/>
              <w:bottom w:val="single" w:sz="4" w:space="0" w:color="auto"/>
              <w:right w:val="single" w:sz="4" w:space="0" w:color="auto"/>
            </w:tcBorders>
          </w:tcPr>
          <w:p w14:paraId="6DA88A93" w14:textId="1BB36A42" w:rsidR="00A5644A" w:rsidRPr="00EB5DBA" w:rsidRDefault="003465EF" w:rsidP="00BE08F6">
            <w:pPr>
              <w:spacing w:line="240" w:lineRule="auto"/>
            </w:pPr>
            <w:r w:rsidRPr="00EB5DBA">
              <w:t>Full superheating in the entire operating range of the capacity diagram approx. 1,000 hours after manual cleaning of the boiler / clean boiler.</w:t>
            </w:r>
            <w:r w:rsidR="00A5644A" w:rsidRPr="00EB5DBA">
              <w:t xml:space="preserve"> </w:t>
            </w:r>
          </w:p>
          <w:p w14:paraId="75D92867" w14:textId="77777777" w:rsidR="00A5644A" w:rsidRPr="00EB5DBA" w:rsidRDefault="00A5644A" w:rsidP="00BE08F6">
            <w:pPr>
              <w:spacing w:line="240" w:lineRule="auto"/>
            </w:pPr>
          </w:p>
          <w:p w14:paraId="26EFF320" w14:textId="77777777" w:rsidR="00A5644A" w:rsidRPr="00EB5DBA" w:rsidRDefault="00A5644A" w:rsidP="00BE08F6">
            <w:pPr>
              <w:spacing w:line="240" w:lineRule="auto"/>
            </w:pPr>
            <w:r w:rsidRPr="00EB5DBA">
              <w:t>0-1000 hours after manual cleaning: a slightly lower superheating temperature can be accepted.</w:t>
            </w:r>
            <w:r w:rsidRPr="00EB5DBA">
              <w:br/>
            </w:r>
          </w:p>
          <w:p w14:paraId="5E4EE844" w14:textId="30F9D1FC" w:rsidR="00A5644A" w:rsidRPr="00EB5DBA" w:rsidRDefault="00A5644A" w:rsidP="00BE08F6">
            <w:pPr>
              <w:spacing w:line="240" w:lineRule="auto"/>
            </w:pPr>
            <w:r w:rsidRPr="00EB5DBA">
              <w:t>Turbine must be in safe operation after 100 hours after manual cleaning, without problems with erosion due to low steam temperature.</w:t>
            </w:r>
          </w:p>
          <w:p w14:paraId="14316A26" w14:textId="77777777" w:rsidR="00A5644A" w:rsidRPr="00EB5DBA" w:rsidRDefault="00A5644A" w:rsidP="00BE08F6">
            <w:pPr>
              <w:spacing w:line="240" w:lineRule="auto"/>
              <w:jc w:val="both"/>
            </w:pPr>
          </w:p>
        </w:tc>
      </w:tr>
      <w:tr w:rsidR="00A5644A" w:rsidRPr="00EB5DBA" w14:paraId="42F1C738" w14:textId="77777777" w:rsidTr="00BE08F6">
        <w:trPr>
          <w:trHeight w:val="225"/>
        </w:trPr>
        <w:tc>
          <w:tcPr>
            <w:tcW w:w="1844" w:type="dxa"/>
            <w:tcBorders>
              <w:left w:val="single" w:sz="4" w:space="0" w:color="auto"/>
              <w:right w:val="single" w:sz="4" w:space="0" w:color="auto"/>
            </w:tcBorders>
            <w:shd w:val="clear" w:color="auto" w:fill="DEE8F0"/>
            <w:vAlign w:val="center"/>
          </w:tcPr>
          <w:p w14:paraId="17D84692" w14:textId="77777777" w:rsidR="00A5644A" w:rsidRPr="00EB5DBA" w:rsidRDefault="00A5644A" w:rsidP="00BE08F6">
            <w:pPr>
              <w:pStyle w:val="Zkladntext"/>
              <w:spacing w:after="240"/>
              <w:rPr>
                <w:b/>
                <w:sz w:val="16"/>
                <w:szCs w:val="16"/>
              </w:rPr>
            </w:pPr>
          </w:p>
        </w:tc>
        <w:tc>
          <w:tcPr>
            <w:tcW w:w="4677" w:type="dxa"/>
            <w:tcBorders>
              <w:top w:val="single" w:sz="4" w:space="0" w:color="auto"/>
              <w:left w:val="nil"/>
              <w:bottom w:val="single" w:sz="4" w:space="0" w:color="auto"/>
              <w:right w:val="single" w:sz="4" w:space="0" w:color="auto"/>
            </w:tcBorders>
          </w:tcPr>
          <w:p w14:paraId="5F18202F" w14:textId="77777777" w:rsidR="00A5644A" w:rsidRPr="00EB5DBA" w:rsidRDefault="00A5644A" w:rsidP="00BE08F6">
            <w:pPr>
              <w:spacing w:line="240" w:lineRule="auto"/>
              <w:ind w:left="141"/>
            </w:pPr>
            <w:r w:rsidRPr="00EB5DBA">
              <w:t>Load variation for incinerator/boiler</w:t>
            </w:r>
          </w:p>
        </w:tc>
        <w:tc>
          <w:tcPr>
            <w:tcW w:w="3137" w:type="dxa"/>
            <w:tcBorders>
              <w:top w:val="single" w:sz="4" w:space="0" w:color="auto"/>
              <w:left w:val="nil"/>
              <w:bottom w:val="single" w:sz="4" w:space="0" w:color="auto"/>
              <w:right w:val="single" w:sz="4" w:space="0" w:color="auto"/>
            </w:tcBorders>
          </w:tcPr>
          <w:p w14:paraId="3B97A06A" w14:textId="77777777" w:rsidR="00A5644A" w:rsidRPr="00EB5DBA" w:rsidRDefault="00A5644A" w:rsidP="00BE08F6">
            <w:pPr>
              <w:spacing w:line="240" w:lineRule="auto"/>
              <w:jc w:val="center"/>
            </w:pPr>
            <w:r w:rsidRPr="00EB5DBA">
              <w:t xml:space="preserve">70-110% </w:t>
            </w:r>
          </w:p>
        </w:tc>
      </w:tr>
      <w:tr w:rsidR="00A5644A" w:rsidRPr="00EB5DBA" w14:paraId="59E3C44D" w14:textId="77777777" w:rsidTr="00BE08F6">
        <w:trPr>
          <w:trHeight w:val="225"/>
        </w:trPr>
        <w:tc>
          <w:tcPr>
            <w:tcW w:w="1844" w:type="dxa"/>
            <w:tcBorders>
              <w:left w:val="single" w:sz="4" w:space="0" w:color="auto"/>
              <w:right w:val="single" w:sz="4" w:space="0" w:color="auto"/>
            </w:tcBorders>
            <w:shd w:val="clear" w:color="auto" w:fill="DEE8F0"/>
            <w:vAlign w:val="center"/>
          </w:tcPr>
          <w:p w14:paraId="50747879" w14:textId="77777777" w:rsidR="00A5644A" w:rsidRPr="00EB5DBA" w:rsidRDefault="00A5644A" w:rsidP="00BE08F6">
            <w:pPr>
              <w:pStyle w:val="Zkladntext"/>
              <w:spacing w:after="240"/>
              <w:rPr>
                <w:b/>
                <w:sz w:val="16"/>
                <w:szCs w:val="16"/>
              </w:rPr>
            </w:pPr>
          </w:p>
        </w:tc>
        <w:tc>
          <w:tcPr>
            <w:tcW w:w="4677" w:type="dxa"/>
            <w:tcBorders>
              <w:top w:val="single" w:sz="4" w:space="0" w:color="auto"/>
              <w:left w:val="nil"/>
              <w:bottom w:val="single" w:sz="4" w:space="0" w:color="auto"/>
              <w:right w:val="single" w:sz="4" w:space="0" w:color="auto"/>
            </w:tcBorders>
          </w:tcPr>
          <w:p w14:paraId="1F3E9E97" w14:textId="77777777" w:rsidR="00A5644A" w:rsidRPr="00EB5DBA" w:rsidRDefault="00A5644A" w:rsidP="00BE08F6">
            <w:pPr>
              <w:spacing w:line="240" w:lineRule="auto"/>
              <w:ind w:left="141"/>
            </w:pPr>
            <w:r w:rsidRPr="00EB5DBA">
              <w:t>Operational range turbine/generator</w:t>
            </w:r>
          </w:p>
        </w:tc>
        <w:tc>
          <w:tcPr>
            <w:tcW w:w="3137" w:type="dxa"/>
            <w:tcBorders>
              <w:top w:val="single" w:sz="4" w:space="0" w:color="auto"/>
              <w:left w:val="nil"/>
              <w:bottom w:val="single" w:sz="4" w:space="0" w:color="auto"/>
              <w:right w:val="single" w:sz="4" w:space="0" w:color="auto"/>
            </w:tcBorders>
          </w:tcPr>
          <w:p w14:paraId="4056B829" w14:textId="77777777" w:rsidR="00A5644A" w:rsidRPr="00EB5DBA" w:rsidRDefault="00A5644A" w:rsidP="00BE08F6">
            <w:pPr>
              <w:spacing w:line="240" w:lineRule="auto"/>
              <w:jc w:val="center"/>
            </w:pPr>
            <w:r w:rsidRPr="00EB5DBA">
              <w:t>Max. 110%</w:t>
            </w:r>
          </w:p>
        </w:tc>
      </w:tr>
      <w:tr w:rsidR="003465EF" w:rsidRPr="00EB5DBA" w14:paraId="599B291D" w14:textId="77777777" w:rsidTr="0010652C">
        <w:trPr>
          <w:trHeight w:val="225"/>
        </w:trPr>
        <w:tc>
          <w:tcPr>
            <w:tcW w:w="1844" w:type="dxa"/>
            <w:tcBorders>
              <w:left w:val="single" w:sz="4" w:space="0" w:color="auto"/>
              <w:right w:val="single" w:sz="4" w:space="0" w:color="auto"/>
            </w:tcBorders>
            <w:shd w:val="clear" w:color="auto" w:fill="DEE8F0"/>
            <w:vAlign w:val="center"/>
          </w:tcPr>
          <w:p w14:paraId="62A8CE9D" w14:textId="77777777" w:rsidR="003465EF" w:rsidRPr="00EB5DBA" w:rsidRDefault="003465EF" w:rsidP="00BE08F6">
            <w:pPr>
              <w:pStyle w:val="Zkladntext"/>
              <w:spacing w:after="240"/>
              <w:rPr>
                <w:b/>
                <w:sz w:val="16"/>
                <w:szCs w:val="16"/>
              </w:rPr>
            </w:pPr>
          </w:p>
        </w:tc>
        <w:tc>
          <w:tcPr>
            <w:tcW w:w="4677" w:type="dxa"/>
            <w:tcBorders>
              <w:top w:val="single" w:sz="4" w:space="0" w:color="auto"/>
              <w:left w:val="nil"/>
              <w:bottom w:val="single" w:sz="4" w:space="0" w:color="auto"/>
              <w:right w:val="single" w:sz="4" w:space="0" w:color="auto"/>
            </w:tcBorders>
          </w:tcPr>
          <w:p w14:paraId="010B4198" w14:textId="0FFF4044" w:rsidR="003465EF" w:rsidRPr="00EB5DBA" w:rsidRDefault="003465EF" w:rsidP="00BE08F6">
            <w:pPr>
              <w:spacing w:line="240" w:lineRule="auto"/>
              <w:ind w:left="141"/>
            </w:pPr>
            <w:r w:rsidRPr="00EB5DBA">
              <w:t>Number of planned annual outages</w:t>
            </w:r>
          </w:p>
        </w:tc>
        <w:tc>
          <w:tcPr>
            <w:tcW w:w="3137" w:type="dxa"/>
            <w:tcBorders>
              <w:top w:val="single" w:sz="4" w:space="0" w:color="auto"/>
              <w:left w:val="nil"/>
              <w:bottom w:val="single" w:sz="4" w:space="0" w:color="auto"/>
              <w:right w:val="single" w:sz="4" w:space="0" w:color="auto"/>
            </w:tcBorders>
          </w:tcPr>
          <w:p w14:paraId="27E00E8E" w14:textId="6D4B5E67" w:rsidR="003465EF" w:rsidRPr="00EB5DBA" w:rsidRDefault="003465EF" w:rsidP="00BE08F6">
            <w:pPr>
              <w:spacing w:line="240" w:lineRule="auto"/>
              <w:jc w:val="center"/>
            </w:pPr>
            <w:r w:rsidRPr="00EB5DBA">
              <w:t>1</w:t>
            </w:r>
          </w:p>
        </w:tc>
      </w:tr>
      <w:tr w:rsidR="00A5644A" w:rsidRPr="00EB5DBA" w14:paraId="25AD4D69" w14:textId="77777777" w:rsidTr="0010652C">
        <w:trPr>
          <w:trHeight w:val="225"/>
        </w:trPr>
        <w:tc>
          <w:tcPr>
            <w:tcW w:w="1844" w:type="dxa"/>
            <w:tcBorders>
              <w:left w:val="single" w:sz="4" w:space="0" w:color="auto"/>
              <w:bottom w:val="single" w:sz="4" w:space="0" w:color="auto"/>
              <w:right w:val="single" w:sz="4" w:space="0" w:color="auto"/>
            </w:tcBorders>
            <w:shd w:val="clear" w:color="auto" w:fill="DEE8F0"/>
            <w:vAlign w:val="center"/>
          </w:tcPr>
          <w:p w14:paraId="11EE9BC9" w14:textId="77777777" w:rsidR="00A5644A" w:rsidRPr="00EB5DBA" w:rsidRDefault="00A5644A" w:rsidP="00BE08F6">
            <w:pPr>
              <w:pStyle w:val="Zkladntext"/>
              <w:spacing w:after="240"/>
              <w:rPr>
                <w:b/>
                <w:sz w:val="16"/>
                <w:szCs w:val="16"/>
              </w:rPr>
            </w:pPr>
          </w:p>
        </w:tc>
        <w:tc>
          <w:tcPr>
            <w:tcW w:w="4677" w:type="dxa"/>
            <w:tcBorders>
              <w:top w:val="single" w:sz="4" w:space="0" w:color="auto"/>
              <w:left w:val="nil"/>
              <w:bottom w:val="single" w:sz="4" w:space="0" w:color="auto"/>
              <w:right w:val="single" w:sz="4" w:space="0" w:color="auto"/>
            </w:tcBorders>
          </w:tcPr>
          <w:p w14:paraId="09DB3162" w14:textId="78270313" w:rsidR="00A5644A" w:rsidRPr="00EB5DBA" w:rsidRDefault="00A5644A" w:rsidP="00BE08F6">
            <w:pPr>
              <w:spacing w:line="240" w:lineRule="auto"/>
              <w:ind w:left="141"/>
            </w:pPr>
            <w:r w:rsidRPr="00EB5DBA">
              <w:t xml:space="preserve">Number of annual </w:t>
            </w:r>
            <w:r w:rsidR="00D758C4" w:rsidRPr="00EB5DBA">
              <w:t xml:space="preserve">cold </w:t>
            </w:r>
            <w:r w:rsidRPr="00EB5DBA">
              <w:t>starts</w:t>
            </w:r>
          </w:p>
        </w:tc>
        <w:tc>
          <w:tcPr>
            <w:tcW w:w="3137" w:type="dxa"/>
            <w:tcBorders>
              <w:top w:val="single" w:sz="4" w:space="0" w:color="auto"/>
              <w:left w:val="nil"/>
              <w:bottom w:val="single" w:sz="4" w:space="0" w:color="auto"/>
              <w:right w:val="single" w:sz="4" w:space="0" w:color="auto"/>
            </w:tcBorders>
          </w:tcPr>
          <w:p w14:paraId="40741514" w14:textId="77777777" w:rsidR="00A5644A" w:rsidRDefault="003465EF" w:rsidP="00BE08F6">
            <w:pPr>
              <w:spacing w:line="240" w:lineRule="auto"/>
              <w:jc w:val="center"/>
            </w:pPr>
            <w:r w:rsidRPr="00EB5DBA">
              <w:t>1-4</w:t>
            </w:r>
          </w:p>
          <w:p w14:paraId="635C658B" w14:textId="77777777" w:rsidR="0018266D" w:rsidRDefault="0018266D" w:rsidP="00BE08F6">
            <w:pPr>
              <w:spacing w:line="240" w:lineRule="auto"/>
              <w:jc w:val="center"/>
            </w:pPr>
          </w:p>
          <w:p w14:paraId="7D971511" w14:textId="77777777" w:rsidR="0018266D" w:rsidRDefault="0018266D" w:rsidP="00BE08F6">
            <w:pPr>
              <w:spacing w:line="240" w:lineRule="auto"/>
              <w:jc w:val="center"/>
            </w:pPr>
          </w:p>
          <w:p w14:paraId="0749A1CA" w14:textId="77777777" w:rsidR="0018266D" w:rsidRDefault="0018266D" w:rsidP="00BE08F6">
            <w:pPr>
              <w:spacing w:line="240" w:lineRule="auto"/>
              <w:jc w:val="center"/>
            </w:pPr>
          </w:p>
          <w:p w14:paraId="39023B64" w14:textId="5F7ADBA8" w:rsidR="0018266D" w:rsidRPr="00EB5DBA" w:rsidRDefault="0018266D" w:rsidP="00BE08F6">
            <w:pPr>
              <w:spacing w:line="240" w:lineRule="auto"/>
              <w:jc w:val="center"/>
            </w:pPr>
          </w:p>
        </w:tc>
      </w:tr>
      <w:tr w:rsidR="00A5644A" w:rsidRPr="00EB5DBA" w14:paraId="359A9E65" w14:textId="77777777" w:rsidTr="0010652C">
        <w:trPr>
          <w:trHeight w:val="225"/>
        </w:trPr>
        <w:tc>
          <w:tcPr>
            <w:tcW w:w="1844" w:type="dxa"/>
            <w:tcBorders>
              <w:top w:val="single" w:sz="4" w:space="0" w:color="auto"/>
              <w:left w:val="single" w:sz="4" w:space="0" w:color="auto"/>
              <w:right w:val="single" w:sz="4" w:space="0" w:color="auto"/>
            </w:tcBorders>
            <w:shd w:val="clear" w:color="auto" w:fill="DEE8F0"/>
            <w:vAlign w:val="center"/>
          </w:tcPr>
          <w:p w14:paraId="047F8612" w14:textId="77777777" w:rsidR="00A5644A" w:rsidRPr="00EB5DBA" w:rsidRDefault="00A5644A" w:rsidP="00BE08F6">
            <w:pPr>
              <w:pStyle w:val="Zkladntext"/>
              <w:spacing w:after="240"/>
              <w:rPr>
                <w:b/>
                <w:sz w:val="16"/>
                <w:szCs w:val="16"/>
              </w:rPr>
            </w:pPr>
          </w:p>
        </w:tc>
        <w:tc>
          <w:tcPr>
            <w:tcW w:w="4677" w:type="dxa"/>
            <w:tcBorders>
              <w:top w:val="single" w:sz="4" w:space="0" w:color="auto"/>
              <w:left w:val="nil"/>
              <w:bottom w:val="single" w:sz="4" w:space="0" w:color="auto"/>
              <w:right w:val="single" w:sz="4" w:space="0" w:color="auto"/>
            </w:tcBorders>
            <w:shd w:val="clear" w:color="auto" w:fill="DEE8F0"/>
          </w:tcPr>
          <w:p w14:paraId="2B471A9C" w14:textId="77777777" w:rsidR="00A5644A" w:rsidRPr="00EB5DBA" w:rsidRDefault="00A5644A" w:rsidP="00BE08F6">
            <w:pPr>
              <w:spacing w:line="240" w:lineRule="auto"/>
            </w:pPr>
            <w:r w:rsidRPr="00EB5DBA">
              <w:rPr>
                <w:b/>
              </w:rPr>
              <w:t>Minimum hours of operation annually (availability)</w:t>
            </w:r>
          </w:p>
        </w:tc>
        <w:tc>
          <w:tcPr>
            <w:tcW w:w="3137" w:type="dxa"/>
            <w:tcBorders>
              <w:top w:val="single" w:sz="4" w:space="0" w:color="auto"/>
              <w:left w:val="nil"/>
              <w:bottom w:val="single" w:sz="4" w:space="0" w:color="auto"/>
              <w:right w:val="single" w:sz="4" w:space="0" w:color="auto"/>
            </w:tcBorders>
            <w:shd w:val="clear" w:color="auto" w:fill="DEE8F0"/>
          </w:tcPr>
          <w:p w14:paraId="61D4A3BE" w14:textId="77777777" w:rsidR="00A5644A" w:rsidRPr="00EB5DBA" w:rsidRDefault="00A5644A" w:rsidP="00BE08F6">
            <w:pPr>
              <w:spacing w:line="240" w:lineRule="auto"/>
              <w:jc w:val="center"/>
            </w:pPr>
          </w:p>
        </w:tc>
      </w:tr>
      <w:tr w:rsidR="00A5644A" w:rsidRPr="00EB5DBA" w14:paraId="0B3D4A3B" w14:textId="77777777" w:rsidTr="00BE08F6">
        <w:trPr>
          <w:trHeight w:val="450"/>
        </w:trPr>
        <w:tc>
          <w:tcPr>
            <w:tcW w:w="1844" w:type="dxa"/>
            <w:tcBorders>
              <w:left w:val="single" w:sz="4" w:space="0" w:color="auto"/>
              <w:right w:val="single" w:sz="4" w:space="0" w:color="auto"/>
            </w:tcBorders>
            <w:shd w:val="clear" w:color="auto" w:fill="DEE8F0"/>
            <w:vAlign w:val="center"/>
          </w:tcPr>
          <w:p w14:paraId="07BB5187" w14:textId="77777777" w:rsidR="00A5644A" w:rsidRPr="00EB5DBA" w:rsidRDefault="00A5644A" w:rsidP="00BE08F6">
            <w:pPr>
              <w:pStyle w:val="Zkladntext"/>
              <w:spacing w:after="240"/>
              <w:rPr>
                <w:b/>
                <w:sz w:val="16"/>
                <w:szCs w:val="16"/>
              </w:rPr>
            </w:pPr>
          </w:p>
        </w:tc>
        <w:tc>
          <w:tcPr>
            <w:tcW w:w="4677" w:type="dxa"/>
            <w:tcBorders>
              <w:top w:val="single" w:sz="4" w:space="0" w:color="auto"/>
              <w:left w:val="single" w:sz="4" w:space="0" w:color="auto"/>
              <w:bottom w:val="single" w:sz="4" w:space="0" w:color="auto"/>
              <w:right w:val="single" w:sz="4" w:space="0" w:color="auto"/>
            </w:tcBorders>
          </w:tcPr>
          <w:p w14:paraId="38334A70" w14:textId="38D4866D" w:rsidR="003465EF" w:rsidRPr="00EB5DBA" w:rsidRDefault="003465EF" w:rsidP="00161C9D">
            <w:pPr>
              <w:ind w:left="141"/>
            </w:pPr>
            <w:r w:rsidRPr="00EB5DBA">
              <w:t>Minimum hours of annually</w:t>
            </w:r>
            <w:r w:rsidR="00D26F38">
              <w:t xml:space="preserve"> Line</w:t>
            </w:r>
            <w:r w:rsidRPr="00EB5DBA">
              <w:t xml:space="preserve"> operation availability </w:t>
            </w:r>
            <w:r w:rsidR="00BD77DA" w:rsidRPr="00EB5DBA">
              <w:br/>
            </w:r>
            <w:r w:rsidRPr="00EB5DBA">
              <w:t xml:space="preserve">(Definition of operational availability according to </w:t>
            </w:r>
            <w:r w:rsidR="00D26F38">
              <w:t>p</w:t>
            </w:r>
            <w:r w:rsidRPr="00EB5DBA">
              <w:t>art II.</w:t>
            </w:r>
            <w:r w:rsidR="00D26F38">
              <w:t>c</w:t>
            </w:r>
            <w:r w:rsidRPr="00EB5DBA">
              <w:t xml:space="preserve"> </w:t>
            </w:r>
            <w:r w:rsidR="00D26F38">
              <w:t>Contractual penalties for non-compliance with values</w:t>
            </w:r>
            <w:r w:rsidRPr="00EB5DBA">
              <w:t>)</w:t>
            </w:r>
            <w:r w:rsidR="00BD77DA" w:rsidRPr="00EB5DBA">
              <w:br/>
            </w:r>
          </w:p>
        </w:tc>
        <w:tc>
          <w:tcPr>
            <w:tcW w:w="3137" w:type="dxa"/>
            <w:tcBorders>
              <w:top w:val="single" w:sz="4" w:space="0" w:color="auto"/>
              <w:left w:val="single" w:sz="4" w:space="0" w:color="auto"/>
              <w:bottom w:val="single" w:sz="4" w:space="0" w:color="auto"/>
              <w:right w:val="single" w:sz="4" w:space="0" w:color="auto"/>
            </w:tcBorders>
          </w:tcPr>
          <w:p w14:paraId="22BB6C7A" w14:textId="25D1BA65" w:rsidR="00A5644A" w:rsidRPr="00EB5DBA" w:rsidRDefault="00A5644A" w:rsidP="00BE08F6">
            <w:pPr>
              <w:jc w:val="center"/>
            </w:pPr>
            <w:r w:rsidRPr="00EB5DBA">
              <w:t>8</w:t>
            </w:r>
            <w:r w:rsidR="00690151" w:rsidRPr="00EB5DBA">
              <w:t>,000</w:t>
            </w:r>
            <w:r w:rsidRPr="00EB5DBA">
              <w:t xml:space="preserve"> h/year</w:t>
            </w:r>
          </w:p>
        </w:tc>
      </w:tr>
      <w:tr w:rsidR="00A5644A" w:rsidRPr="00EB5DBA" w14:paraId="37117CBA" w14:textId="77777777" w:rsidTr="00BE08F6">
        <w:trPr>
          <w:trHeight w:val="365"/>
        </w:trPr>
        <w:tc>
          <w:tcPr>
            <w:tcW w:w="1844" w:type="dxa"/>
            <w:tcBorders>
              <w:left w:val="single" w:sz="4" w:space="0" w:color="auto"/>
              <w:right w:val="single" w:sz="4" w:space="0" w:color="auto"/>
            </w:tcBorders>
            <w:shd w:val="clear" w:color="auto" w:fill="DEE8F0"/>
            <w:vAlign w:val="center"/>
          </w:tcPr>
          <w:p w14:paraId="04F47798" w14:textId="77777777" w:rsidR="00A5644A" w:rsidRPr="00EB5DBA" w:rsidRDefault="00A5644A" w:rsidP="00BE08F6">
            <w:pPr>
              <w:pStyle w:val="Zkladntext"/>
              <w:spacing w:after="240"/>
              <w:rPr>
                <w:b/>
                <w:sz w:val="16"/>
                <w:szCs w:val="16"/>
              </w:rPr>
            </w:pPr>
          </w:p>
        </w:tc>
        <w:tc>
          <w:tcPr>
            <w:tcW w:w="4677" w:type="dxa"/>
            <w:tcBorders>
              <w:top w:val="single" w:sz="4" w:space="0" w:color="auto"/>
              <w:left w:val="nil"/>
              <w:bottom w:val="single" w:sz="4" w:space="0" w:color="auto"/>
              <w:right w:val="single" w:sz="4" w:space="0" w:color="auto"/>
            </w:tcBorders>
          </w:tcPr>
          <w:p w14:paraId="04BD61FF" w14:textId="79E87474" w:rsidR="00A5644A" w:rsidRPr="00EB5DBA" w:rsidRDefault="00BD77DA" w:rsidP="00B34834">
            <w:pPr>
              <w:spacing w:line="240" w:lineRule="auto"/>
              <w:ind w:left="141"/>
            </w:pPr>
            <w:r w:rsidRPr="00EB5DBA">
              <w:t>Planned stop</w:t>
            </w:r>
          </w:p>
          <w:p w14:paraId="319CB4F2" w14:textId="429EAFB7" w:rsidR="00690151" w:rsidRPr="00EB5DBA" w:rsidRDefault="00690151" w:rsidP="00B34834">
            <w:pPr>
              <w:spacing w:line="240" w:lineRule="auto"/>
              <w:ind w:left="141"/>
            </w:pPr>
          </w:p>
        </w:tc>
        <w:tc>
          <w:tcPr>
            <w:tcW w:w="3137" w:type="dxa"/>
            <w:tcBorders>
              <w:top w:val="single" w:sz="4" w:space="0" w:color="auto"/>
              <w:left w:val="nil"/>
              <w:bottom w:val="single" w:sz="4" w:space="0" w:color="auto"/>
              <w:right w:val="single" w:sz="4" w:space="0" w:color="auto"/>
            </w:tcBorders>
          </w:tcPr>
          <w:p w14:paraId="63D680A1" w14:textId="4572FD6F" w:rsidR="00A5644A" w:rsidRPr="00EB5DBA" w:rsidRDefault="00BD77DA" w:rsidP="00BE08F6">
            <w:pPr>
              <w:jc w:val="center"/>
            </w:pPr>
            <w:r w:rsidRPr="00EB5DBA">
              <w:t>560</w:t>
            </w:r>
            <w:r w:rsidR="00A5644A" w:rsidRPr="00EB5DBA">
              <w:t xml:space="preserve"> h/year</w:t>
            </w:r>
          </w:p>
        </w:tc>
      </w:tr>
      <w:tr w:rsidR="00A5644A" w:rsidRPr="00EB5DBA" w14:paraId="466BE515" w14:textId="77777777" w:rsidTr="00BE08F6">
        <w:trPr>
          <w:trHeight w:val="301"/>
        </w:trPr>
        <w:tc>
          <w:tcPr>
            <w:tcW w:w="1844" w:type="dxa"/>
            <w:tcBorders>
              <w:left w:val="single" w:sz="4" w:space="0" w:color="auto"/>
              <w:right w:val="single" w:sz="4" w:space="0" w:color="auto"/>
            </w:tcBorders>
            <w:shd w:val="clear" w:color="auto" w:fill="DEE8F0"/>
            <w:vAlign w:val="center"/>
          </w:tcPr>
          <w:p w14:paraId="34EAB60D" w14:textId="77777777" w:rsidR="00A5644A" w:rsidRPr="00EB5DBA" w:rsidRDefault="00A5644A" w:rsidP="00BE08F6">
            <w:pPr>
              <w:pStyle w:val="Zkladntext"/>
              <w:spacing w:after="240"/>
              <w:rPr>
                <w:b/>
                <w:sz w:val="16"/>
                <w:szCs w:val="16"/>
              </w:rPr>
            </w:pPr>
          </w:p>
        </w:tc>
        <w:tc>
          <w:tcPr>
            <w:tcW w:w="4677" w:type="dxa"/>
            <w:tcBorders>
              <w:top w:val="single" w:sz="4" w:space="0" w:color="auto"/>
              <w:left w:val="nil"/>
              <w:bottom w:val="single" w:sz="4" w:space="0" w:color="auto"/>
              <w:right w:val="single" w:sz="4" w:space="0" w:color="auto"/>
            </w:tcBorders>
          </w:tcPr>
          <w:p w14:paraId="2B56D954" w14:textId="67717319" w:rsidR="00A5644A" w:rsidRPr="00EB5DBA" w:rsidRDefault="00BD77DA" w:rsidP="00B34834">
            <w:pPr>
              <w:spacing w:line="240" w:lineRule="auto"/>
              <w:ind w:left="141"/>
            </w:pPr>
            <w:r w:rsidRPr="00EB5DBA">
              <w:t>Unplanned stop</w:t>
            </w:r>
          </w:p>
        </w:tc>
        <w:tc>
          <w:tcPr>
            <w:tcW w:w="3137" w:type="dxa"/>
            <w:tcBorders>
              <w:top w:val="single" w:sz="4" w:space="0" w:color="auto"/>
              <w:left w:val="nil"/>
              <w:bottom w:val="single" w:sz="4" w:space="0" w:color="auto"/>
              <w:right w:val="single" w:sz="4" w:space="0" w:color="auto"/>
            </w:tcBorders>
          </w:tcPr>
          <w:p w14:paraId="3DDC45BB" w14:textId="317D4B23" w:rsidR="00A5644A" w:rsidRPr="00EB5DBA" w:rsidRDefault="00BD77DA" w:rsidP="00BE08F6">
            <w:pPr>
              <w:jc w:val="center"/>
            </w:pPr>
            <w:r w:rsidRPr="00EB5DBA">
              <w:t>200</w:t>
            </w:r>
            <w:r w:rsidR="00A5644A" w:rsidRPr="00EB5DBA">
              <w:t xml:space="preserve"> h/year</w:t>
            </w:r>
          </w:p>
        </w:tc>
      </w:tr>
      <w:tr w:rsidR="00BD77DA" w:rsidRPr="00EB5DBA" w14:paraId="240EDAAE" w14:textId="77777777" w:rsidTr="00B34834">
        <w:trPr>
          <w:trHeight w:val="225"/>
        </w:trPr>
        <w:tc>
          <w:tcPr>
            <w:tcW w:w="1844" w:type="dxa"/>
            <w:tcBorders>
              <w:left w:val="single" w:sz="4" w:space="0" w:color="auto"/>
              <w:bottom w:val="single" w:sz="4" w:space="0" w:color="auto"/>
              <w:right w:val="single" w:sz="4" w:space="0" w:color="auto"/>
            </w:tcBorders>
            <w:shd w:val="clear" w:color="auto" w:fill="DEE8F0"/>
            <w:vAlign w:val="center"/>
          </w:tcPr>
          <w:p w14:paraId="476B438D" w14:textId="77777777" w:rsidR="00BD77DA" w:rsidRPr="00EB5DBA" w:rsidRDefault="00BD77DA" w:rsidP="00BD77DA">
            <w:pPr>
              <w:pStyle w:val="Zkladntext"/>
              <w:spacing w:after="240"/>
              <w:rPr>
                <w:b/>
                <w:sz w:val="16"/>
                <w:szCs w:val="16"/>
              </w:rPr>
            </w:pPr>
          </w:p>
        </w:tc>
        <w:tc>
          <w:tcPr>
            <w:tcW w:w="4677" w:type="dxa"/>
            <w:tcBorders>
              <w:top w:val="single" w:sz="4" w:space="0" w:color="auto"/>
              <w:left w:val="nil"/>
              <w:bottom w:val="single" w:sz="4" w:space="0" w:color="auto"/>
              <w:right w:val="single" w:sz="4" w:space="0" w:color="auto"/>
            </w:tcBorders>
          </w:tcPr>
          <w:p w14:paraId="790B464B" w14:textId="37B9EBD2" w:rsidR="00BD77DA" w:rsidRPr="00EB5DBA" w:rsidRDefault="00BD77DA" w:rsidP="00B34834">
            <w:pPr>
              <w:spacing w:line="240" w:lineRule="auto"/>
              <w:ind w:left="141"/>
            </w:pPr>
            <w:r w:rsidRPr="00EB5DBA">
              <w:t>Minimum continuous operation period</w:t>
            </w:r>
          </w:p>
        </w:tc>
        <w:tc>
          <w:tcPr>
            <w:tcW w:w="3137" w:type="dxa"/>
            <w:tcBorders>
              <w:top w:val="single" w:sz="4" w:space="0" w:color="auto"/>
              <w:left w:val="nil"/>
              <w:bottom w:val="single" w:sz="4" w:space="0" w:color="auto"/>
              <w:right w:val="single" w:sz="4" w:space="0" w:color="auto"/>
            </w:tcBorders>
          </w:tcPr>
          <w:p w14:paraId="4094B5CA" w14:textId="25E99779" w:rsidR="00BD77DA" w:rsidRPr="00EB5DBA" w:rsidRDefault="00BD77DA" w:rsidP="00BD77DA">
            <w:pPr>
              <w:jc w:val="center"/>
            </w:pPr>
            <w:r w:rsidRPr="00EB5DBA">
              <w:t>8,</w:t>
            </w:r>
            <w:r w:rsidR="000A04FA" w:rsidRPr="00EB5DBA">
              <w:t>000</w:t>
            </w:r>
            <w:r w:rsidRPr="00EB5DBA">
              <w:t xml:space="preserve"> h</w:t>
            </w:r>
          </w:p>
        </w:tc>
      </w:tr>
      <w:tr w:rsidR="0018266D" w:rsidRPr="00EB5DBA" w14:paraId="278E647A" w14:textId="77777777" w:rsidTr="00363676">
        <w:trPr>
          <w:trHeight w:hRule="exact" w:val="425"/>
        </w:trPr>
        <w:tc>
          <w:tcPr>
            <w:tcW w:w="1844" w:type="dxa"/>
            <w:vMerge w:val="restart"/>
            <w:tcBorders>
              <w:top w:val="single" w:sz="4" w:space="0" w:color="auto"/>
              <w:left w:val="single" w:sz="4" w:space="0" w:color="auto"/>
              <w:right w:val="single" w:sz="4" w:space="0" w:color="auto"/>
            </w:tcBorders>
            <w:shd w:val="clear" w:color="auto" w:fill="DEE8F0"/>
            <w:vAlign w:val="center"/>
          </w:tcPr>
          <w:p w14:paraId="50D9DB31" w14:textId="1C74A5A2" w:rsidR="0018266D" w:rsidRPr="0018266D" w:rsidRDefault="0018266D" w:rsidP="00BD77DA">
            <w:pPr>
              <w:pStyle w:val="Zkladntext"/>
              <w:keepNext/>
              <w:spacing w:after="240"/>
              <w:rPr>
                <w:b/>
                <w:bCs/>
              </w:rPr>
            </w:pPr>
            <w:r w:rsidRPr="00EB5DBA">
              <w:br w:type="page"/>
            </w:r>
            <w:r w:rsidRPr="0018266D">
              <w:rPr>
                <w:b/>
                <w:bCs/>
              </w:rPr>
              <w:t>A1 sec. 10.2.2 + 10.3</w:t>
            </w:r>
          </w:p>
        </w:tc>
        <w:tc>
          <w:tcPr>
            <w:tcW w:w="7814" w:type="dxa"/>
            <w:gridSpan w:val="2"/>
            <w:tcBorders>
              <w:top w:val="single" w:sz="4" w:space="0" w:color="auto"/>
              <w:left w:val="nil"/>
              <w:bottom w:val="single" w:sz="4" w:space="0" w:color="auto"/>
              <w:right w:val="single" w:sz="8" w:space="0" w:color="auto"/>
            </w:tcBorders>
            <w:shd w:val="clear" w:color="auto" w:fill="DEE8F0"/>
            <w:vAlign w:val="center"/>
          </w:tcPr>
          <w:p w14:paraId="50BAC117" w14:textId="5BFDA613" w:rsidR="0018266D" w:rsidRPr="00EB5DBA" w:rsidRDefault="0018266D" w:rsidP="00505845">
            <w:pPr>
              <w:keepNext/>
              <w:spacing w:line="240" w:lineRule="auto"/>
            </w:pPr>
            <w:r w:rsidRPr="00EB5DBA">
              <w:rPr>
                <w:b/>
                <w:bCs/>
              </w:rPr>
              <w:t>Thermal efficiency &amp; Ambient Air Conditions</w:t>
            </w:r>
          </w:p>
        </w:tc>
      </w:tr>
      <w:tr w:rsidR="0018266D" w:rsidRPr="00EB5DBA" w14:paraId="6CA404DB" w14:textId="77777777" w:rsidTr="0018266D">
        <w:trPr>
          <w:trHeight w:val="263"/>
        </w:trPr>
        <w:tc>
          <w:tcPr>
            <w:tcW w:w="1844" w:type="dxa"/>
            <w:vMerge/>
            <w:tcBorders>
              <w:left w:val="single" w:sz="4" w:space="0" w:color="auto"/>
              <w:right w:val="single" w:sz="4" w:space="0" w:color="auto"/>
            </w:tcBorders>
            <w:shd w:val="clear" w:color="auto" w:fill="DEE8F0"/>
            <w:vAlign w:val="center"/>
          </w:tcPr>
          <w:p w14:paraId="233BC3CB" w14:textId="77777777" w:rsidR="0018266D" w:rsidRPr="00EB5DBA" w:rsidRDefault="0018266D" w:rsidP="00BD77DA">
            <w:pPr>
              <w:pStyle w:val="Zkladntext"/>
              <w:keepNext/>
              <w:spacing w:after="240"/>
              <w:rPr>
                <w:b/>
                <w:sz w:val="16"/>
                <w:szCs w:val="16"/>
              </w:rPr>
            </w:pPr>
          </w:p>
        </w:tc>
        <w:tc>
          <w:tcPr>
            <w:tcW w:w="4677" w:type="dxa"/>
            <w:tcBorders>
              <w:top w:val="nil"/>
              <w:left w:val="nil"/>
              <w:bottom w:val="single" w:sz="4" w:space="0" w:color="auto"/>
              <w:right w:val="single" w:sz="4" w:space="0" w:color="auto"/>
            </w:tcBorders>
          </w:tcPr>
          <w:p w14:paraId="46D30941" w14:textId="77777777" w:rsidR="0018266D" w:rsidRPr="00EB5DBA" w:rsidRDefault="0018266D" w:rsidP="00B34834">
            <w:pPr>
              <w:keepNext/>
              <w:spacing w:line="240" w:lineRule="auto"/>
              <w:ind w:left="211"/>
            </w:pPr>
            <w:r w:rsidRPr="00EB5DBA">
              <w:t>Bottom ash temperature</w:t>
            </w:r>
          </w:p>
        </w:tc>
        <w:tc>
          <w:tcPr>
            <w:tcW w:w="3137" w:type="dxa"/>
            <w:tcBorders>
              <w:top w:val="nil"/>
              <w:left w:val="nil"/>
              <w:bottom w:val="single" w:sz="4" w:space="0" w:color="auto"/>
              <w:right w:val="single" w:sz="8" w:space="0" w:color="auto"/>
            </w:tcBorders>
          </w:tcPr>
          <w:p w14:paraId="2916D988" w14:textId="77777777" w:rsidR="0018266D" w:rsidRPr="00EB5DBA" w:rsidRDefault="0018266D" w:rsidP="00BD77DA">
            <w:pPr>
              <w:keepNext/>
              <w:spacing w:line="240" w:lineRule="auto"/>
              <w:jc w:val="center"/>
            </w:pPr>
            <w:r w:rsidRPr="00EB5DBA">
              <w:t>500 °C</w:t>
            </w:r>
          </w:p>
        </w:tc>
      </w:tr>
      <w:tr w:rsidR="00BD77DA" w:rsidRPr="00EB5DBA" w14:paraId="513EBEB2" w14:textId="77777777" w:rsidTr="00BE08F6">
        <w:trPr>
          <w:trHeight w:val="225"/>
        </w:trPr>
        <w:tc>
          <w:tcPr>
            <w:tcW w:w="1844" w:type="dxa"/>
            <w:tcBorders>
              <w:left w:val="single" w:sz="4" w:space="0" w:color="auto"/>
              <w:right w:val="single" w:sz="4" w:space="0" w:color="auto"/>
            </w:tcBorders>
            <w:shd w:val="clear" w:color="auto" w:fill="DEE8F0"/>
            <w:vAlign w:val="center"/>
          </w:tcPr>
          <w:p w14:paraId="6B5B2637" w14:textId="77777777" w:rsidR="00BD77DA" w:rsidRPr="00EB5DBA" w:rsidRDefault="00BD77DA" w:rsidP="00BD77DA">
            <w:pPr>
              <w:pStyle w:val="Zkladntext"/>
              <w:keepNext/>
              <w:spacing w:after="240"/>
              <w:rPr>
                <w:b/>
                <w:sz w:val="16"/>
                <w:szCs w:val="16"/>
              </w:rPr>
            </w:pPr>
          </w:p>
        </w:tc>
        <w:tc>
          <w:tcPr>
            <w:tcW w:w="4677" w:type="dxa"/>
            <w:tcBorders>
              <w:top w:val="nil"/>
              <w:left w:val="nil"/>
              <w:bottom w:val="single" w:sz="4" w:space="0" w:color="auto"/>
              <w:right w:val="single" w:sz="4" w:space="0" w:color="auto"/>
            </w:tcBorders>
          </w:tcPr>
          <w:p w14:paraId="22D5F21C" w14:textId="1ED2AA1C" w:rsidR="00BD77DA" w:rsidRPr="00EB5DBA" w:rsidRDefault="00BD77DA" w:rsidP="00B34834">
            <w:pPr>
              <w:keepNext/>
              <w:spacing w:line="240" w:lineRule="auto"/>
              <w:ind w:left="211"/>
            </w:pPr>
            <w:r w:rsidRPr="00EB5DBA">
              <w:t>Bottom ash quantity</w:t>
            </w:r>
          </w:p>
        </w:tc>
        <w:tc>
          <w:tcPr>
            <w:tcW w:w="3137" w:type="dxa"/>
            <w:tcBorders>
              <w:top w:val="nil"/>
              <w:left w:val="nil"/>
              <w:bottom w:val="single" w:sz="4" w:space="0" w:color="auto"/>
              <w:right w:val="single" w:sz="8" w:space="0" w:color="auto"/>
            </w:tcBorders>
          </w:tcPr>
          <w:p w14:paraId="723CC8BC" w14:textId="77777777" w:rsidR="00105241" w:rsidRPr="00EB5DBA" w:rsidRDefault="00105241" w:rsidP="00105241">
            <w:pPr>
              <w:keepNext/>
              <w:spacing w:line="240" w:lineRule="auto"/>
              <w:jc w:val="center"/>
            </w:pPr>
            <w:r w:rsidRPr="00EB5DBA">
              <w:t xml:space="preserve">22 % </w:t>
            </w:r>
          </w:p>
          <w:p w14:paraId="04B5E5D5" w14:textId="59DE5CCD" w:rsidR="00BD77DA" w:rsidRPr="00EB5DBA" w:rsidRDefault="00105241" w:rsidP="00105241">
            <w:pPr>
              <w:keepNext/>
              <w:spacing w:line="240" w:lineRule="auto"/>
              <w:jc w:val="center"/>
            </w:pPr>
            <w:r w:rsidRPr="00EB5DBA">
              <w:t>wet weight of waste load</w:t>
            </w:r>
          </w:p>
        </w:tc>
      </w:tr>
      <w:tr w:rsidR="00105241" w:rsidRPr="00EB5DBA" w14:paraId="2E0BA00E" w14:textId="77777777" w:rsidTr="00BE08F6">
        <w:trPr>
          <w:trHeight w:val="225"/>
        </w:trPr>
        <w:tc>
          <w:tcPr>
            <w:tcW w:w="1844" w:type="dxa"/>
            <w:tcBorders>
              <w:left w:val="single" w:sz="4" w:space="0" w:color="auto"/>
              <w:right w:val="single" w:sz="4" w:space="0" w:color="auto"/>
            </w:tcBorders>
            <w:shd w:val="clear" w:color="auto" w:fill="DEE8F0"/>
            <w:vAlign w:val="center"/>
          </w:tcPr>
          <w:p w14:paraId="3C069848" w14:textId="77777777" w:rsidR="00105241" w:rsidRPr="00EB5DBA" w:rsidRDefault="00105241" w:rsidP="00105241">
            <w:pPr>
              <w:pStyle w:val="Zkladntext"/>
              <w:keepNext/>
              <w:spacing w:after="240"/>
              <w:rPr>
                <w:b/>
                <w:sz w:val="16"/>
                <w:szCs w:val="16"/>
              </w:rPr>
            </w:pPr>
          </w:p>
        </w:tc>
        <w:tc>
          <w:tcPr>
            <w:tcW w:w="4677" w:type="dxa"/>
            <w:tcBorders>
              <w:top w:val="nil"/>
              <w:left w:val="nil"/>
              <w:bottom w:val="single" w:sz="4" w:space="0" w:color="auto"/>
              <w:right w:val="single" w:sz="4" w:space="0" w:color="auto"/>
            </w:tcBorders>
          </w:tcPr>
          <w:p w14:paraId="640CD5D9" w14:textId="20135658" w:rsidR="00105241" w:rsidRPr="00EB5DBA" w:rsidRDefault="00105241" w:rsidP="00105241">
            <w:pPr>
              <w:keepNext/>
              <w:spacing w:line="240" w:lineRule="auto"/>
              <w:ind w:left="211"/>
            </w:pPr>
            <w:r w:rsidRPr="00EB5DBA">
              <w:t>Feed water temperature</w:t>
            </w:r>
          </w:p>
        </w:tc>
        <w:tc>
          <w:tcPr>
            <w:tcW w:w="3137" w:type="dxa"/>
            <w:tcBorders>
              <w:top w:val="nil"/>
              <w:left w:val="nil"/>
              <w:bottom w:val="single" w:sz="4" w:space="0" w:color="auto"/>
              <w:right w:val="single" w:sz="8" w:space="0" w:color="auto"/>
            </w:tcBorders>
          </w:tcPr>
          <w:p w14:paraId="5B74E1E9" w14:textId="20E42ABD" w:rsidR="00105241" w:rsidRPr="00EB5DBA" w:rsidRDefault="00105241" w:rsidP="00105241">
            <w:pPr>
              <w:keepNext/>
              <w:spacing w:line="240" w:lineRule="auto"/>
              <w:jc w:val="center"/>
            </w:pPr>
            <w:r w:rsidRPr="00EB5DBA">
              <w:t>130 °C</w:t>
            </w:r>
          </w:p>
        </w:tc>
      </w:tr>
      <w:tr w:rsidR="00105241" w:rsidRPr="00EB5DBA" w14:paraId="2BA8BE63" w14:textId="77777777" w:rsidTr="00BE08F6">
        <w:trPr>
          <w:trHeight w:val="450"/>
        </w:trPr>
        <w:tc>
          <w:tcPr>
            <w:tcW w:w="1844" w:type="dxa"/>
            <w:tcBorders>
              <w:left w:val="single" w:sz="4" w:space="0" w:color="auto"/>
              <w:right w:val="single" w:sz="4" w:space="0" w:color="auto"/>
            </w:tcBorders>
            <w:shd w:val="clear" w:color="auto" w:fill="DEE8F0"/>
            <w:vAlign w:val="center"/>
          </w:tcPr>
          <w:p w14:paraId="273EF1BE" w14:textId="77777777" w:rsidR="00105241" w:rsidRPr="00EB5DBA" w:rsidRDefault="00105241" w:rsidP="00105241">
            <w:pPr>
              <w:pStyle w:val="Zkladntext"/>
              <w:spacing w:after="240"/>
              <w:rPr>
                <w:b/>
                <w:sz w:val="16"/>
                <w:szCs w:val="16"/>
              </w:rPr>
            </w:pPr>
          </w:p>
        </w:tc>
        <w:tc>
          <w:tcPr>
            <w:tcW w:w="4677" w:type="dxa"/>
            <w:tcBorders>
              <w:top w:val="single" w:sz="4" w:space="0" w:color="auto"/>
              <w:left w:val="nil"/>
              <w:bottom w:val="single" w:sz="4" w:space="0" w:color="auto"/>
              <w:right w:val="single" w:sz="4" w:space="0" w:color="auto"/>
            </w:tcBorders>
          </w:tcPr>
          <w:p w14:paraId="34CCCE42" w14:textId="429B0954" w:rsidR="00105241" w:rsidRPr="00EB5DBA" w:rsidRDefault="00105241" w:rsidP="00B34834">
            <w:pPr>
              <w:keepNext/>
              <w:spacing w:line="240" w:lineRule="auto"/>
              <w:ind w:left="211"/>
            </w:pPr>
            <w:r w:rsidRPr="00EB5DBA">
              <w:t>Temperature of primary intake air</w:t>
            </w:r>
          </w:p>
        </w:tc>
        <w:tc>
          <w:tcPr>
            <w:tcW w:w="3137" w:type="dxa"/>
            <w:tcBorders>
              <w:top w:val="single" w:sz="4" w:space="0" w:color="auto"/>
              <w:left w:val="nil"/>
              <w:bottom w:val="single" w:sz="4" w:space="0" w:color="auto"/>
              <w:right w:val="single" w:sz="4" w:space="0" w:color="auto"/>
            </w:tcBorders>
          </w:tcPr>
          <w:p w14:paraId="3011885A" w14:textId="0996D699" w:rsidR="00105241" w:rsidRPr="00EB5DBA" w:rsidRDefault="00105241" w:rsidP="00105241">
            <w:pPr>
              <w:spacing w:line="240" w:lineRule="auto"/>
              <w:jc w:val="center"/>
            </w:pPr>
            <w:r w:rsidRPr="00EB5DBA">
              <w:t>25 °C</w:t>
            </w:r>
          </w:p>
        </w:tc>
      </w:tr>
      <w:tr w:rsidR="00105241" w:rsidRPr="00EB5DBA" w14:paraId="62210CFD" w14:textId="77777777" w:rsidTr="00BE08F6">
        <w:trPr>
          <w:trHeight w:val="450"/>
        </w:trPr>
        <w:tc>
          <w:tcPr>
            <w:tcW w:w="1844" w:type="dxa"/>
            <w:tcBorders>
              <w:left w:val="single" w:sz="4" w:space="0" w:color="auto"/>
              <w:right w:val="single" w:sz="4" w:space="0" w:color="auto"/>
            </w:tcBorders>
            <w:shd w:val="clear" w:color="auto" w:fill="DEE8F0"/>
            <w:vAlign w:val="center"/>
          </w:tcPr>
          <w:p w14:paraId="5673ACB0" w14:textId="77777777" w:rsidR="00105241" w:rsidRPr="00EB5DBA" w:rsidRDefault="00105241" w:rsidP="00105241">
            <w:pPr>
              <w:pStyle w:val="Zkladntext"/>
              <w:spacing w:after="240"/>
              <w:rPr>
                <w:b/>
                <w:sz w:val="16"/>
                <w:szCs w:val="16"/>
              </w:rPr>
            </w:pPr>
          </w:p>
        </w:tc>
        <w:tc>
          <w:tcPr>
            <w:tcW w:w="4677" w:type="dxa"/>
            <w:tcBorders>
              <w:top w:val="single" w:sz="4" w:space="0" w:color="auto"/>
              <w:left w:val="nil"/>
              <w:bottom w:val="single" w:sz="4" w:space="0" w:color="auto"/>
              <w:right w:val="single" w:sz="4" w:space="0" w:color="auto"/>
            </w:tcBorders>
          </w:tcPr>
          <w:p w14:paraId="2EB4C7B0" w14:textId="63A98351" w:rsidR="00105241" w:rsidRPr="00EB5DBA" w:rsidDel="00105241" w:rsidRDefault="00105241" w:rsidP="00105241">
            <w:pPr>
              <w:keepNext/>
              <w:spacing w:line="240" w:lineRule="auto"/>
              <w:ind w:left="211"/>
            </w:pPr>
            <w:r w:rsidRPr="00EB5DBA">
              <w:t xml:space="preserve">Temperature, outdoor </w:t>
            </w:r>
          </w:p>
        </w:tc>
        <w:tc>
          <w:tcPr>
            <w:tcW w:w="3137" w:type="dxa"/>
            <w:tcBorders>
              <w:top w:val="single" w:sz="4" w:space="0" w:color="auto"/>
              <w:left w:val="nil"/>
              <w:bottom w:val="single" w:sz="4" w:space="0" w:color="auto"/>
              <w:right w:val="single" w:sz="4" w:space="0" w:color="auto"/>
            </w:tcBorders>
          </w:tcPr>
          <w:p w14:paraId="791FB322" w14:textId="77777777" w:rsidR="00105241" w:rsidRPr="00EB5DBA" w:rsidRDefault="00105241" w:rsidP="00105241">
            <w:pPr>
              <w:keepNext/>
              <w:spacing w:line="240" w:lineRule="auto"/>
              <w:jc w:val="center"/>
            </w:pPr>
            <w:r w:rsidRPr="00EB5DBA">
              <w:t xml:space="preserve">Local climate </w:t>
            </w:r>
          </w:p>
          <w:p w14:paraId="50281118" w14:textId="77777777" w:rsidR="00105241" w:rsidRPr="00EB5DBA" w:rsidRDefault="00105241" w:rsidP="00105241">
            <w:pPr>
              <w:keepNext/>
              <w:spacing w:line="240" w:lineRule="auto"/>
              <w:jc w:val="center"/>
            </w:pPr>
            <w:r w:rsidRPr="00EB5DBA">
              <w:t>However, as a minimum</w:t>
            </w:r>
          </w:p>
          <w:p w14:paraId="685D660E" w14:textId="2C24955E" w:rsidR="00105241" w:rsidRPr="00EB5DBA" w:rsidDel="00105241" w:rsidRDefault="00105241" w:rsidP="00105241">
            <w:pPr>
              <w:spacing w:line="240" w:lineRule="auto"/>
              <w:jc w:val="center"/>
            </w:pPr>
            <w:r w:rsidRPr="00EB5DBA">
              <w:t xml:space="preserve"> -10 ºC to 35 ºC</w:t>
            </w:r>
          </w:p>
        </w:tc>
      </w:tr>
      <w:tr w:rsidR="00105241" w:rsidRPr="00EB5DBA" w14:paraId="42A187D9" w14:textId="77777777" w:rsidTr="00B34834">
        <w:trPr>
          <w:trHeight w:val="450"/>
        </w:trPr>
        <w:tc>
          <w:tcPr>
            <w:tcW w:w="1844" w:type="dxa"/>
            <w:tcBorders>
              <w:left w:val="single" w:sz="4" w:space="0" w:color="auto"/>
              <w:right w:val="single" w:sz="4" w:space="0" w:color="auto"/>
            </w:tcBorders>
            <w:shd w:val="clear" w:color="auto" w:fill="DEE8F0"/>
            <w:vAlign w:val="center"/>
          </w:tcPr>
          <w:p w14:paraId="092FABCE" w14:textId="77777777" w:rsidR="00105241" w:rsidRPr="00EB5DBA" w:rsidRDefault="00105241" w:rsidP="00105241">
            <w:pPr>
              <w:pStyle w:val="Zkladntext"/>
              <w:spacing w:after="240"/>
              <w:rPr>
                <w:b/>
                <w:sz w:val="16"/>
                <w:szCs w:val="16"/>
              </w:rPr>
            </w:pPr>
          </w:p>
        </w:tc>
        <w:tc>
          <w:tcPr>
            <w:tcW w:w="4677" w:type="dxa"/>
            <w:tcBorders>
              <w:top w:val="single" w:sz="4" w:space="0" w:color="auto"/>
              <w:left w:val="nil"/>
              <w:bottom w:val="single" w:sz="4" w:space="0" w:color="auto"/>
              <w:right w:val="single" w:sz="4" w:space="0" w:color="auto"/>
            </w:tcBorders>
          </w:tcPr>
          <w:p w14:paraId="12831436" w14:textId="77777777" w:rsidR="00105241" w:rsidRPr="00EB5DBA" w:rsidRDefault="00105241" w:rsidP="00105241">
            <w:pPr>
              <w:keepNext/>
              <w:spacing w:line="240" w:lineRule="auto"/>
              <w:ind w:left="211"/>
            </w:pPr>
            <w:r w:rsidRPr="00EB5DBA">
              <w:t xml:space="preserve">Temperature, indoor </w:t>
            </w:r>
          </w:p>
          <w:p w14:paraId="04DEBCDB" w14:textId="49AB2605" w:rsidR="00105241" w:rsidRPr="00EB5DBA" w:rsidDel="00105241" w:rsidRDefault="00105241" w:rsidP="00105241">
            <w:pPr>
              <w:keepNext/>
              <w:spacing w:line="240" w:lineRule="auto"/>
              <w:ind w:left="211"/>
            </w:pPr>
            <w:r w:rsidRPr="00EB5DBA">
              <w:t>(General minimum requirement)</w:t>
            </w:r>
          </w:p>
        </w:tc>
        <w:tc>
          <w:tcPr>
            <w:tcW w:w="3137" w:type="dxa"/>
            <w:tcBorders>
              <w:top w:val="single" w:sz="4" w:space="0" w:color="auto"/>
              <w:left w:val="nil"/>
              <w:bottom w:val="single" w:sz="4" w:space="0" w:color="auto"/>
              <w:right w:val="single" w:sz="4" w:space="0" w:color="auto"/>
            </w:tcBorders>
            <w:vAlign w:val="center"/>
          </w:tcPr>
          <w:p w14:paraId="6FFFC7D1" w14:textId="45DE75D1" w:rsidR="00105241" w:rsidRPr="00EB5DBA" w:rsidDel="00105241" w:rsidRDefault="00105241" w:rsidP="00105241">
            <w:pPr>
              <w:spacing w:line="240" w:lineRule="auto"/>
              <w:jc w:val="center"/>
            </w:pPr>
            <w:r w:rsidRPr="00EB5DBA">
              <w:t>0 ºC to + 40 ºC</w:t>
            </w:r>
          </w:p>
        </w:tc>
      </w:tr>
      <w:tr w:rsidR="00105241" w:rsidRPr="00EB5DBA" w14:paraId="4BD9A006" w14:textId="77777777" w:rsidTr="00BE08F6">
        <w:trPr>
          <w:trHeight w:val="450"/>
        </w:trPr>
        <w:tc>
          <w:tcPr>
            <w:tcW w:w="1844" w:type="dxa"/>
            <w:tcBorders>
              <w:left w:val="single" w:sz="4" w:space="0" w:color="auto"/>
              <w:right w:val="single" w:sz="4" w:space="0" w:color="auto"/>
            </w:tcBorders>
            <w:shd w:val="clear" w:color="auto" w:fill="DEE8F0"/>
            <w:vAlign w:val="center"/>
          </w:tcPr>
          <w:p w14:paraId="0A2EB40B" w14:textId="77777777" w:rsidR="00105241" w:rsidRPr="00EB5DBA" w:rsidRDefault="00105241" w:rsidP="00105241">
            <w:pPr>
              <w:pStyle w:val="Zkladntext"/>
              <w:spacing w:after="240"/>
              <w:rPr>
                <w:b/>
                <w:sz w:val="16"/>
                <w:szCs w:val="16"/>
              </w:rPr>
            </w:pPr>
          </w:p>
        </w:tc>
        <w:tc>
          <w:tcPr>
            <w:tcW w:w="4677" w:type="dxa"/>
            <w:tcBorders>
              <w:top w:val="single" w:sz="4" w:space="0" w:color="auto"/>
              <w:left w:val="nil"/>
              <w:bottom w:val="single" w:sz="4" w:space="0" w:color="auto"/>
              <w:right w:val="single" w:sz="4" w:space="0" w:color="auto"/>
            </w:tcBorders>
          </w:tcPr>
          <w:p w14:paraId="3CBDC856" w14:textId="025AB144" w:rsidR="00105241" w:rsidRPr="00EB5DBA" w:rsidDel="00105241" w:rsidRDefault="00105241" w:rsidP="00105241">
            <w:pPr>
              <w:keepNext/>
              <w:spacing w:line="240" w:lineRule="auto"/>
              <w:ind w:left="211"/>
            </w:pPr>
            <w:r w:rsidRPr="00EB5DBA">
              <w:t>Radiation and convection losses indoor (boiler hall)</w:t>
            </w:r>
          </w:p>
        </w:tc>
        <w:tc>
          <w:tcPr>
            <w:tcW w:w="3137" w:type="dxa"/>
            <w:tcBorders>
              <w:top w:val="single" w:sz="4" w:space="0" w:color="auto"/>
              <w:left w:val="nil"/>
              <w:bottom w:val="single" w:sz="4" w:space="0" w:color="auto"/>
              <w:right w:val="single" w:sz="4" w:space="0" w:color="auto"/>
            </w:tcBorders>
          </w:tcPr>
          <w:p w14:paraId="57BB69E0" w14:textId="6C4F251D" w:rsidR="00105241" w:rsidRPr="00EB5DBA" w:rsidDel="00105241" w:rsidRDefault="00105241" w:rsidP="00105241">
            <w:pPr>
              <w:spacing w:line="240" w:lineRule="auto"/>
              <w:jc w:val="center"/>
            </w:pPr>
            <w:r w:rsidRPr="00EB5DBA">
              <w:t>1.5 % of nominal thermal load i.e. thermal input into the furnace from waste fired.</w:t>
            </w:r>
          </w:p>
        </w:tc>
      </w:tr>
      <w:tr w:rsidR="00105241" w:rsidRPr="00EB5DBA" w14:paraId="040F268E" w14:textId="77777777" w:rsidTr="00363676">
        <w:trPr>
          <w:trHeight w:hRule="exact" w:val="425"/>
        </w:trPr>
        <w:tc>
          <w:tcPr>
            <w:tcW w:w="1844" w:type="dxa"/>
            <w:tcBorders>
              <w:left w:val="single" w:sz="4" w:space="0" w:color="auto"/>
              <w:right w:val="single" w:sz="4" w:space="0" w:color="auto"/>
            </w:tcBorders>
            <w:shd w:val="clear" w:color="auto" w:fill="DEE8F0"/>
            <w:vAlign w:val="center"/>
          </w:tcPr>
          <w:p w14:paraId="37796CDF" w14:textId="77777777" w:rsidR="00105241" w:rsidRPr="00EB5DBA" w:rsidRDefault="00105241" w:rsidP="00105241">
            <w:pPr>
              <w:pStyle w:val="Zkladntext"/>
              <w:spacing w:after="240"/>
              <w:rPr>
                <w:b/>
                <w:sz w:val="16"/>
                <w:szCs w:val="16"/>
              </w:rPr>
            </w:pPr>
          </w:p>
        </w:tc>
        <w:tc>
          <w:tcPr>
            <w:tcW w:w="7814" w:type="dxa"/>
            <w:gridSpan w:val="2"/>
            <w:tcBorders>
              <w:top w:val="single" w:sz="4" w:space="0" w:color="auto"/>
              <w:left w:val="nil"/>
              <w:bottom w:val="single" w:sz="4" w:space="0" w:color="auto"/>
              <w:right w:val="single" w:sz="4" w:space="0" w:color="auto"/>
            </w:tcBorders>
            <w:shd w:val="clear" w:color="auto" w:fill="DEE8F0"/>
            <w:vAlign w:val="center"/>
          </w:tcPr>
          <w:p w14:paraId="1FE3DFD8" w14:textId="361488BD" w:rsidR="00105241" w:rsidRPr="00EB5DBA" w:rsidRDefault="00105241" w:rsidP="00350CAE">
            <w:pPr>
              <w:keepNext/>
              <w:spacing w:line="240" w:lineRule="auto"/>
            </w:pPr>
            <w:r w:rsidRPr="00EB5DBA">
              <w:rPr>
                <w:b/>
                <w:bCs/>
              </w:rPr>
              <w:t>Thermal insulation</w:t>
            </w:r>
          </w:p>
        </w:tc>
      </w:tr>
      <w:tr w:rsidR="00105241" w:rsidRPr="00EB5DBA" w14:paraId="6A16EAF0" w14:textId="77777777" w:rsidTr="00BE08F6">
        <w:trPr>
          <w:trHeight w:val="450"/>
        </w:trPr>
        <w:tc>
          <w:tcPr>
            <w:tcW w:w="1844" w:type="dxa"/>
            <w:tcBorders>
              <w:left w:val="single" w:sz="4" w:space="0" w:color="auto"/>
              <w:right w:val="single" w:sz="4" w:space="0" w:color="auto"/>
            </w:tcBorders>
            <w:shd w:val="clear" w:color="auto" w:fill="DEE8F0"/>
            <w:vAlign w:val="center"/>
          </w:tcPr>
          <w:p w14:paraId="26C72958" w14:textId="77777777" w:rsidR="00105241" w:rsidRPr="00EB5DBA" w:rsidRDefault="00105241" w:rsidP="00105241">
            <w:pPr>
              <w:pStyle w:val="Zkladntext"/>
              <w:spacing w:after="240"/>
              <w:rPr>
                <w:b/>
                <w:sz w:val="16"/>
                <w:szCs w:val="16"/>
              </w:rPr>
            </w:pPr>
          </w:p>
        </w:tc>
        <w:tc>
          <w:tcPr>
            <w:tcW w:w="4677" w:type="dxa"/>
            <w:tcBorders>
              <w:top w:val="single" w:sz="4" w:space="0" w:color="auto"/>
              <w:left w:val="nil"/>
              <w:bottom w:val="single" w:sz="4" w:space="0" w:color="auto"/>
              <w:right w:val="single" w:sz="4" w:space="0" w:color="auto"/>
            </w:tcBorders>
          </w:tcPr>
          <w:p w14:paraId="4189DB40" w14:textId="591CEA94" w:rsidR="00105241" w:rsidRPr="00EB5DBA" w:rsidRDefault="00105241" w:rsidP="00105241">
            <w:pPr>
              <w:keepNext/>
              <w:spacing w:line="240" w:lineRule="auto"/>
              <w:ind w:left="211"/>
            </w:pPr>
            <w:r w:rsidRPr="00EB5DBA">
              <w:t>Process equipment surface temperature requirements</w:t>
            </w:r>
          </w:p>
        </w:tc>
        <w:tc>
          <w:tcPr>
            <w:tcW w:w="3137" w:type="dxa"/>
            <w:tcBorders>
              <w:top w:val="single" w:sz="4" w:space="0" w:color="auto"/>
              <w:left w:val="nil"/>
              <w:bottom w:val="single" w:sz="4" w:space="0" w:color="auto"/>
              <w:right w:val="single" w:sz="4" w:space="0" w:color="auto"/>
            </w:tcBorders>
          </w:tcPr>
          <w:p w14:paraId="60AD0EA0" w14:textId="15C9E272" w:rsidR="00105241" w:rsidRPr="00EB5DBA" w:rsidRDefault="00105241" w:rsidP="00105241">
            <w:pPr>
              <w:spacing w:line="240" w:lineRule="auto"/>
              <w:jc w:val="center"/>
            </w:pPr>
            <w:r w:rsidRPr="00EB5DBA">
              <w:t xml:space="preserve">Refer to appendix A14.4 </w:t>
            </w:r>
            <w:r w:rsidRPr="00EB5DBA">
              <w:rPr>
                <w:i/>
                <w:iCs/>
              </w:rPr>
              <w:t xml:space="preserve">Insulation and Cladding </w:t>
            </w:r>
          </w:p>
        </w:tc>
      </w:tr>
      <w:tr w:rsidR="00105241" w:rsidRPr="00EB5DBA" w14:paraId="75A65BDE" w14:textId="77777777" w:rsidTr="00363676">
        <w:trPr>
          <w:trHeight w:hRule="exact" w:val="425"/>
        </w:trPr>
        <w:tc>
          <w:tcPr>
            <w:tcW w:w="1844" w:type="dxa"/>
            <w:tcBorders>
              <w:top w:val="single" w:sz="4" w:space="0" w:color="auto"/>
              <w:left w:val="single" w:sz="4" w:space="0" w:color="auto"/>
              <w:right w:val="single" w:sz="4" w:space="0" w:color="auto"/>
            </w:tcBorders>
            <w:shd w:val="clear" w:color="auto" w:fill="DEE8F0"/>
          </w:tcPr>
          <w:p w14:paraId="039C9FB4" w14:textId="69F56769" w:rsidR="00105241" w:rsidRPr="00D651AF" w:rsidRDefault="00105241" w:rsidP="00105241">
            <w:pPr>
              <w:pStyle w:val="Zkladntext"/>
              <w:spacing w:after="240"/>
              <w:rPr>
                <w:b/>
              </w:rPr>
            </w:pPr>
            <w:r w:rsidRPr="0010652C">
              <w:rPr>
                <w:b/>
              </w:rPr>
              <w:t>A1:</w:t>
            </w:r>
            <w:r w:rsidR="007E14E3" w:rsidRPr="0010652C">
              <w:rPr>
                <w:b/>
              </w:rPr>
              <w:t xml:space="preserve"> </w:t>
            </w:r>
            <w:r w:rsidRPr="0010652C">
              <w:rPr>
                <w:b/>
              </w:rPr>
              <w:t xml:space="preserve">sec. </w:t>
            </w:r>
            <w:r w:rsidR="007E14E3" w:rsidRPr="0010652C">
              <w:rPr>
                <w:b/>
              </w:rPr>
              <w:t>10.4.5</w:t>
            </w:r>
          </w:p>
        </w:tc>
        <w:tc>
          <w:tcPr>
            <w:tcW w:w="7814" w:type="dxa"/>
            <w:gridSpan w:val="2"/>
            <w:tcBorders>
              <w:top w:val="single" w:sz="4" w:space="0" w:color="auto"/>
              <w:left w:val="nil"/>
              <w:bottom w:val="single" w:sz="4" w:space="0" w:color="auto"/>
              <w:right w:val="single" w:sz="4" w:space="0" w:color="auto"/>
            </w:tcBorders>
            <w:shd w:val="clear" w:color="auto" w:fill="DEE8F0"/>
            <w:noWrap/>
            <w:vAlign w:val="center"/>
          </w:tcPr>
          <w:p w14:paraId="2AA777A9" w14:textId="51CFBCF8" w:rsidR="00105241" w:rsidRPr="00EB5DBA" w:rsidRDefault="00105241" w:rsidP="00505845">
            <w:pPr>
              <w:spacing w:line="240" w:lineRule="auto"/>
              <w:rPr>
                <w:sz w:val="20"/>
              </w:rPr>
            </w:pPr>
            <w:r w:rsidRPr="00EB5DBA">
              <w:rPr>
                <w:b/>
                <w:bCs/>
              </w:rPr>
              <w:t>District heating</w:t>
            </w:r>
          </w:p>
        </w:tc>
      </w:tr>
      <w:tr w:rsidR="00105241" w:rsidRPr="00EB5DBA" w14:paraId="0F3B25B1" w14:textId="77777777" w:rsidTr="00BE08F6">
        <w:trPr>
          <w:trHeight w:val="303"/>
        </w:trPr>
        <w:tc>
          <w:tcPr>
            <w:tcW w:w="1844" w:type="dxa"/>
            <w:tcBorders>
              <w:left w:val="single" w:sz="4" w:space="0" w:color="auto"/>
              <w:right w:val="single" w:sz="4" w:space="0" w:color="auto"/>
            </w:tcBorders>
            <w:shd w:val="clear" w:color="auto" w:fill="DEE8F0"/>
          </w:tcPr>
          <w:p w14:paraId="0A1F4CD0" w14:textId="77777777" w:rsidR="00105241" w:rsidRPr="00EB5DBA" w:rsidRDefault="00105241" w:rsidP="00105241">
            <w:pPr>
              <w:pStyle w:val="Zkladntext"/>
              <w:spacing w:after="240"/>
              <w:rPr>
                <w:b/>
                <w:sz w:val="16"/>
                <w:szCs w:val="16"/>
                <w:lang w:val="en-US"/>
              </w:rPr>
            </w:pPr>
          </w:p>
        </w:tc>
        <w:tc>
          <w:tcPr>
            <w:tcW w:w="4677" w:type="dxa"/>
            <w:tcBorders>
              <w:top w:val="single" w:sz="4" w:space="0" w:color="auto"/>
              <w:left w:val="nil"/>
              <w:bottom w:val="single" w:sz="4" w:space="0" w:color="auto"/>
              <w:right w:val="nil"/>
            </w:tcBorders>
            <w:noWrap/>
          </w:tcPr>
          <w:p w14:paraId="6DD27019" w14:textId="77777777" w:rsidR="00105241" w:rsidRPr="00EB5DBA" w:rsidRDefault="00105241" w:rsidP="00B34834">
            <w:pPr>
              <w:keepNext/>
              <w:spacing w:line="240" w:lineRule="auto"/>
              <w:ind w:left="211"/>
            </w:pPr>
            <w:r w:rsidRPr="00EB5DBA">
              <w:t>Design pressure DH network</w:t>
            </w:r>
          </w:p>
        </w:tc>
        <w:tc>
          <w:tcPr>
            <w:tcW w:w="3137" w:type="dxa"/>
            <w:tcBorders>
              <w:top w:val="single" w:sz="4" w:space="0" w:color="auto"/>
              <w:left w:val="single" w:sz="4" w:space="0" w:color="auto"/>
              <w:bottom w:val="single" w:sz="4" w:space="0" w:color="auto"/>
              <w:right w:val="single" w:sz="4" w:space="0" w:color="auto"/>
            </w:tcBorders>
            <w:noWrap/>
            <w:vAlign w:val="center"/>
          </w:tcPr>
          <w:p w14:paraId="3D235330" w14:textId="36437CA9" w:rsidR="00105241" w:rsidRPr="00EB5DBA" w:rsidRDefault="004D2ACB" w:rsidP="00105241">
            <w:pPr>
              <w:spacing w:line="240" w:lineRule="auto"/>
              <w:jc w:val="center"/>
              <w:rPr>
                <w:sz w:val="20"/>
              </w:rPr>
            </w:pPr>
            <w:r w:rsidRPr="00EB5DBA">
              <w:t>2</w:t>
            </w:r>
            <w:r>
              <w:t xml:space="preserve">5 </w:t>
            </w:r>
            <w:r w:rsidR="00105241" w:rsidRPr="00EB5DBA">
              <w:t>bar</w:t>
            </w:r>
            <w:r w:rsidR="00E34546" w:rsidRPr="00EB5DBA">
              <w:t>a</w:t>
            </w:r>
          </w:p>
        </w:tc>
      </w:tr>
      <w:tr w:rsidR="00105241" w:rsidRPr="002967A9" w14:paraId="1BB8758B" w14:textId="77777777" w:rsidTr="00BE08F6">
        <w:trPr>
          <w:trHeight w:val="170"/>
        </w:trPr>
        <w:tc>
          <w:tcPr>
            <w:tcW w:w="1844" w:type="dxa"/>
            <w:tcBorders>
              <w:left w:val="single" w:sz="4" w:space="0" w:color="auto"/>
              <w:right w:val="single" w:sz="4" w:space="0" w:color="auto"/>
            </w:tcBorders>
            <w:shd w:val="clear" w:color="auto" w:fill="DEE8F0"/>
          </w:tcPr>
          <w:p w14:paraId="6B21B530" w14:textId="77777777" w:rsidR="00105241" w:rsidRPr="00EB5DBA" w:rsidRDefault="00105241" w:rsidP="00105241">
            <w:pPr>
              <w:pStyle w:val="Zkladntext"/>
              <w:spacing w:after="0"/>
              <w:rPr>
                <w:b/>
                <w:sz w:val="16"/>
                <w:szCs w:val="16"/>
              </w:rPr>
            </w:pPr>
          </w:p>
        </w:tc>
        <w:tc>
          <w:tcPr>
            <w:tcW w:w="4677" w:type="dxa"/>
            <w:tcBorders>
              <w:top w:val="single" w:sz="4" w:space="0" w:color="auto"/>
              <w:left w:val="nil"/>
              <w:bottom w:val="single" w:sz="4" w:space="0" w:color="auto"/>
              <w:right w:val="nil"/>
            </w:tcBorders>
            <w:noWrap/>
          </w:tcPr>
          <w:p w14:paraId="0730F3FE" w14:textId="6C6814C2" w:rsidR="00105241" w:rsidRPr="00EB5DBA" w:rsidRDefault="00105241" w:rsidP="00B34834">
            <w:pPr>
              <w:keepNext/>
              <w:spacing w:line="240" w:lineRule="auto"/>
              <w:ind w:left="211"/>
            </w:pPr>
            <w:r w:rsidRPr="00EB5DBA">
              <w:t>Operational pressure DH network</w:t>
            </w:r>
            <w:r w:rsidR="009F74E9">
              <w:t xml:space="preserve"> downstream DH pumps </w:t>
            </w:r>
            <w:r w:rsidR="009F74E9">
              <w:br/>
            </w:r>
            <w:r w:rsidR="009F74E9" w:rsidRPr="0010652C">
              <w:rPr>
                <w:i/>
                <w:iCs/>
              </w:rPr>
              <w:t>(refer to DH supply limit to Plant stated in Appendix A18 Limits of Supply)</w:t>
            </w:r>
          </w:p>
        </w:tc>
        <w:tc>
          <w:tcPr>
            <w:tcW w:w="3137" w:type="dxa"/>
            <w:tcBorders>
              <w:top w:val="single" w:sz="4" w:space="0" w:color="auto"/>
              <w:left w:val="single" w:sz="4" w:space="0" w:color="auto"/>
              <w:bottom w:val="single" w:sz="4" w:space="0" w:color="auto"/>
              <w:right w:val="single" w:sz="4" w:space="0" w:color="auto"/>
            </w:tcBorders>
            <w:noWrap/>
          </w:tcPr>
          <w:p w14:paraId="08426CBE" w14:textId="3558CADA" w:rsidR="00E429B1" w:rsidRPr="002967A9" w:rsidRDefault="009F74E9" w:rsidP="009F74E9">
            <w:pPr>
              <w:spacing w:line="240" w:lineRule="auto"/>
              <w:jc w:val="center"/>
              <w:rPr>
                <w:lang w:val="it-IT"/>
              </w:rPr>
            </w:pPr>
            <w:r w:rsidRPr="002967A9">
              <w:rPr>
                <w:lang w:val="it-IT"/>
              </w:rPr>
              <w:t>Nominal: 16 bara</w:t>
            </w:r>
            <w:r w:rsidRPr="002967A9">
              <w:rPr>
                <w:lang w:val="it-IT"/>
              </w:rPr>
              <w:br/>
            </w:r>
            <w:r w:rsidR="00E429B1" w:rsidRPr="002967A9">
              <w:rPr>
                <w:lang w:val="it-IT"/>
              </w:rPr>
              <w:t>min.:</w:t>
            </w:r>
            <w:r w:rsidRPr="002967A9">
              <w:rPr>
                <w:lang w:val="it-IT"/>
              </w:rPr>
              <w:t xml:space="preserve"> 8</w:t>
            </w:r>
            <w:r w:rsidR="00E429B1" w:rsidRPr="002967A9">
              <w:rPr>
                <w:lang w:val="it-IT"/>
              </w:rPr>
              <w:t xml:space="preserve"> bara</w:t>
            </w:r>
          </w:p>
          <w:p w14:paraId="7C0D0CFE" w14:textId="7716A3FD" w:rsidR="00105241" w:rsidRPr="0010652C" w:rsidRDefault="00E429B1">
            <w:pPr>
              <w:spacing w:line="240" w:lineRule="auto"/>
              <w:jc w:val="center"/>
              <w:rPr>
                <w:lang w:val="it-IT"/>
              </w:rPr>
            </w:pPr>
            <w:r w:rsidRPr="002967A9">
              <w:rPr>
                <w:lang w:val="it-IT"/>
              </w:rPr>
              <w:t xml:space="preserve">max.: </w:t>
            </w:r>
            <w:r w:rsidR="009F74E9" w:rsidRPr="002967A9">
              <w:rPr>
                <w:lang w:val="it-IT"/>
              </w:rPr>
              <w:t>23.5 bara</w:t>
            </w:r>
          </w:p>
        </w:tc>
      </w:tr>
      <w:tr w:rsidR="00105241" w:rsidRPr="00EB5DBA" w14:paraId="53CFBFF2" w14:textId="77777777" w:rsidTr="00BE08F6">
        <w:trPr>
          <w:trHeight w:val="170"/>
        </w:trPr>
        <w:tc>
          <w:tcPr>
            <w:tcW w:w="1844" w:type="dxa"/>
            <w:tcBorders>
              <w:left w:val="single" w:sz="4" w:space="0" w:color="auto"/>
              <w:right w:val="single" w:sz="4" w:space="0" w:color="auto"/>
            </w:tcBorders>
            <w:shd w:val="clear" w:color="auto" w:fill="DEE8F0"/>
          </w:tcPr>
          <w:p w14:paraId="0E822659" w14:textId="77777777" w:rsidR="00105241" w:rsidRPr="0010652C" w:rsidRDefault="00105241" w:rsidP="00105241">
            <w:pPr>
              <w:pStyle w:val="Zkladntext"/>
              <w:spacing w:after="0"/>
              <w:rPr>
                <w:b/>
                <w:sz w:val="16"/>
                <w:szCs w:val="16"/>
                <w:lang w:val="it-IT"/>
              </w:rPr>
            </w:pPr>
          </w:p>
        </w:tc>
        <w:tc>
          <w:tcPr>
            <w:tcW w:w="4677" w:type="dxa"/>
            <w:tcBorders>
              <w:top w:val="single" w:sz="4" w:space="0" w:color="auto"/>
              <w:left w:val="nil"/>
              <w:bottom w:val="single" w:sz="4" w:space="0" w:color="auto"/>
              <w:right w:val="nil"/>
            </w:tcBorders>
            <w:noWrap/>
          </w:tcPr>
          <w:p w14:paraId="3205D76F" w14:textId="77777777" w:rsidR="00105241" w:rsidRPr="00EB5DBA" w:rsidDel="00683753" w:rsidRDefault="00105241" w:rsidP="00B34834">
            <w:pPr>
              <w:keepNext/>
              <w:spacing w:line="240" w:lineRule="auto"/>
              <w:ind w:left="211"/>
            </w:pPr>
            <w:r w:rsidRPr="00EB5DBA">
              <w:t>Design temperature DH network</w:t>
            </w:r>
          </w:p>
        </w:tc>
        <w:tc>
          <w:tcPr>
            <w:tcW w:w="3137" w:type="dxa"/>
            <w:tcBorders>
              <w:top w:val="single" w:sz="4" w:space="0" w:color="auto"/>
              <w:left w:val="single" w:sz="4" w:space="0" w:color="auto"/>
              <w:bottom w:val="single" w:sz="4" w:space="0" w:color="auto"/>
              <w:right w:val="single" w:sz="4" w:space="0" w:color="auto"/>
            </w:tcBorders>
            <w:noWrap/>
          </w:tcPr>
          <w:p w14:paraId="25269285" w14:textId="3A9E2B61" w:rsidR="00105241" w:rsidRPr="00EB5DBA" w:rsidDel="00683753" w:rsidRDefault="00105241" w:rsidP="00105241">
            <w:pPr>
              <w:spacing w:line="240" w:lineRule="auto"/>
              <w:jc w:val="center"/>
              <w:rPr>
                <w:color w:val="000000"/>
              </w:rPr>
            </w:pPr>
            <w:proofErr w:type="spellStart"/>
            <w:r w:rsidRPr="00EB5DBA">
              <w:t>1</w:t>
            </w:r>
            <w:r w:rsidR="007569B8">
              <w:t>3</w:t>
            </w:r>
            <w:r w:rsidRPr="00EB5DBA">
              <w:t>0°C</w:t>
            </w:r>
            <w:proofErr w:type="spellEnd"/>
          </w:p>
        </w:tc>
      </w:tr>
      <w:tr w:rsidR="00105241" w:rsidRPr="00EB5DBA" w14:paraId="78E08AC3" w14:textId="77777777" w:rsidTr="00BE08F6">
        <w:trPr>
          <w:trHeight w:val="170"/>
        </w:trPr>
        <w:tc>
          <w:tcPr>
            <w:tcW w:w="1844" w:type="dxa"/>
            <w:tcBorders>
              <w:left w:val="single" w:sz="4" w:space="0" w:color="auto"/>
              <w:right w:val="single" w:sz="4" w:space="0" w:color="auto"/>
            </w:tcBorders>
            <w:shd w:val="clear" w:color="auto" w:fill="DEE8F0"/>
          </w:tcPr>
          <w:p w14:paraId="640399A1" w14:textId="77777777" w:rsidR="00105241" w:rsidRPr="00EB5DBA" w:rsidRDefault="00105241" w:rsidP="00105241">
            <w:pPr>
              <w:pStyle w:val="Zkladntext"/>
              <w:spacing w:after="0"/>
              <w:rPr>
                <w:b/>
                <w:sz w:val="16"/>
                <w:szCs w:val="16"/>
              </w:rPr>
            </w:pPr>
          </w:p>
        </w:tc>
        <w:tc>
          <w:tcPr>
            <w:tcW w:w="4677" w:type="dxa"/>
            <w:tcBorders>
              <w:top w:val="single" w:sz="4" w:space="0" w:color="auto"/>
              <w:left w:val="nil"/>
              <w:bottom w:val="single" w:sz="4" w:space="0" w:color="auto"/>
              <w:right w:val="nil"/>
            </w:tcBorders>
            <w:noWrap/>
          </w:tcPr>
          <w:p w14:paraId="792992D9" w14:textId="77777777" w:rsidR="00105241" w:rsidRPr="00EB5DBA" w:rsidDel="00683753" w:rsidRDefault="00105241" w:rsidP="00B34834">
            <w:pPr>
              <w:keepNext/>
              <w:spacing w:line="240" w:lineRule="auto"/>
              <w:ind w:left="211"/>
            </w:pPr>
            <w:r w:rsidRPr="00EB5DBA">
              <w:t>Maximum supply temperature</w:t>
            </w:r>
          </w:p>
        </w:tc>
        <w:tc>
          <w:tcPr>
            <w:tcW w:w="3137" w:type="dxa"/>
            <w:tcBorders>
              <w:top w:val="single" w:sz="4" w:space="0" w:color="auto"/>
              <w:left w:val="single" w:sz="4" w:space="0" w:color="auto"/>
              <w:bottom w:val="single" w:sz="4" w:space="0" w:color="auto"/>
              <w:right w:val="single" w:sz="4" w:space="0" w:color="auto"/>
            </w:tcBorders>
            <w:noWrap/>
          </w:tcPr>
          <w:p w14:paraId="4AF3751C" w14:textId="59F72C94" w:rsidR="00105241" w:rsidRPr="00EB5DBA" w:rsidDel="00683753" w:rsidRDefault="00B63538" w:rsidP="00105241">
            <w:pPr>
              <w:spacing w:line="240" w:lineRule="auto"/>
              <w:jc w:val="center"/>
              <w:rPr>
                <w:color w:val="000000"/>
              </w:rPr>
            </w:pPr>
            <w:proofErr w:type="spellStart"/>
            <w:r w:rsidRPr="00EB5DBA">
              <w:t>105</w:t>
            </w:r>
            <w:r w:rsidR="00105241" w:rsidRPr="00EB5DBA">
              <w:t>°C</w:t>
            </w:r>
            <w:proofErr w:type="spellEnd"/>
          </w:p>
        </w:tc>
      </w:tr>
      <w:tr w:rsidR="004D2ACB" w:rsidRPr="00EB5DBA" w14:paraId="5D1CB5A1" w14:textId="77777777" w:rsidTr="00BE08F6">
        <w:trPr>
          <w:trHeight w:val="170"/>
        </w:trPr>
        <w:tc>
          <w:tcPr>
            <w:tcW w:w="1844" w:type="dxa"/>
            <w:tcBorders>
              <w:left w:val="single" w:sz="4" w:space="0" w:color="auto"/>
              <w:right w:val="single" w:sz="4" w:space="0" w:color="auto"/>
            </w:tcBorders>
            <w:shd w:val="clear" w:color="auto" w:fill="DEE8F0"/>
          </w:tcPr>
          <w:p w14:paraId="2626FCAF" w14:textId="77777777" w:rsidR="004D2ACB" w:rsidRPr="00EB5DBA" w:rsidRDefault="004D2ACB" w:rsidP="004D2ACB">
            <w:pPr>
              <w:pStyle w:val="Zkladntext"/>
              <w:spacing w:after="0"/>
              <w:rPr>
                <w:b/>
                <w:sz w:val="16"/>
                <w:szCs w:val="16"/>
              </w:rPr>
            </w:pPr>
          </w:p>
        </w:tc>
        <w:tc>
          <w:tcPr>
            <w:tcW w:w="4677" w:type="dxa"/>
            <w:tcBorders>
              <w:top w:val="single" w:sz="4" w:space="0" w:color="auto"/>
              <w:left w:val="nil"/>
              <w:bottom w:val="single" w:sz="4" w:space="0" w:color="auto"/>
              <w:right w:val="nil"/>
            </w:tcBorders>
            <w:noWrap/>
          </w:tcPr>
          <w:p w14:paraId="40B89992" w14:textId="02D89930" w:rsidR="004D2ACB" w:rsidRPr="00EB5DBA" w:rsidRDefault="004D2ACB" w:rsidP="004D2ACB">
            <w:pPr>
              <w:keepNext/>
              <w:spacing w:line="240" w:lineRule="auto"/>
              <w:ind w:left="211"/>
            </w:pPr>
            <w:r w:rsidRPr="00EB5DBA">
              <w:t>District heating return temperature range</w:t>
            </w:r>
          </w:p>
        </w:tc>
        <w:tc>
          <w:tcPr>
            <w:tcW w:w="3137" w:type="dxa"/>
            <w:tcBorders>
              <w:top w:val="single" w:sz="4" w:space="0" w:color="auto"/>
              <w:left w:val="single" w:sz="4" w:space="0" w:color="auto"/>
              <w:bottom w:val="single" w:sz="4" w:space="0" w:color="auto"/>
              <w:right w:val="single" w:sz="4" w:space="0" w:color="auto"/>
            </w:tcBorders>
            <w:noWrap/>
          </w:tcPr>
          <w:p w14:paraId="04E84145" w14:textId="4A7983A7" w:rsidR="004D2ACB" w:rsidRPr="00EB5DBA" w:rsidRDefault="004D2ACB" w:rsidP="004D2ACB">
            <w:pPr>
              <w:spacing w:line="240" w:lineRule="auto"/>
              <w:jc w:val="center"/>
            </w:pPr>
            <w:r w:rsidRPr="00EB5DBA">
              <w:t>60-70°C</w:t>
            </w:r>
            <w:r w:rsidRPr="00EB5DBA">
              <w:br/>
              <w:t xml:space="preserve">Nominal </w:t>
            </w:r>
            <w:proofErr w:type="spellStart"/>
            <w:r w:rsidRPr="00EB5DBA">
              <w:t>67°C</w:t>
            </w:r>
            <w:proofErr w:type="spellEnd"/>
          </w:p>
        </w:tc>
      </w:tr>
      <w:tr w:rsidR="004D2ACB" w:rsidRPr="00EB5DBA" w14:paraId="3F02AF46" w14:textId="77777777" w:rsidTr="0010652C">
        <w:trPr>
          <w:trHeight w:val="170"/>
        </w:trPr>
        <w:tc>
          <w:tcPr>
            <w:tcW w:w="1844" w:type="dxa"/>
            <w:tcBorders>
              <w:left w:val="single" w:sz="4" w:space="0" w:color="auto"/>
              <w:right w:val="single" w:sz="4" w:space="0" w:color="auto"/>
            </w:tcBorders>
            <w:shd w:val="clear" w:color="auto" w:fill="DEE8F0"/>
          </w:tcPr>
          <w:p w14:paraId="695551EC" w14:textId="77777777" w:rsidR="004D2ACB" w:rsidRPr="00EB5DBA" w:rsidRDefault="004D2ACB" w:rsidP="004D2ACB">
            <w:pPr>
              <w:pStyle w:val="Zkladntext"/>
              <w:spacing w:after="0"/>
              <w:rPr>
                <w:b/>
                <w:sz w:val="16"/>
                <w:szCs w:val="16"/>
              </w:rPr>
            </w:pPr>
          </w:p>
        </w:tc>
        <w:tc>
          <w:tcPr>
            <w:tcW w:w="4677" w:type="dxa"/>
            <w:tcBorders>
              <w:top w:val="single" w:sz="4" w:space="0" w:color="auto"/>
              <w:left w:val="nil"/>
              <w:bottom w:val="single" w:sz="4" w:space="0" w:color="auto"/>
              <w:right w:val="nil"/>
            </w:tcBorders>
            <w:noWrap/>
          </w:tcPr>
          <w:p w14:paraId="0934C000" w14:textId="32BC86DF" w:rsidR="004D2ACB" w:rsidRPr="00EB5DBA" w:rsidRDefault="004D2ACB" w:rsidP="004D2ACB">
            <w:pPr>
              <w:keepNext/>
              <w:spacing w:line="240" w:lineRule="auto"/>
              <w:ind w:left="211"/>
            </w:pPr>
            <w:r w:rsidRPr="00EB5DBA">
              <w:t>District heating supply temperature range (possible operation)</w:t>
            </w:r>
          </w:p>
        </w:tc>
        <w:tc>
          <w:tcPr>
            <w:tcW w:w="3137" w:type="dxa"/>
            <w:tcBorders>
              <w:top w:val="single" w:sz="4" w:space="0" w:color="auto"/>
              <w:left w:val="single" w:sz="4" w:space="0" w:color="auto"/>
              <w:bottom w:val="single" w:sz="4" w:space="0" w:color="auto"/>
              <w:right w:val="single" w:sz="4" w:space="0" w:color="auto"/>
            </w:tcBorders>
            <w:noWrap/>
          </w:tcPr>
          <w:p w14:paraId="058EE465" w14:textId="77777777" w:rsidR="004D2ACB" w:rsidRPr="00EB5DBA" w:rsidRDefault="004D2ACB" w:rsidP="004D2ACB">
            <w:pPr>
              <w:spacing w:line="240" w:lineRule="auto"/>
              <w:jc w:val="center"/>
            </w:pPr>
            <w:proofErr w:type="spellStart"/>
            <w:r w:rsidRPr="00EB5DBA">
              <w:t>80-105°C</w:t>
            </w:r>
            <w:proofErr w:type="spellEnd"/>
          </w:p>
          <w:p w14:paraId="47B67DBE" w14:textId="55DC9FD3" w:rsidR="004D2ACB" w:rsidRPr="00EB5DBA" w:rsidRDefault="004D2ACB" w:rsidP="004D2ACB">
            <w:pPr>
              <w:spacing w:line="240" w:lineRule="auto"/>
              <w:jc w:val="center"/>
            </w:pPr>
            <w:r w:rsidRPr="00EB5DBA">
              <w:t xml:space="preserve">Nominal </w:t>
            </w:r>
            <w:proofErr w:type="spellStart"/>
            <w:r w:rsidRPr="00EB5DBA">
              <w:t>90°C</w:t>
            </w:r>
            <w:proofErr w:type="spellEnd"/>
          </w:p>
        </w:tc>
      </w:tr>
      <w:tr w:rsidR="00105241" w:rsidRPr="00EB5DBA" w14:paraId="4B6A6614" w14:textId="77777777" w:rsidTr="0010652C">
        <w:trPr>
          <w:trHeight w:val="170"/>
        </w:trPr>
        <w:tc>
          <w:tcPr>
            <w:tcW w:w="1844" w:type="dxa"/>
            <w:tcBorders>
              <w:left w:val="single" w:sz="4" w:space="0" w:color="auto"/>
              <w:bottom w:val="single" w:sz="4" w:space="0" w:color="auto"/>
              <w:right w:val="single" w:sz="4" w:space="0" w:color="auto"/>
            </w:tcBorders>
            <w:shd w:val="clear" w:color="auto" w:fill="DEE8F0"/>
          </w:tcPr>
          <w:p w14:paraId="593841A4" w14:textId="77777777" w:rsidR="00105241" w:rsidRPr="00EB5DBA" w:rsidRDefault="00105241" w:rsidP="00105241">
            <w:pPr>
              <w:pStyle w:val="Zkladntext"/>
              <w:spacing w:after="0"/>
              <w:rPr>
                <w:b/>
                <w:sz w:val="16"/>
                <w:szCs w:val="16"/>
              </w:rPr>
            </w:pPr>
          </w:p>
        </w:tc>
        <w:tc>
          <w:tcPr>
            <w:tcW w:w="4677" w:type="dxa"/>
            <w:tcBorders>
              <w:top w:val="single" w:sz="4" w:space="0" w:color="auto"/>
              <w:left w:val="nil"/>
              <w:bottom w:val="single" w:sz="4" w:space="0" w:color="auto"/>
              <w:right w:val="nil"/>
            </w:tcBorders>
            <w:noWrap/>
          </w:tcPr>
          <w:p w14:paraId="5E3B1282" w14:textId="77777777" w:rsidR="00105241" w:rsidRPr="00EB5DBA" w:rsidRDefault="00105241" w:rsidP="00B34834">
            <w:pPr>
              <w:keepNext/>
              <w:spacing w:line="240" w:lineRule="auto"/>
              <w:ind w:left="211"/>
            </w:pPr>
            <w:r w:rsidRPr="00EB5DBA">
              <w:t>Typical Winter operation</w:t>
            </w:r>
          </w:p>
        </w:tc>
        <w:tc>
          <w:tcPr>
            <w:tcW w:w="3137" w:type="dxa"/>
            <w:tcBorders>
              <w:top w:val="single" w:sz="4" w:space="0" w:color="auto"/>
              <w:left w:val="single" w:sz="4" w:space="0" w:color="auto"/>
              <w:bottom w:val="single" w:sz="4" w:space="0" w:color="auto"/>
              <w:right w:val="single" w:sz="4" w:space="0" w:color="auto"/>
            </w:tcBorders>
            <w:noWrap/>
          </w:tcPr>
          <w:p w14:paraId="1B41EE94" w14:textId="7069E911" w:rsidR="00105241" w:rsidRPr="00EB5DBA" w:rsidRDefault="00506D72" w:rsidP="00105241">
            <w:pPr>
              <w:spacing w:line="240" w:lineRule="auto"/>
              <w:jc w:val="center"/>
              <w:rPr>
                <w:color w:val="000000"/>
              </w:rPr>
            </w:pPr>
            <w:r w:rsidRPr="00EB5DBA">
              <w:t>6</w:t>
            </w:r>
            <w:r w:rsidR="00277C3D" w:rsidRPr="00EB5DBA">
              <w:t>7</w:t>
            </w:r>
            <w:r w:rsidR="00105241" w:rsidRPr="00EB5DBA">
              <w:t xml:space="preserve"> </w:t>
            </w:r>
            <w:proofErr w:type="gramStart"/>
            <w:r w:rsidR="00105241" w:rsidRPr="00EB5DBA">
              <w:t>return</w:t>
            </w:r>
            <w:proofErr w:type="gramEnd"/>
            <w:r w:rsidR="00105241" w:rsidRPr="00EB5DBA">
              <w:t xml:space="preserve"> </w:t>
            </w:r>
            <w:r w:rsidR="00105241" w:rsidRPr="0010652C">
              <w:sym w:font="Wingdings" w:char="F0E0"/>
            </w:r>
            <w:r w:rsidR="00105241" w:rsidRPr="00EB5DBA">
              <w:t xml:space="preserve"> </w:t>
            </w:r>
            <w:proofErr w:type="spellStart"/>
            <w:r w:rsidR="00B720DF" w:rsidRPr="00EB5DBA">
              <w:t>9</w:t>
            </w:r>
            <w:r w:rsidR="00277C3D" w:rsidRPr="00EB5DBA">
              <w:t>5</w:t>
            </w:r>
            <w:r w:rsidR="00105241" w:rsidRPr="00EB5DBA">
              <w:t>°C</w:t>
            </w:r>
            <w:proofErr w:type="spellEnd"/>
            <w:r w:rsidR="00105241" w:rsidRPr="00EB5DBA">
              <w:t xml:space="preserve"> supply </w:t>
            </w:r>
          </w:p>
        </w:tc>
      </w:tr>
      <w:tr w:rsidR="00105241" w:rsidRPr="00EB5DBA" w14:paraId="43EFAE63" w14:textId="77777777" w:rsidTr="0010652C">
        <w:trPr>
          <w:trHeight w:val="170"/>
        </w:trPr>
        <w:tc>
          <w:tcPr>
            <w:tcW w:w="1844" w:type="dxa"/>
            <w:tcBorders>
              <w:top w:val="single" w:sz="4" w:space="0" w:color="auto"/>
              <w:left w:val="single" w:sz="4" w:space="0" w:color="auto"/>
              <w:right w:val="single" w:sz="4" w:space="0" w:color="auto"/>
            </w:tcBorders>
            <w:shd w:val="clear" w:color="auto" w:fill="DEE8F0"/>
          </w:tcPr>
          <w:p w14:paraId="501C00E1" w14:textId="77777777" w:rsidR="00105241" w:rsidRPr="00EB5DBA" w:rsidRDefault="00105241" w:rsidP="00B34834">
            <w:pPr>
              <w:keepNext/>
              <w:spacing w:line="240" w:lineRule="auto"/>
              <w:ind w:left="211"/>
              <w:rPr>
                <w:b/>
                <w:sz w:val="16"/>
                <w:szCs w:val="16"/>
              </w:rPr>
            </w:pPr>
          </w:p>
        </w:tc>
        <w:tc>
          <w:tcPr>
            <w:tcW w:w="4677" w:type="dxa"/>
            <w:tcBorders>
              <w:top w:val="single" w:sz="4" w:space="0" w:color="auto"/>
              <w:left w:val="nil"/>
              <w:bottom w:val="single" w:sz="4" w:space="0" w:color="auto"/>
              <w:right w:val="nil"/>
            </w:tcBorders>
            <w:noWrap/>
          </w:tcPr>
          <w:p w14:paraId="5D5A8BE2" w14:textId="77777777" w:rsidR="00105241" w:rsidRPr="00EB5DBA" w:rsidRDefault="00105241" w:rsidP="00B34834">
            <w:pPr>
              <w:keepNext/>
              <w:spacing w:line="240" w:lineRule="auto"/>
              <w:ind w:left="211"/>
            </w:pPr>
            <w:r w:rsidRPr="00EB5DBA">
              <w:t>Typical Summer operation</w:t>
            </w:r>
          </w:p>
        </w:tc>
        <w:tc>
          <w:tcPr>
            <w:tcW w:w="3137" w:type="dxa"/>
            <w:tcBorders>
              <w:top w:val="single" w:sz="4" w:space="0" w:color="auto"/>
              <w:left w:val="single" w:sz="4" w:space="0" w:color="auto"/>
              <w:bottom w:val="single" w:sz="4" w:space="0" w:color="auto"/>
              <w:right w:val="single" w:sz="4" w:space="0" w:color="auto"/>
            </w:tcBorders>
            <w:noWrap/>
          </w:tcPr>
          <w:p w14:paraId="75B53643" w14:textId="2A1F1A4D" w:rsidR="00105241" w:rsidRPr="00EB5DBA" w:rsidRDefault="00506D72" w:rsidP="00105241">
            <w:pPr>
              <w:spacing w:line="240" w:lineRule="auto"/>
              <w:jc w:val="center"/>
            </w:pPr>
            <w:r w:rsidRPr="00EB5DBA">
              <w:t>6</w:t>
            </w:r>
            <w:r w:rsidR="00277C3D" w:rsidRPr="00EB5DBA">
              <w:t>7</w:t>
            </w:r>
            <w:r w:rsidR="00105241" w:rsidRPr="00EB5DBA">
              <w:t xml:space="preserve"> </w:t>
            </w:r>
            <w:proofErr w:type="gramStart"/>
            <w:r w:rsidR="00105241" w:rsidRPr="00EB5DBA">
              <w:t>return</w:t>
            </w:r>
            <w:proofErr w:type="gramEnd"/>
            <w:r w:rsidR="00105241" w:rsidRPr="00EB5DBA">
              <w:t xml:space="preserve"> </w:t>
            </w:r>
            <w:r w:rsidR="00105241" w:rsidRPr="0010652C">
              <w:sym w:font="Wingdings" w:char="F0E0"/>
            </w:r>
            <w:r w:rsidR="00105241" w:rsidRPr="00EB5DBA">
              <w:t xml:space="preserve"> </w:t>
            </w:r>
            <w:proofErr w:type="spellStart"/>
            <w:r w:rsidR="00B720DF" w:rsidRPr="00EB5DBA">
              <w:t>8</w:t>
            </w:r>
            <w:r w:rsidR="00277C3D" w:rsidRPr="00EB5DBA">
              <w:t>5</w:t>
            </w:r>
            <w:r w:rsidR="00105241" w:rsidRPr="00EB5DBA">
              <w:t>°C</w:t>
            </w:r>
            <w:proofErr w:type="spellEnd"/>
            <w:r w:rsidR="00105241" w:rsidRPr="00EB5DBA">
              <w:t xml:space="preserve"> supply </w:t>
            </w:r>
          </w:p>
        </w:tc>
      </w:tr>
      <w:tr w:rsidR="00105241" w:rsidRPr="00EB5DBA" w14:paraId="31444BC3" w14:textId="77777777" w:rsidTr="00B34834">
        <w:trPr>
          <w:trHeight w:val="170"/>
        </w:trPr>
        <w:tc>
          <w:tcPr>
            <w:tcW w:w="1844" w:type="dxa"/>
            <w:tcBorders>
              <w:left w:val="single" w:sz="4" w:space="0" w:color="auto"/>
              <w:right w:val="single" w:sz="4" w:space="0" w:color="auto"/>
            </w:tcBorders>
            <w:shd w:val="clear" w:color="auto" w:fill="DEE8F0"/>
          </w:tcPr>
          <w:p w14:paraId="5D01E427" w14:textId="77777777" w:rsidR="00105241" w:rsidRPr="00EB5DBA" w:rsidRDefault="00105241" w:rsidP="00105241">
            <w:pPr>
              <w:pStyle w:val="Zkladntext"/>
              <w:spacing w:after="0"/>
              <w:rPr>
                <w:b/>
                <w:sz w:val="16"/>
                <w:szCs w:val="16"/>
              </w:rPr>
            </w:pPr>
          </w:p>
        </w:tc>
        <w:tc>
          <w:tcPr>
            <w:tcW w:w="4677" w:type="dxa"/>
            <w:tcBorders>
              <w:top w:val="single" w:sz="4" w:space="0" w:color="auto"/>
              <w:left w:val="nil"/>
              <w:bottom w:val="single" w:sz="4" w:space="0" w:color="auto"/>
              <w:right w:val="nil"/>
            </w:tcBorders>
            <w:noWrap/>
          </w:tcPr>
          <w:p w14:paraId="2C9AA45B" w14:textId="77777777" w:rsidR="00105241" w:rsidRPr="00EB5DBA" w:rsidRDefault="00105241" w:rsidP="00B34834">
            <w:pPr>
              <w:keepNext/>
              <w:spacing w:line="240" w:lineRule="auto"/>
              <w:ind w:left="211"/>
            </w:pPr>
            <w:r w:rsidRPr="00EB5DBA">
              <w:t>Design Flow Velocity for DH pipes</w:t>
            </w:r>
          </w:p>
        </w:tc>
        <w:tc>
          <w:tcPr>
            <w:tcW w:w="3137" w:type="dxa"/>
            <w:tcBorders>
              <w:top w:val="single" w:sz="4" w:space="0" w:color="auto"/>
              <w:left w:val="single" w:sz="4" w:space="0" w:color="auto"/>
              <w:bottom w:val="single" w:sz="4" w:space="0" w:color="auto"/>
              <w:right w:val="single" w:sz="4" w:space="0" w:color="auto"/>
            </w:tcBorders>
            <w:noWrap/>
            <w:vAlign w:val="center"/>
          </w:tcPr>
          <w:p w14:paraId="439FF806" w14:textId="74673594" w:rsidR="00105241" w:rsidRPr="00EB5DBA" w:rsidRDefault="00105241" w:rsidP="00B34834">
            <w:pPr>
              <w:spacing w:line="240" w:lineRule="auto"/>
              <w:jc w:val="center"/>
            </w:pPr>
            <w:r w:rsidRPr="00EB5DBA">
              <w:t>3</w:t>
            </w:r>
            <w:r w:rsidR="00C26D73" w:rsidRPr="00EB5DBA">
              <w:t>.</w:t>
            </w:r>
            <w:r w:rsidRPr="00EB5DBA">
              <w:t>5 m/s</w:t>
            </w:r>
          </w:p>
          <w:p w14:paraId="6AFAC429" w14:textId="77777777" w:rsidR="00105241" w:rsidRPr="00EB5DBA" w:rsidRDefault="00105241" w:rsidP="00161C9D">
            <w:pPr>
              <w:spacing w:line="240" w:lineRule="auto"/>
              <w:jc w:val="center"/>
            </w:pPr>
            <w:r w:rsidRPr="00EB5DBA">
              <w:t>(@ maximum heat output, bypass operation, with winter DH temperatures)</w:t>
            </w:r>
          </w:p>
        </w:tc>
      </w:tr>
      <w:tr w:rsidR="00105241" w:rsidRPr="00EB5DBA" w14:paraId="315638E1" w14:textId="77777777" w:rsidTr="00D67D2C">
        <w:trPr>
          <w:trHeight w:val="170"/>
        </w:trPr>
        <w:tc>
          <w:tcPr>
            <w:tcW w:w="1844" w:type="dxa"/>
            <w:tcBorders>
              <w:left w:val="single" w:sz="4" w:space="0" w:color="auto"/>
              <w:right w:val="single" w:sz="4" w:space="0" w:color="auto"/>
            </w:tcBorders>
            <w:shd w:val="clear" w:color="auto" w:fill="DEE8F0"/>
          </w:tcPr>
          <w:p w14:paraId="19516A2E" w14:textId="77777777" w:rsidR="00105241" w:rsidRPr="00EB5DBA" w:rsidRDefault="00105241" w:rsidP="00105241">
            <w:pPr>
              <w:pStyle w:val="Zkladntext"/>
              <w:spacing w:after="0"/>
              <w:rPr>
                <w:b/>
                <w:sz w:val="16"/>
                <w:szCs w:val="16"/>
              </w:rPr>
            </w:pPr>
          </w:p>
        </w:tc>
        <w:tc>
          <w:tcPr>
            <w:tcW w:w="4677" w:type="dxa"/>
            <w:tcBorders>
              <w:top w:val="single" w:sz="4" w:space="0" w:color="auto"/>
              <w:left w:val="nil"/>
              <w:bottom w:val="single" w:sz="4" w:space="0" w:color="auto"/>
              <w:right w:val="nil"/>
            </w:tcBorders>
            <w:noWrap/>
          </w:tcPr>
          <w:p w14:paraId="3811FE32" w14:textId="60F2F57D" w:rsidR="00C52189" w:rsidRDefault="009235B3" w:rsidP="00C52189">
            <w:pPr>
              <w:pStyle w:val="Odstavecseseznamem"/>
              <w:keepNext/>
              <w:spacing w:line="240" w:lineRule="auto"/>
              <w:ind w:left="211"/>
            </w:pPr>
            <w:bookmarkStart w:id="70" w:name="_Hlk52261649"/>
            <w:r>
              <w:t>Maximum tot</w:t>
            </w:r>
            <w:r w:rsidR="00105241" w:rsidRPr="00D67D2C">
              <w:t xml:space="preserve">al pressure </w:t>
            </w:r>
            <w:r w:rsidR="00D758C4" w:rsidRPr="00D67D2C">
              <w:t>loss</w:t>
            </w:r>
            <w:r w:rsidR="00412E7C">
              <w:t xml:space="preserve"> </w:t>
            </w:r>
            <w:r w:rsidR="00412E7C" w:rsidRPr="00EB5DBA">
              <w:t>(@ maximum heat output, bypass operation, with winter DH temperatures)</w:t>
            </w:r>
            <w:r w:rsidR="00412E7C">
              <w:t>:</w:t>
            </w:r>
            <w:bookmarkEnd w:id="70"/>
          </w:p>
          <w:p w14:paraId="2EDF5B58" w14:textId="5F81B708" w:rsidR="00D67D2C" w:rsidRPr="0010652C" w:rsidRDefault="00D67D2C" w:rsidP="0010652C">
            <w:pPr>
              <w:keepNext/>
              <w:spacing w:line="240" w:lineRule="auto"/>
              <w:rPr>
                <w:strike/>
              </w:rPr>
            </w:pPr>
          </w:p>
          <w:p w14:paraId="63631E02" w14:textId="54046240" w:rsidR="00D67D2C" w:rsidRPr="00EB5DBA" w:rsidRDefault="00D67D2C" w:rsidP="00446AA2">
            <w:pPr>
              <w:pStyle w:val="Odstavecseseznamem"/>
              <w:keepNext/>
              <w:numPr>
                <w:ilvl w:val="0"/>
                <w:numId w:val="35"/>
              </w:numPr>
              <w:spacing w:line="240" w:lineRule="auto"/>
              <w:ind w:left="494" w:hanging="218"/>
            </w:pPr>
            <w:bookmarkStart w:id="71" w:name="_Hlk52261732"/>
            <w:r>
              <w:t xml:space="preserve">DH pipe </w:t>
            </w:r>
            <w:r w:rsidR="008E348C">
              <w:t>outlet</w:t>
            </w:r>
            <w:r>
              <w:t xml:space="preserve"> to DH pipe </w:t>
            </w:r>
            <w:r w:rsidR="008E348C">
              <w:t>inlet</w:t>
            </w:r>
            <w:r>
              <w:t xml:space="preserve"> </w:t>
            </w:r>
            <w:r w:rsidRPr="00D67D2C">
              <w:t xml:space="preserve">through outer walls of </w:t>
            </w:r>
            <w:r>
              <w:t>existing DH building (</w:t>
            </w:r>
            <w:r w:rsidRPr="00D67D2C">
              <w:t xml:space="preserve">including condensers, </w:t>
            </w:r>
            <w:r w:rsidR="00446AA2">
              <w:t xml:space="preserve">exterior and interior </w:t>
            </w:r>
            <w:r w:rsidRPr="00D67D2C">
              <w:t>pipework, valves, etc</w:t>
            </w:r>
            <w:r>
              <w:t>.</w:t>
            </w:r>
            <w:r w:rsidR="004B7DEE">
              <w:t>, refer to DH supply limit</w:t>
            </w:r>
            <w:r w:rsidR="00E429B1">
              <w:t>s</w:t>
            </w:r>
            <w:r w:rsidR="004B7DEE">
              <w:t xml:space="preserve"> in Appendix A18 </w:t>
            </w:r>
            <w:r w:rsidR="004B7DEE" w:rsidRPr="0010652C">
              <w:rPr>
                <w:i/>
                <w:iCs/>
              </w:rPr>
              <w:t>Limits of Supply</w:t>
            </w:r>
            <w:r>
              <w:t>)</w:t>
            </w:r>
            <w:bookmarkEnd w:id="71"/>
          </w:p>
        </w:tc>
        <w:tc>
          <w:tcPr>
            <w:tcW w:w="3137" w:type="dxa"/>
            <w:tcBorders>
              <w:top w:val="single" w:sz="4" w:space="0" w:color="auto"/>
              <w:left w:val="single" w:sz="4" w:space="0" w:color="auto"/>
              <w:bottom w:val="single" w:sz="4" w:space="0" w:color="auto"/>
              <w:right w:val="single" w:sz="4" w:space="0" w:color="auto"/>
            </w:tcBorders>
            <w:noWrap/>
          </w:tcPr>
          <w:p w14:paraId="31D12555" w14:textId="77777777" w:rsidR="00D67D2C" w:rsidRDefault="00D67D2C" w:rsidP="00D67D2C">
            <w:pPr>
              <w:spacing w:line="240" w:lineRule="auto"/>
              <w:jc w:val="center"/>
            </w:pPr>
          </w:p>
          <w:p w14:paraId="7FBBE2D1" w14:textId="540ABE49" w:rsidR="00D67D2C" w:rsidRDefault="00D67D2C" w:rsidP="00D67D2C">
            <w:pPr>
              <w:spacing w:line="240" w:lineRule="auto"/>
              <w:jc w:val="center"/>
            </w:pPr>
          </w:p>
          <w:p w14:paraId="3B32CB57" w14:textId="5A9AAAEE" w:rsidR="00412E7C" w:rsidRDefault="00412E7C" w:rsidP="00D67D2C">
            <w:pPr>
              <w:spacing w:line="240" w:lineRule="auto"/>
              <w:jc w:val="center"/>
            </w:pPr>
          </w:p>
          <w:p w14:paraId="7A9C4CAA" w14:textId="77777777" w:rsidR="00412E7C" w:rsidRDefault="00412E7C" w:rsidP="00D67D2C">
            <w:pPr>
              <w:spacing w:line="240" w:lineRule="auto"/>
              <w:jc w:val="center"/>
            </w:pPr>
          </w:p>
          <w:p w14:paraId="2ED5AD82" w14:textId="77777777" w:rsidR="00AB4D97" w:rsidRDefault="00AB4D97" w:rsidP="00D67D2C">
            <w:pPr>
              <w:spacing w:line="240" w:lineRule="auto"/>
              <w:jc w:val="center"/>
              <w:rPr>
                <w:i/>
                <w:iCs/>
              </w:rPr>
            </w:pPr>
          </w:p>
          <w:p w14:paraId="759FA420" w14:textId="10E131B4" w:rsidR="00D67D2C" w:rsidRPr="00D67D2C" w:rsidRDefault="00E429B1" w:rsidP="00D67D2C">
            <w:pPr>
              <w:spacing w:line="240" w:lineRule="auto"/>
              <w:jc w:val="center"/>
            </w:pPr>
            <w:r>
              <w:t>1.5</w:t>
            </w:r>
            <w:r w:rsidR="00D67D2C">
              <w:t xml:space="preserve"> bar</w:t>
            </w:r>
          </w:p>
          <w:p w14:paraId="7AD0A4FB" w14:textId="77777777" w:rsidR="00105241" w:rsidRPr="00EB5DBA" w:rsidRDefault="00105241">
            <w:pPr>
              <w:spacing w:line="240" w:lineRule="auto"/>
              <w:jc w:val="center"/>
            </w:pPr>
          </w:p>
        </w:tc>
      </w:tr>
      <w:tr w:rsidR="00D67D2C" w:rsidRPr="00EB5DBA" w14:paraId="442E085B" w14:textId="77777777" w:rsidTr="00C004EF">
        <w:trPr>
          <w:trHeight w:val="170"/>
        </w:trPr>
        <w:tc>
          <w:tcPr>
            <w:tcW w:w="1844" w:type="dxa"/>
            <w:tcBorders>
              <w:left w:val="single" w:sz="4" w:space="0" w:color="auto"/>
              <w:bottom w:val="single" w:sz="4" w:space="0" w:color="auto"/>
              <w:right w:val="single" w:sz="4" w:space="0" w:color="auto"/>
            </w:tcBorders>
            <w:shd w:val="clear" w:color="auto" w:fill="DEE8F0"/>
          </w:tcPr>
          <w:p w14:paraId="1789073A" w14:textId="77777777" w:rsidR="00D67D2C" w:rsidRPr="00EB5DBA" w:rsidRDefault="00D67D2C" w:rsidP="00105241">
            <w:pPr>
              <w:pStyle w:val="Zkladntext"/>
              <w:spacing w:after="0"/>
              <w:rPr>
                <w:b/>
                <w:sz w:val="16"/>
                <w:szCs w:val="16"/>
              </w:rPr>
            </w:pPr>
          </w:p>
        </w:tc>
        <w:tc>
          <w:tcPr>
            <w:tcW w:w="4677" w:type="dxa"/>
            <w:tcBorders>
              <w:top w:val="single" w:sz="4" w:space="0" w:color="auto"/>
              <w:left w:val="nil"/>
              <w:bottom w:val="single" w:sz="4" w:space="0" w:color="auto"/>
              <w:right w:val="nil"/>
            </w:tcBorders>
            <w:noWrap/>
          </w:tcPr>
          <w:p w14:paraId="0783B7F9" w14:textId="2F531FE0" w:rsidR="00D67D2C" w:rsidRPr="00446AA2" w:rsidRDefault="00446AA2" w:rsidP="00505845">
            <w:pPr>
              <w:keepNext/>
              <w:spacing w:line="240" w:lineRule="auto"/>
              <w:ind w:left="211"/>
            </w:pPr>
            <w:r w:rsidRPr="00446AA2">
              <w:t xml:space="preserve">Maximum pressure difference between cold and hot connection to summer cooler at main DH pipe </w:t>
            </w:r>
            <w:r w:rsidR="00C004EF">
              <w:t xml:space="preserve">(connection located </w:t>
            </w:r>
            <w:r w:rsidRPr="00446AA2">
              <w:t>between exi</w:t>
            </w:r>
            <w:r w:rsidR="00C004EF">
              <w:t>s</w:t>
            </w:r>
            <w:r w:rsidRPr="00446AA2">
              <w:t xml:space="preserve">ting DH building and </w:t>
            </w:r>
            <w:r w:rsidR="00E00D7E">
              <w:t>Line</w:t>
            </w:r>
            <w:r w:rsidR="00C004EF">
              <w:t>)</w:t>
            </w:r>
            <w:r w:rsidRPr="00446AA2">
              <w:t>.</w:t>
            </w:r>
          </w:p>
          <w:p w14:paraId="7EE6EC78" w14:textId="1B9A3F86" w:rsidR="00446AA2" w:rsidRPr="00EE7BE2" w:rsidRDefault="00446AA2" w:rsidP="00505845">
            <w:pPr>
              <w:keepNext/>
              <w:spacing w:line="240" w:lineRule="auto"/>
              <w:ind w:left="211"/>
              <w:rPr>
                <w:highlight w:val="yellow"/>
              </w:rPr>
            </w:pPr>
          </w:p>
        </w:tc>
        <w:tc>
          <w:tcPr>
            <w:tcW w:w="3137" w:type="dxa"/>
            <w:tcBorders>
              <w:top w:val="single" w:sz="4" w:space="0" w:color="auto"/>
              <w:left w:val="single" w:sz="4" w:space="0" w:color="auto"/>
              <w:bottom w:val="single" w:sz="4" w:space="0" w:color="auto"/>
              <w:right w:val="single" w:sz="4" w:space="0" w:color="auto"/>
            </w:tcBorders>
            <w:noWrap/>
            <w:vAlign w:val="center"/>
          </w:tcPr>
          <w:p w14:paraId="7C0AC4D5" w14:textId="6974AEEB" w:rsidR="00D67D2C" w:rsidRPr="00EB5DBA" w:rsidRDefault="00446AA2" w:rsidP="00446AA2">
            <w:pPr>
              <w:spacing w:line="240" w:lineRule="auto"/>
              <w:jc w:val="center"/>
            </w:pPr>
            <w:r>
              <w:t xml:space="preserve">2 </w:t>
            </w:r>
            <w:proofErr w:type="gramStart"/>
            <w:r>
              <w:t>bar</w:t>
            </w:r>
            <w:proofErr w:type="gramEnd"/>
          </w:p>
        </w:tc>
      </w:tr>
      <w:tr w:rsidR="00A431EC" w:rsidRPr="00EB5DBA" w14:paraId="145F393B" w14:textId="77777777" w:rsidTr="00C22908">
        <w:trPr>
          <w:trHeight w:hRule="exact" w:val="425"/>
        </w:trPr>
        <w:tc>
          <w:tcPr>
            <w:tcW w:w="1844" w:type="dxa"/>
            <w:tcBorders>
              <w:top w:val="single" w:sz="4" w:space="0" w:color="auto"/>
              <w:left w:val="single" w:sz="4" w:space="0" w:color="auto"/>
              <w:right w:val="single" w:sz="4" w:space="0" w:color="auto"/>
            </w:tcBorders>
            <w:shd w:val="clear" w:color="auto" w:fill="DEE8F0"/>
          </w:tcPr>
          <w:p w14:paraId="183A9986" w14:textId="3C676BC7" w:rsidR="00A431EC" w:rsidRPr="00EB5DBA" w:rsidRDefault="00A431EC" w:rsidP="00105241">
            <w:pPr>
              <w:pStyle w:val="Zkladntext"/>
              <w:spacing w:after="240"/>
              <w:rPr>
                <w:b/>
                <w:sz w:val="16"/>
                <w:szCs w:val="16"/>
              </w:rPr>
            </w:pPr>
            <w:r w:rsidRPr="00D651AF">
              <w:rPr>
                <w:b/>
              </w:rPr>
              <w:t>A1:</w:t>
            </w:r>
            <w:r w:rsidR="00D651AF" w:rsidRPr="00D651AF">
              <w:rPr>
                <w:b/>
              </w:rPr>
              <w:t xml:space="preserve"> </w:t>
            </w:r>
            <w:r w:rsidRPr="00D651AF">
              <w:rPr>
                <w:b/>
              </w:rPr>
              <w:t xml:space="preserve">sec. </w:t>
            </w:r>
            <w:r w:rsidR="007E14E3" w:rsidRPr="00D651AF">
              <w:rPr>
                <w:b/>
              </w:rPr>
              <w:t>10.4.1</w:t>
            </w:r>
          </w:p>
        </w:tc>
        <w:tc>
          <w:tcPr>
            <w:tcW w:w="7814" w:type="dxa"/>
            <w:gridSpan w:val="2"/>
            <w:tcBorders>
              <w:top w:val="single" w:sz="4" w:space="0" w:color="auto"/>
              <w:left w:val="nil"/>
              <w:bottom w:val="single" w:sz="4" w:space="0" w:color="auto"/>
              <w:right w:val="single" w:sz="4" w:space="0" w:color="auto"/>
            </w:tcBorders>
            <w:shd w:val="clear" w:color="auto" w:fill="DEE8F0"/>
            <w:vAlign w:val="center"/>
          </w:tcPr>
          <w:p w14:paraId="461AFCC0" w14:textId="68022EEA" w:rsidR="00A431EC" w:rsidRPr="00EB5DBA" w:rsidDel="001F064A" w:rsidRDefault="00A431EC" w:rsidP="00EB5DBA">
            <w:pPr>
              <w:spacing w:line="240" w:lineRule="auto"/>
            </w:pPr>
            <w:r w:rsidRPr="00EB5DBA">
              <w:rPr>
                <w:b/>
                <w:bCs/>
              </w:rPr>
              <w:t>Water Supply</w:t>
            </w:r>
          </w:p>
        </w:tc>
      </w:tr>
      <w:tr w:rsidR="00105241" w:rsidRPr="00EB5DBA" w14:paraId="2949C349" w14:textId="77777777" w:rsidTr="00C22908">
        <w:trPr>
          <w:trHeight w:val="256"/>
        </w:trPr>
        <w:tc>
          <w:tcPr>
            <w:tcW w:w="1844" w:type="dxa"/>
            <w:vMerge w:val="restart"/>
            <w:tcBorders>
              <w:left w:val="single" w:sz="4" w:space="0" w:color="auto"/>
              <w:bottom w:val="single" w:sz="4" w:space="0" w:color="auto"/>
              <w:right w:val="single" w:sz="4" w:space="0" w:color="auto"/>
            </w:tcBorders>
            <w:shd w:val="clear" w:color="auto" w:fill="DEE8F0"/>
          </w:tcPr>
          <w:p w14:paraId="242339FE" w14:textId="77777777" w:rsidR="00105241" w:rsidRPr="00EB5DBA" w:rsidRDefault="00105241" w:rsidP="00105241">
            <w:pPr>
              <w:pStyle w:val="Zkladntext"/>
              <w:spacing w:after="240"/>
              <w:rPr>
                <w:b/>
                <w:sz w:val="16"/>
                <w:szCs w:val="16"/>
              </w:rPr>
            </w:pPr>
          </w:p>
        </w:tc>
        <w:tc>
          <w:tcPr>
            <w:tcW w:w="4677" w:type="dxa"/>
            <w:tcBorders>
              <w:top w:val="single" w:sz="4" w:space="0" w:color="auto"/>
              <w:left w:val="nil"/>
              <w:bottom w:val="single" w:sz="4" w:space="0" w:color="auto"/>
              <w:right w:val="single" w:sz="4" w:space="0" w:color="auto"/>
            </w:tcBorders>
            <w:shd w:val="clear" w:color="auto" w:fill="auto"/>
          </w:tcPr>
          <w:p w14:paraId="76748988" w14:textId="77777777" w:rsidR="00105241" w:rsidRPr="00EB5DBA" w:rsidRDefault="00105241" w:rsidP="00B34834">
            <w:pPr>
              <w:keepNext/>
              <w:spacing w:line="240" w:lineRule="auto"/>
              <w:ind w:left="211"/>
            </w:pPr>
            <w:r w:rsidRPr="00EB5DBA">
              <w:t>Velocity in water pipes</w:t>
            </w:r>
          </w:p>
        </w:tc>
        <w:tc>
          <w:tcPr>
            <w:tcW w:w="3137" w:type="dxa"/>
            <w:tcBorders>
              <w:top w:val="single" w:sz="4" w:space="0" w:color="auto"/>
              <w:left w:val="nil"/>
              <w:bottom w:val="single" w:sz="4" w:space="0" w:color="auto"/>
              <w:right w:val="single" w:sz="4" w:space="0" w:color="auto"/>
            </w:tcBorders>
            <w:shd w:val="clear" w:color="auto" w:fill="auto"/>
            <w:noWrap/>
          </w:tcPr>
          <w:p w14:paraId="6FCD1273" w14:textId="77777777" w:rsidR="00105241" w:rsidRPr="00EB5DBA" w:rsidDel="001F064A" w:rsidRDefault="00105241" w:rsidP="00105241">
            <w:pPr>
              <w:spacing w:line="240" w:lineRule="auto"/>
              <w:jc w:val="center"/>
            </w:pPr>
            <w:r w:rsidRPr="00EB5DBA">
              <w:t>Max. 1 m/s</w:t>
            </w:r>
          </w:p>
        </w:tc>
      </w:tr>
      <w:tr w:rsidR="00105241" w:rsidRPr="00EB5DBA" w14:paraId="7DC58B1A" w14:textId="77777777" w:rsidTr="0010652C">
        <w:trPr>
          <w:trHeight w:val="255"/>
        </w:trPr>
        <w:tc>
          <w:tcPr>
            <w:tcW w:w="1844" w:type="dxa"/>
            <w:vMerge/>
            <w:tcBorders>
              <w:top w:val="single" w:sz="4" w:space="0" w:color="auto"/>
              <w:left w:val="single" w:sz="4" w:space="0" w:color="auto"/>
              <w:bottom w:val="single" w:sz="4" w:space="0" w:color="auto"/>
              <w:right w:val="single" w:sz="4" w:space="0" w:color="auto"/>
            </w:tcBorders>
            <w:shd w:val="clear" w:color="auto" w:fill="DEE8F0"/>
          </w:tcPr>
          <w:p w14:paraId="0DD58497" w14:textId="77777777" w:rsidR="00105241" w:rsidRPr="00EB5DBA" w:rsidRDefault="00105241" w:rsidP="00105241">
            <w:pPr>
              <w:pStyle w:val="Zkladntext"/>
              <w:spacing w:after="240"/>
              <w:rPr>
                <w:b/>
                <w:sz w:val="16"/>
                <w:szCs w:val="16"/>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14:paraId="534C49C1" w14:textId="7F716894" w:rsidR="00105241" w:rsidRPr="00EB5DBA" w:rsidRDefault="00CD0057" w:rsidP="00B34834">
            <w:pPr>
              <w:keepNext/>
              <w:spacing w:line="240" w:lineRule="auto"/>
              <w:ind w:left="211"/>
            </w:pPr>
            <w:r w:rsidRPr="00EB5DBA">
              <w:t>Fresh water</w:t>
            </w:r>
            <w:r w:rsidR="00105241" w:rsidRPr="00EB5DBA">
              <w:t xml:space="preserve"> </w:t>
            </w:r>
          </w:p>
          <w:p w14:paraId="5B80893C" w14:textId="0F12D885" w:rsidR="00105241" w:rsidRPr="00EB5DBA" w:rsidRDefault="00AF3C66" w:rsidP="00B34834">
            <w:pPr>
              <w:pStyle w:val="Odstavecseseznamem"/>
              <w:keepNext/>
              <w:numPr>
                <w:ilvl w:val="0"/>
                <w:numId w:val="23"/>
              </w:numPr>
              <w:spacing w:line="240" w:lineRule="auto"/>
              <w:ind w:left="211"/>
            </w:pPr>
            <w:r w:rsidRPr="00EB5DBA">
              <w:t xml:space="preserve">- </w:t>
            </w:r>
            <w:r w:rsidR="00CD0057" w:rsidRPr="00EB5DBA">
              <w:t>Water pressure</w:t>
            </w:r>
          </w:p>
          <w:p w14:paraId="0C1495AC" w14:textId="77777777" w:rsidR="00CD0057" w:rsidRPr="00EB5DBA" w:rsidRDefault="00CD0057" w:rsidP="00B34834">
            <w:pPr>
              <w:pStyle w:val="Odstavecseseznamem"/>
              <w:keepNext/>
              <w:numPr>
                <w:ilvl w:val="0"/>
                <w:numId w:val="23"/>
              </w:numPr>
              <w:spacing w:line="240" w:lineRule="auto"/>
              <w:ind w:left="211"/>
            </w:pPr>
            <w:r w:rsidRPr="00EB5DBA">
              <w:t>- Water temperature, winter</w:t>
            </w:r>
          </w:p>
          <w:p w14:paraId="30B65418" w14:textId="62993345" w:rsidR="00CD0057" w:rsidRPr="00EB5DBA" w:rsidRDefault="00CD0057" w:rsidP="00B34834">
            <w:pPr>
              <w:pStyle w:val="Odstavecseseznamem"/>
              <w:keepNext/>
              <w:numPr>
                <w:ilvl w:val="0"/>
                <w:numId w:val="23"/>
              </w:numPr>
              <w:spacing w:line="240" w:lineRule="auto"/>
              <w:ind w:left="211"/>
            </w:pPr>
            <w:r w:rsidRPr="00EB5DBA">
              <w:t>- Water temperature, summer</w:t>
            </w:r>
          </w:p>
        </w:tc>
        <w:tc>
          <w:tcPr>
            <w:tcW w:w="3137" w:type="dxa"/>
            <w:tcBorders>
              <w:top w:val="single" w:sz="4" w:space="0" w:color="auto"/>
              <w:left w:val="nil"/>
              <w:bottom w:val="single" w:sz="4" w:space="0" w:color="auto"/>
              <w:right w:val="single" w:sz="4" w:space="0" w:color="auto"/>
            </w:tcBorders>
            <w:shd w:val="clear" w:color="auto" w:fill="auto"/>
            <w:noWrap/>
          </w:tcPr>
          <w:p w14:paraId="5DC4F489" w14:textId="77777777" w:rsidR="00105241" w:rsidRPr="00EB5DBA" w:rsidRDefault="00105241" w:rsidP="00105241">
            <w:pPr>
              <w:spacing w:line="240" w:lineRule="auto"/>
              <w:jc w:val="center"/>
            </w:pPr>
          </w:p>
          <w:p w14:paraId="15BC1963" w14:textId="2D5DC90A" w:rsidR="00CD0057" w:rsidRPr="00EB5DBA" w:rsidRDefault="00105241" w:rsidP="00105241">
            <w:pPr>
              <w:spacing w:line="240" w:lineRule="auto"/>
              <w:jc w:val="center"/>
            </w:pPr>
            <w:r w:rsidRPr="00EB5DBA">
              <w:t>4-</w:t>
            </w:r>
            <w:r w:rsidR="00CD0057" w:rsidRPr="00EB5DBA">
              <w:t>5</w:t>
            </w:r>
            <w:r w:rsidRPr="00EB5DBA">
              <w:t xml:space="preserve"> bara</w:t>
            </w:r>
          </w:p>
          <w:p w14:paraId="67E6011C" w14:textId="675EF8F5" w:rsidR="00105241" w:rsidRPr="00EB5DBA" w:rsidDel="001F064A" w:rsidRDefault="00CD0057" w:rsidP="00105241">
            <w:pPr>
              <w:spacing w:line="240" w:lineRule="auto"/>
              <w:jc w:val="center"/>
            </w:pPr>
            <w:proofErr w:type="spellStart"/>
            <w:r w:rsidRPr="00EB5DBA">
              <w:t>5-15</w:t>
            </w:r>
            <w:r w:rsidRPr="00EB5DBA">
              <w:rPr>
                <w:rFonts w:ascii="Calibri" w:hAnsi="Calibri" w:cs="Calibri"/>
              </w:rPr>
              <w:t>°</w:t>
            </w:r>
            <w:r w:rsidRPr="00EB5DBA">
              <w:t>C</w:t>
            </w:r>
            <w:proofErr w:type="spellEnd"/>
            <w:r w:rsidRPr="00EB5DBA">
              <w:br/>
            </w:r>
            <w:proofErr w:type="spellStart"/>
            <w:r w:rsidRPr="00EB5DBA">
              <w:t>16-21</w:t>
            </w:r>
            <w:r w:rsidRPr="00EB5DBA">
              <w:rPr>
                <w:rFonts w:ascii="Calibri" w:hAnsi="Calibri" w:cs="Calibri"/>
              </w:rPr>
              <w:t>°</w:t>
            </w:r>
            <w:r w:rsidRPr="00EB5DBA">
              <w:t>C</w:t>
            </w:r>
            <w:proofErr w:type="spellEnd"/>
          </w:p>
        </w:tc>
      </w:tr>
      <w:tr w:rsidR="00363676" w:rsidRPr="00EB5DBA" w14:paraId="0BD8C0A1" w14:textId="77777777" w:rsidTr="00C004EF">
        <w:trPr>
          <w:trHeight w:hRule="exact" w:val="425"/>
        </w:trPr>
        <w:tc>
          <w:tcPr>
            <w:tcW w:w="1844" w:type="dxa"/>
            <w:tcBorders>
              <w:top w:val="single" w:sz="4" w:space="0" w:color="auto"/>
              <w:left w:val="single" w:sz="4" w:space="0" w:color="auto"/>
              <w:right w:val="single" w:sz="4" w:space="0" w:color="auto"/>
            </w:tcBorders>
            <w:shd w:val="clear" w:color="auto" w:fill="DEE8F0"/>
            <w:vAlign w:val="center"/>
          </w:tcPr>
          <w:p w14:paraId="3370194C" w14:textId="26F58E6F" w:rsidR="00363676" w:rsidRPr="00EB5DBA" w:rsidRDefault="007E14E3" w:rsidP="00506D72">
            <w:pPr>
              <w:pStyle w:val="Zkladntext"/>
              <w:spacing w:after="240"/>
              <w:rPr>
                <w:b/>
                <w:sz w:val="16"/>
                <w:szCs w:val="16"/>
                <w:lang w:val="da-DK"/>
              </w:rPr>
            </w:pPr>
            <w:r w:rsidRPr="00D651AF">
              <w:rPr>
                <w:b/>
                <w:lang w:val="da-DK"/>
              </w:rPr>
              <w:t>A1</w:t>
            </w:r>
            <w:r w:rsidR="00D651AF" w:rsidRPr="00D651AF">
              <w:rPr>
                <w:b/>
                <w:lang w:val="da-DK"/>
              </w:rPr>
              <w:t>:</w:t>
            </w:r>
            <w:r w:rsidRPr="00D651AF">
              <w:rPr>
                <w:b/>
                <w:lang w:val="da-DK"/>
              </w:rPr>
              <w:t xml:space="preserve"> sec. 10.</w:t>
            </w:r>
            <w:r w:rsidR="00213B09">
              <w:rPr>
                <w:b/>
                <w:lang w:val="da-DK"/>
              </w:rPr>
              <w:t>4</w:t>
            </w:r>
            <w:r w:rsidRPr="00D651AF">
              <w:rPr>
                <w:b/>
                <w:lang w:val="da-DK"/>
              </w:rPr>
              <w:t>.8</w:t>
            </w:r>
          </w:p>
        </w:tc>
        <w:tc>
          <w:tcPr>
            <w:tcW w:w="7814" w:type="dxa"/>
            <w:gridSpan w:val="2"/>
            <w:tcBorders>
              <w:top w:val="single" w:sz="4" w:space="0" w:color="auto"/>
              <w:left w:val="nil"/>
              <w:bottom w:val="single" w:sz="4" w:space="0" w:color="auto"/>
              <w:right w:val="single" w:sz="4" w:space="0" w:color="auto"/>
            </w:tcBorders>
            <w:shd w:val="clear" w:color="auto" w:fill="DEE8F0"/>
            <w:vAlign w:val="center"/>
          </w:tcPr>
          <w:p w14:paraId="57986147" w14:textId="22D1ED52" w:rsidR="00363676" w:rsidRPr="00EB5DBA" w:rsidRDefault="00363676" w:rsidP="00363676">
            <w:pPr>
              <w:spacing w:line="240" w:lineRule="auto"/>
            </w:pPr>
            <w:r w:rsidRPr="00EB5DBA">
              <w:rPr>
                <w:b/>
                <w:bCs/>
              </w:rPr>
              <w:t>Electrical Supply</w:t>
            </w:r>
          </w:p>
        </w:tc>
      </w:tr>
      <w:tr w:rsidR="00506D72" w:rsidRPr="00EB5DBA" w14:paraId="613CF5D4" w14:textId="77777777" w:rsidTr="00B34834">
        <w:trPr>
          <w:trHeight w:val="285"/>
        </w:trPr>
        <w:tc>
          <w:tcPr>
            <w:tcW w:w="1844" w:type="dxa"/>
            <w:tcBorders>
              <w:left w:val="single" w:sz="4" w:space="0" w:color="auto"/>
              <w:right w:val="single" w:sz="4" w:space="0" w:color="auto"/>
            </w:tcBorders>
            <w:shd w:val="clear" w:color="auto" w:fill="DEE8F0"/>
            <w:vAlign w:val="center"/>
          </w:tcPr>
          <w:p w14:paraId="0C39B264" w14:textId="77777777" w:rsidR="00506D72" w:rsidRPr="00EB5DBA" w:rsidRDefault="00506D72" w:rsidP="00506D72">
            <w:pPr>
              <w:pStyle w:val="Zkladntext"/>
              <w:spacing w:after="240"/>
              <w:rPr>
                <w:b/>
                <w:sz w:val="16"/>
                <w:szCs w:val="16"/>
                <w:lang w:val="da-DK"/>
              </w:rPr>
            </w:pPr>
          </w:p>
        </w:tc>
        <w:tc>
          <w:tcPr>
            <w:tcW w:w="4677" w:type="dxa"/>
            <w:tcBorders>
              <w:top w:val="single" w:sz="4" w:space="0" w:color="auto"/>
              <w:left w:val="nil"/>
              <w:bottom w:val="single" w:sz="4" w:space="0" w:color="auto"/>
              <w:right w:val="single" w:sz="4" w:space="0" w:color="auto"/>
            </w:tcBorders>
          </w:tcPr>
          <w:p w14:paraId="1C7D70F6" w14:textId="67B6C061" w:rsidR="00506D72" w:rsidRPr="00EB5DBA" w:rsidRDefault="00506D72" w:rsidP="00B34834">
            <w:pPr>
              <w:keepNext/>
              <w:spacing w:line="240" w:lineRule="auto"/>
              <w:ind w:left="211"/>
            </w:pPr>
            <w:r w:rsidRPr="00EB5DBA">
              <w:t>Medium voltage power supply</w:t>
            </w:r>
          </w:p>
        </w:tc>
        <w:tc>
          <w:tcPr>
            <w:tcW w:w="3137" w:type="dxa"/>
            <w:tcBorders>
              <w:top w:val="single" w:sz="4" w:space="0" w:color="auto"/>
              <w:left w:val="nil"/>
              <w:bottom w:val="single" w:sz="4" w:space="0" w:color="auto"/>
              <w:right w:val="single" w:sz="4" w:space="0" w:color="auto"/>
            </w:tcBorders>
          </w:tcPr>
          <w:p w14:paraId="13633D8D" w14:textId="569F26B1" w:rsidR="00506D72" w:rsidRPr="00EB5DBA" w:rsidRDefault="00E00606" w:rsidP="00506D72">
            <w:pPr>
              <w:spacing w:line="240" w:lineRule="auto"/>
              <w:jc w:val="center"/>
            </w:pPr>
            <w:r w:rsidRPr="00EB5DBA">
              <w:t>22/6,3</w:t>
            </w:r>
            <w:r w:rsidR="00506D72" w:rsidRPr="00EB5DBA">
              <w:t xml:space="preserve"> kV AC</w:t>
            </w:r>
          </w:p>
        </w:tc>
      </w:tr>
      <w:tr w:rsidR="00506D72" w:rsidRPr="00EB5DBA" w14:paraId="26018E9A" w14:textId="77777777" w:rsidTr="00B34834">
        <w:trPr>
          <w:trHeight w:val="285"/>
        </w:trPr>
        <w:tc>
          <w:tcPr>
            <w:tcW w:w="1844" w:type="dxa"/>
            <w:tcBorders>
              <w:left w:val="single" w:sz="4" w:space="0" w:color="auto"/>
              <w:right w:val="single" w:sz="4" w:space="0" w:color="auto"/>
            </w:tcBorders>
            <w:shd w:val="clear" w:color="auto" w:fill="DEE8F0"/>
            <w:vAlign w:val="center"/>
          </w:tcPr>
          <w:p w14:paraId="68E6FA23" w14:textId="77777777" w:rsidR="00506D72" w:rsidRPr="00EB5DBA" w:rsidRDefault="00506D72" w:rsidP="00506D72">
            <w:pPr>
              <w:pStyle w:val="Zkladntext"/>
              <w:spacing w:after="240"/>
              <w:rPr>
                <w:b/>
                <w:sz w:val="16"/>
                <w:szCs w:val="16"/>
                <w:lang w:val="da-DK"/>
              </w:rPr>
            </w:pPr>
          </w:p>
        </w:tc>
        <w:tc>
          <w:tcPr>
            <w:tcW w:w="4677" w:type="dxa"/>
            <w:tcBorders>
              <w:top w:val="single" w:sz="4" w:space="0" w:color="auto"/>
              <w:left w:val="nil"/>
              <w:bottom w:val="single" w:sz="4" w:space="0" w:color="auto"/>
              <w:right w:val="single" w:sz="4" w:space="0" w:color="auto"/>
            </w:tcBorders>
          </w:tcPr>
          <w:p w14:paraId="0017072E" w14:textId="1F5EC307" w:rsidR="00506D72" w:rsidRPr="00EB5DBA" w:rsidRDefault="00506D72" w:rsidP="00B34834">
            <w:pPr>
              <w:keepNext/>
              <w:spacing w:line="240" w:lineRule="auto"/>
              <w:ind w:left="211"/>
            </w:pPr>
            <w:r w:rsidRPr="00EB5DBA">
              <w:t>Low voltage power supply</w:t>
            </w:r>
          </w:p>
        </w:tc>
        <w:tc>
          <w:tcPr>
            <w:tcW w:w="3137" w:type="dxa"/>
            <w:tcBorders>
              <w:top w:val="single" w:sz="4" w:space="0" w:color="auto"/>
              <w:left w:val="nil"/>
              <w:bottom w:val="single" w:sz="4" w:space="0" w:color="auto"/>
              <w:right w:val="single" w:sz="4" w:space="0" w:color="auto"/>
            </w:tcBorders>
          </w:tcPr>
          <w:p w14:paraId="0E7B29DC" w14:textId="05610E85" w:rsidR="00506D72" w:rsidRPr="00EB5DBA" w:rsidRDefault="00506D72" w:rsidP="00506D72">
            <w:pPr>
              <w:spacing w:line="240" w:lineRule="auto"/>
              <w:jc w:val="center"/>
            </w:pPr>
            <w:r w:rsidRPr="00EB5DBA">
              <w:t>400/230 V AC</w:t>
            </w:r>
            <w:r w:rsidR="00213B09">
              <w:t xml:space="preserve"> alternatively another</w:t>
            </w:r>
          </w:p>
        </w:tc>
      </w:tr>
      <w:tr w:rsidR="00E00606" w:rsidRPr="00EB5DBA" w14:paraId="402CB01A" w14:textId="77777777" w:rsidTr="00B34834">
        <w:trPr>
          <w:trHeight w:val="285"/>
        </w:trPr>
        <w:tc>
          <w:tcPr>
            <w:tcW w:w="1844" w:type="dxa"/>
            <w:tcBorders>
              <w:left w:val="single" w:sz="4" w:space="0" w:color="auto"/>
              <w:right w:val="single" w:sz="4" w:space="0" w:color="auto"/>
            </w:tcBorders>
            <w:shd w:val="clear" w:color="auto" w:fill="DEE8F0"/>
            <w:vAlign w:val="center"/>
          </w:tcPr>
          <w:p w14:paraId="099E1CA9" w14:textId="77777777" w:rsidR="00E00606" w:rsidRPr="00EB5DBA" w:rsidRDefault="00E00606" w:rsidP="00E00606">
            <w:pPr>
              <w:pStyle w:val="Zkladntext"/>
              <w:spacing w:after="240"/>
              <w:rPr>
                <w:b/>
                <w:sz w:val="16"/>
                <w:szCs w:val="16"/>
                <w:lang w:val="da-DK"/>
              </w:rPr>
            </w:pPr>
          </w:p>
        </w:tc>
        <w:tc>
          <w:tcPr>
            <w:tcW w:w="4677" w:type="dxa"/>
            <w:tcBorders>
              <w:top w:val="single" w:sz="4" w:space="0" w:color="auto"/>
              <w:left w:val="nil"/>
              <w:bottom w:val="single" w:sz="4" w:space="0" w:color="auto"/>
              <w:right w:val="single" w:sz="4" w:space="0" w:color="auto"/>
            </w:tcBorders>
          </w:tcPr>
          <w:p w14:paraId="11BE2F5A" w14:textId="0D6072B3" w:rsidR="00E00606" w:rsidRPr="00EB5DBA" w:rsidRDefault="00E00606" w:rsidP="00B34834">
            <w:pPr>
              <w:keepNext/>
              <w:spacing w:line="240" w:lineRule="auto"/>
              <w:ind w:left="211"/>
            </w:pPr>
            <w:r w:rsidRPr="00EB5DBA">
              <w:t>Safe Supply (UPS)</w:t>
            </w:r>
          </w:p>
        </w:tc>
        <w:tc>
          <w:tcPr>
            <w:tcW w:w="3137" w:type="dxa"/>
            <w:tcBorders>
              <w:top w:val="single" w:sz="4" w:space="0" w:color="auto"/>
              <w:left w:val="nil"/>
              <w:bottom w:val="single" w:sz="4" w:space="0" w:color="auto"/>
              <w:right w:val="single" w:sz="4" w:space="0" w:color="auto"/>
            </w:tcBorders>
          </w:tcPr>
          <w:p w14:paraId="567099FF" w14:textId="7F92DEEA" w:rsidR="00E00606" w:rsidRDefault="00E00606" w:rsidP="00E00606">
            <w:pPr>
              <w:spacing w:line="240" w:lineRule="auto"/>
              <w:jc w:val="center"/>
            </w:pPr>
            <w:r w:rsidRPr="00EB5DBA">
              <w:t xml:space="preserve">2 UPS units for safe power </w:t>
            </w:r>
          </w:p>
          <w:p w14:paraId="482B4CC3" w14:textId="3D267E2A" w:rsidR="005575E7" w:rsidRPr="00EB5DBA" w:rsidRDefault="005575E7" w:rsidP="00E00606">
            <w:pPr>
              <w:spacing w:line="240" w:lineRule="auto"/>
              <w:jc w:val="center"/>
            </w:pPr>
            <w:r w:rsidRPr="00EB5DBA">
              <w:t>400/230 V AC</w:t>
            </w:r>
          </w:p>
        </w:tc>
      </w:tr>
      <w:tr w:rsidR="00E00606" w:rsidRPr="00EB5DBA" w14:paraId="2C09AA7F" w14:textId="77777777" w:rsidTr="00B34834">
        <w:trPr>
          <w:trHeight w:val="285"/>
        </w:trPr>
        <w:tc>
          <w:tcPr>
            <w:tcW w:w="1844" w:type="dxa"/>
            <w:tcBorders>
              <w:left w:val="single" w:sz="4" w:space="0" w:color="auto"/>
              <w:right w:val="single" w:sz="4" w:space="0" w:color="auto"/>
            </w:tcBorders>
            <w:shd w:val="clear" w:color="auto" w:fill="DEE8F0"/>
            <w:vAlign w:val="center"/>
          </w:tcPr>
          <w:p w14:paraId="2334D540" w14:textId="77777777" w:rsidR="00E00606" w:rsidRPr="00EB5DBA" w:rsidRDefault="00E00606" w:rsidP="00E00606">
            <w:pPr>
              <w:pStyle w:val="Zkladntext"/>
              <w:spacing w:after="240"/>
              <w:rPr>
                <w:b/>
                <w:sz w:val="16"/>
                <w:szCs w:val="16"/>
                <w:lang w:val="en-US"/>
              </w:rPr>
            </w:pPr>
          </w:p>
        </w:tc>
        <w:tc>
          <w:tcPr>
            <w:tcW w:w="4677" w:type="dxa"/>
            <w:tcBorders>
              <w:top w:val="single" w:sz="4" w:space="0" w:color="auto"/>
              <w:left w:val="nil"/>
              <w:bottom w:val="single" w:sz="4" w:space="0" w:color="auto"/>
              <w:right w:val="single" w:sz="4" w:space="0" w:color="auto"/>
            </w:tcBorders>
          </w:tcPr>
          <w:p w14:paraId="3CE5CD98" w14:textId="1A180CF8" w:rsidR="00E00606" w:rsidRPr="00EB5DBA" w:rsidRDefault="00E00606" w:rsidP="00B34834">
            <w:pPr>
              <w:keepNext/>
              <w:spacing w:line="240" w:lineRule="auto"/>
              <w:ind w:left="211"/>
            </w:pPr>
            <w:r w:rsidRPr="00EB5DBA">
              <w:t xml:space="preserve">Emergency power supply </w:t>
            </w:r>
          </w:p>
        </w:tc>
        <w:tc>
          <w:tcPr>
            <w:tcW w:w="3137" w:type="dxa"/>
            <w:tcBorders>
              <w:top w:val="single" w:sz="4" w:space="0" w:color="auto"/>
              <w:left w:val="nil"/>
              <w:bottom w:val="single" w:sz="4" w:space="0" w:color="auto"/>
              <w:right w:val="single" w:sz="4" w:space="0" w:color="auto"/>
            </w:tcBorders>
          </w:tcPr>
          <w:p w14:paraId="570D15C9" w14:textId="1FA2D373" w:rsidR="00E00606" w:rsidRPr="00EB5DBA" w:rsidRDefault="00E00606" w:rsidP="00E00606">
            <w:pPr>
              <w:spacing w:line="240" w:lineRule="auto"/>
              <w:jc w:val="center"/>
            </w:pPr>
            <w:r w:rsidRPr="00EB5DBA">
              <w:t>400/230 V AC</w:t>
            </w:r>
          </w:p>
        </w:tc>
      </w:tr>
      <w:tr w:rsidR="00E00606" w:rsidRPr="00EB5DBA" w14:paraId="58598FA5" w14:textId="77777777" w:rsidTr="00B34834">
        <w:trPr>
          <w:trHeight w:val="285"/>
        </w:trPr>
        <w:tc>
          <w:tcPr>
            <w:tcW w:w="1844" w:type="dxa"/>
            <w:tcBorders>
              <w:left w:val="single" w:sz="4" w:space="0" w:color="auto"/>
              <w:right w:val="single" w:sz="4" w:space="0" w:color="auto"/>
            </w:tcBorders>
            <w:shd w:val="clear" w:color="auto" w:fill="DEE8F0"/>
            <w:vAlign w:val="center"/>
          </w:tcPr>
          <w:p w14:paraId="666F920A" w14:textId="77777777" w:rsidR="00E00606" w:rsidRPr="00EB5DBA" w:rsidRDefault="00E00606" w:rsidP="00E00606">
            <w:pPr>
              <w:pStyle w:val="Zkladntext"/>
              <w:spacing w:after="240"/>
              <w:rPr>
                <w:b/>
                <w:sz w:val="16"/>
                <w:szCs w:val="16"/>
                <w:lang w:val="da-DK"/>
              </w:rPr>
            </w:pPr>
          </w:p>
        </w:tc>
        <w:tc>
          <w:tcPr>
            <w:tcW w:w="4677" w:type="dxa"/>
            <w:tcBorders>
              <w:top w:val="single" w:sz="4" w:space="0" w:color="auto"/>
              <w:left w:val="nil"/>
              <w:bottom w:val="single" w:sz="4" w:space="0" w:color="auto"/>
              <w:right w:val="single" w:sz="4" w:space="0" w:color="auto"/>
            </w:tcBorders>
          </w:tcPr>
          <w:p w14:paraId="614267BE" w14:textId="1504E521" w:rsidR="00E00606" w:rsidRPr="00EB5DBA" w:rsidRDefault="00E00606" w:rsidP="00B34834">
            <w:pPr>
              <w:keepNext/>
              <w:spacing w:line="240" w:lineRule="auto"/>
              <w:ind w:left="211"/>
            </w:pPr>
            <w:r w:rsidRPr="00EB5DBA">
              <w:t xml:space="preserve">Control Voltage </w:t>
            </w:r>
          </w:p>
        </w:tc>
        <w:tc>
          <w:tcPr>
            <w:tcW w:w="3137" w:type="dxa"/>
            <w:tcBorders>
              <w:top w:val="single" w:sz="4" w:space="0" w:color="auto"/>
              <w:left w:val="nil"/>
              <w:bottom w:val="single" w:sz="4" w:space="0" w:color="auto"/>
              <w:right w:val="single" w:sz="4" w:space="0" w:color="auto"/>
            </w:tcBorders>
          </w:tcPr>
          <w:p w14:paraId="4B92C342" w14:textId="62009A2C" w:rsidR="00E00606" w:rsidRPr="00EB5DBA" w:rsidRDefault="00B1050B" w:rsidP="00E00606">
            <w:pPr>
              <w:spacing w:line="240" w:lineRule="auto"/>
              <w:jc w:val="center"/>
            </w:pPr>
            <w:proofErr w:type="spellStart"/>
            <w:r w:rsidRPr="00EB5DBA">
              <w:t>230V</w:t>
            </w:r>
            <w:proofErr w:type="spellEnd"/>
            <w:r w:rsidRPr="00EB5DBA">
              <w:t xml:space="preserve"> AC </w:t>
            </w:r>
            <w:r w:rsidR="00A1328E" w:rsidRPr="00EB5DBA">
              <w:t>/220 V DC</w:t>
            </w:r>
            <w:r w:rsidRPr="00EB5DBA">
              <w:t>/</w:t>
            </w:r>
            <w:proofErr w:type="spellStart"/>
            <w:r w:rsidRPr="00EB5DBA">
              <w:t>24V</w:t>
            </w:r>
            <w:proofErr w:type="spellEnd"/>
            <w:r w:rsidRPr="00EB5DBA">
              <w:t xml:space="preserve"> DC</w:t>
            </w:r>
          </w:p>
        </w:tc>
      </w:tr>
      <w:tr w:rsidR="00E00606" w:rsidRPr="00EB5DBA" w14:paraId="289DF837" w14:textId="77777777" w:rsidTr="00B34834">
        <w:trPr>
          <w:trHeight w:val="285"/>
        </w:trPr>
        <w:tc>
          <w:tcPr>
            <w:tcW w:w="1844" w:type="dxa"/>
            <w:tcBorders>
              <w:left w:val="single" w:sz="4" w:space="0" w:color="auto"/>
              <w:bottom w:val="single" w:sz="4" w:space="0" w:color="auto"/>
              <w:right w:val="single" w:sz="4" w:space="0" w:color="auto"/>
            </w:tcBorders>
            <w:shd w:val="clear" w:color="auto" w:fill="DEE8F0"/>
            <w:vAlign w:val="center"/>
          </w:tcPr>
          <w:p w14:paraId="06D04FAA" w14:textId="77777777" w:rsidR="00E00606" w:rsidRPr="00EB5DBA" w:rsidRDefault="00E00606" w:rsidP="00E00606">
            <w:pPr>
              <w:pStyle w:val="Zkladntext"/>
              <w:spacing w:after="240"/>
              <w:rPr>
                <w:b/>
                <w:sz w:val="16"/>
                <w:szCs w:val="16"/>
                <w:lang w:val="en-US"/>
              </w:rPr>
            </w:pPr>
          </w:p>
        </w:tc>
        <w:tc>
          <w:tcPr>
            <w:tcW w:w="4677" w:type="dxa"/>
            <w:tcBorders>
              <w:top w:val="single" w:sz="4" w:space="0" w:color="auto"/>
              <w:left w:val="nil"/>
              <w:bottom w:val="single" w:sz="4" w:space="0" w:color="auto"/>
              <w:right w:val="single" w:sz="4" w:space="0" w:color="auto"/>
            </w:tcBorders>
          </w:tcPr>
          <w:p w14:paraId="008CF345" w14:textId="77D6D051" w:rsidR="00E00606" w:rsidRPr="00EB5DBA" w:rsidRDefault="00E00606" w:rsidP="00B34834">
            <w:pPr>
              <w:keepNext/>
              <w:spacing w:line="240" w:lineRule="auto"/>
              <w:ind w:left="211"/>
            </w:pPr>
            <w:r w:rsidRPr="00EB5DBA">
              <w:t xml:space="preserve">CMS Control Voltage </w:t>
            </w:r>
          </w:p>
        </w:tc>
        <w:tc>
          <w:tcPr>
            <w:tcW w:w="3137" w:type="dxa"/>
            <w:tcBorders>
              <w:top w:val="single" w:sz="4" w:space="0" w:color="auto"/>
              <w:left w:val="nil"/>
              <w:bottom w:val="single" w:sz="4" w:space="0" w:color="auto"/>
              <w:right w:val="single" w:sz="4" w:space="0" w:color="auto"/>
            </w:tcBorders>
          </w:tcPr>
          <w:p w14:paraId="3A5D4E9F" w14:textId="579DF132" w:rsidR="00E00606" w:rsidRPr="00EB5DBA" w:rsidRDefault="00E00606" w:rsidP="00042891">
            <w:pPr>
              <w:spacing w:line="240" w:lineRule="auto"/>
              <w:jc w:val="center"/>
            </w:pPr>
            <w:r w:rsidRPr="00EB5DBA">
              <w:t>24 DC</w:t>
            </w:r>
          </w:p>
        </w:tc>
      </w:tr>
    </w:tbl>
    <w:p w14:paraId="3144FF6C" w14:textId="77777777" w:rsidR="00A5644A" w:rsidRPr="00EB5DBA" w:rsidRDefault="00A5644A" w:rsidP="00A5644A"/>
    <w:p w14:paraId="3F07A70E" w14:textId="77777777" w:rsidR="00A5644A" w:rsidRPr="00EB5DBA" w:rsidRDefault="00A5644A" w:rsidP="00A5644A">
      <w:pPr>
        <w:spacing w:line="240" w:lineRule="auto"/>
        <w:rPr>
          <w:rFonts w:cs="Arial"/>
          <w:b/>
          <w:bCs/>
          <w:caps/>
          <w:color w:val="009DE0"/>
          <w:sz w:val="28"/>
          <w:szCs w:val="32"/>
        </w:rPr>
      </w:pPr>
      <w:bookmarkStart w:id="72" w:name="_Toc279071783"/>
      <w:r w:rsidRPr="00EB5DBA">
        <w:br w:type="page"/>
      </w:r>
    </w:p>
    <w:p w14:paraId="23A08F3E" w14:textId="77777777" w:rsidR="00A5644A" w:rsidRPr="00EB5DBA" w:rsidRDefault="00A5644A" w:rsidP="00192F0F">
      <w:pPr>
        <w:pStyle w:val="Nadpis1"/>
        <w:keepLines w:val="0"/>
        <w:pageBreakBefore w:val="0"/>
        <w:numPr>
          <w:ilvl w:val="0"/>
          <w:numId w:val="17"/>
        </w:numPr>
        <w:suppressAutoHyphens w:val="0"/>
        <w:spacing w:after="230"/>
        <w:ind w:hanging="851"/>
        <w:contextualSpacing w:val="0"/>
        <w:rPr>
          <w:lang w:val="en-US"/>
        </w:rPr>
      </w:pPr>
      <w:bookmarkStart w:id="73" w:name="_Toc376874934"/>
      <w:bookmarkStart w:id="74" w:name="_Toc170671962"/>
      <w:r w:rsidRPr="00EB5DBA">
        <w:rPr>
          <w:lang w:val="en-US"/>
        </w:rPr>
        <w:lastRenderedPageBreak/>
        <w:t>Process and design data, Incinerator/boiler</w:t>
      </w:r>
      <w:bookmarkEnd w:id="72"/>
      <w:bookmarkEnd w:id="73"/>
      <w:bookmarkEnd w:id="74"/>
    </w:p>
    <w:tbl>
      <w:tblPr>
        <w:tblW w:w="9565" w:type="dxa"/>
        <w:tblInd w:w="-72" w:type="dxa"/>
        <w:tblLayout w:type="fixed"/>
        <w:tblCellMar>
          <w:left w:w="70" w:type="dxa"/>
          <w:right w:w="70" w:type="dxa"/>
        </w:tblCellMar>
        <w:tblLook w:val="0000" w:firstRow="0" w:lastRow="0" w:firstColumn="0" w:lastColumn="0" w:noHBand="0" w:noVBand="0"/>
      </w:tblPr>
      <w:tblGrid>
        <w:gridCol w:w="1907"/>
        <w:gridCol w:w="4394"/>
        <w:gridCol w:w="3264"/>
      </w:tblGrid>
      <w:tr w:rsidR="00A5644A" w:rsidRPr="00EB5DBA" w14:paraId="62D2FBC0" w14:textId="77777777" w:rsidTr="00B34834">
        <w:trPr>
          <w:trHeight w:val="528"/>
          <w:tblHeader/>
        </w:trPr>
        <w:tc>
          <w:tcPr>
            <w:tcW w:w="9565" w:type="dxa"/>
            <w:gridSpan w:val="3"/>
            <w:tcBorders>
              <w:top w:val="single" w:sz="4" w:space="0" w:color="auto"/>
              <w:left w:val="single" w:sz="4" w:space="0" w:color="auto"/>
              <w:bottom w:val="single" w:sz="4" w:space="0" w:color="auto"/>
              <w:right w:val="single" w:sz="4" w:space="0" w:color="auto"/>
            </w:tcBorders>
            <w:shd w:val="clear" w:color="auto" w:fill="BAD2E0"/>
          </w:tcPr>
          <w:p w14:paraId="61A3F81E" w14:textId="77777777" w:rsidR="00A5644A" w:rsidRPr="00EB5DBA" w:rsidRDefault="00A5644A" w:rsidP="00BE08F6">
            <w:pPr>
              <w:spacing w:line="240" w:lineRule="auto"/>
              <w:jc w:val="center"/>
              <w:rPr>
                <w:b/>
                <w:bCs/>
              </w:rPr>
            </w:pPr>
          </w:p>
          <w:p w14:paraId="6A727262" w14:textId="77777777" w:rsidR="00A5644A" w:rsidRPr="00EB5DBA" w:rsidRDefault="00A5644A" w:rsidP="00BE08F6">
            <w:pPr>
              <w:spacing w:line="240" w:lineRule="auto"/>
              <w:jc w:val="center"/>
              <w:rPr>
                <w:b/>
                <w:bCs/>
                <w:sz w:val="20"/>
                <w:szCs w:val="20"/>
              </w:rPr>
            </w:pPr>
            <w:r w:rsidRPr="00EB5DBA">
              <w:rPr>
                <w:b/>
                <w:bCs/>
                <w:sz w:val="20"/>
                <w:szCs w:val="20"/>
              </w:rPr>
              <w:t>Table for Process and Design Data, Incinerator/boiler</w:t>
            </w:r>
          </w:p>
          <w:p w14:paraId="439B117D" w14:textId="613ADEB5" w:rsidR="00A5644A" w:rsidRPr="00EB5DBA" w:rsidRDefault="00A5644A" w:rsidP="00BE08F6">
            <w:pPr>
              <w:spacing w:line="240" w:lineRule="auto"/>
              <w:jc w:val="center"/>
              <w:rPr>
                <w:b/>
                <w:bCs/>
                <w:sz w:val="20"/>
                <w:szCs w:val="20"/>
              </w:rPr>
            </w:pPr>
            <w:r w:rsidRPr="00EB5DBA">
              <w:rPr>
                <w:b/>
                <w:bCs/>
                <w:sz w:val="20"/>
                <w:szCs w:val="20"/>
              </w:rPr>
              <w:br/>
              <w:t>Appendix A1</w:t>
            </w:r>
            <w:r w:rsidR="000A6EAF" w:rsidRPr="00EB5DBA">
              <w:rPr>
                <w:b/>
                <w:bCs/>
                <w:sz w:val="20"/>
                <w:szCs w:val="20"/>
              </w:rPr>
              <w:t>3</w:t>
            </w:r>
          </w:p>
          <w:p w14:paraId="2EFAB3DD" w14:textId="77777777" w:rsidR="00A5644A" w:rsidRPr="00EB5DBA" w:rsidRDefault="00A5644A" w:rsidP="00BE08F6">
            <w:pPr>
              <w:spacing w:line="240" w:lineRule="auto"/>
              <w:jc w:val="center"/>
              <w:rPr>
                <w:b/>
                <w:bCs/>
              </w:rPr>
            </w:pPr>
          </w:p>
        </w:tc>
      </w:tr>
      <w:tr w:rsidR="00A5644A" w:rsidRPr="00EB5DBA" w14:paraId="7CF69C37" w14:textId="77777777" w:rsidTr="00B34834">
        <w:trPr>
          <w:trHeight w:val="356"/>
          <w:tblHeader/>
        </w:trPr>
        <w:tc>
          <w:tcPr>
            <w:tcW w:w="1907" w:type="dxa"/>
            <w:tcBorders>
              <w:top w:val="single" w:sz="4" w:space="0" w:color="auto"/>
              <w:left w:val="single" w:sz="4" w:space="0" w:color="auto"/>
              <w:bottom w:val="single" w:sz="4" w:space="0" w:color="auto"/>
              <w:right w:val="nil"/>
            </w:tcBorders>
            <w:shd w:val="clear" w:color="auto" w:fill="BAD2E0"/>
          </w:tcPr>
          <w:p w14:paraId="5310E61E" w14:textId="77777777" w:rsidR="00A5644A" w:rsidRPr="00EB5DBA" w:rsidRDefault="00A5644A" w:rsidP="00BE08F6">
            <w:pPr>
              <w:spacing w:line="240" w:lineRule="auto"/>
              <w:rPr>
                <w:b/>
                <w:bCs/>
              </w:rPr>
            </w:pPr>
            <w:r w:rsidRPr="00EB5DBA">
              <w:rPr>
                <w:b/>
                <w:bCs/>
              </w:rPr>
              <w:t>Reference</w:t>
            </w:r>
          </w:p>
        </w:tc>
        <w:tc>
          <w:tcPr>
            <w:tcW w:w="4394" w:type="dxa"/>
            <w:tcBorders>
              <w:top w:val="single" w:sz="4" w:space="0" w:color="auto"/>
              <w:left w:val="single" w:sz="4" w:space="0" w:color="auto"/>
              <w:bottom w:val="single" w:sz="4" w:space="0" w:color="auto"/>
              <w:right w:val="single" w:sz="4" w:space="0" w:color="auto"/>
            </w:tcBorders>
            <w:shd w:val="clear" w:color="auto" w:fill="BAD2E0"/>
          </w:tcPr>
          <w:p w14:paraId="4A58DFEB" w14:textId="7D6CB4FD" w:rsidR="00A5644A" w:rsidRPr="00EB5DBA" w:rsidRDefault="00783389" w:rsidP="00BE08F6">
            <w:pPr>
              <w:spacing w:line="240" w:lineRule="auto"/>
              <w:rPr>
                <w:b/>
                <w:bCs/>
              </w:rPr>
            </w:pPr>
            <w:r>
              <w:rPr>
                <w:b/>
                <w:bCs/>
              </w:rPr>
              <w:t>Line</w:t>
            </w:r>
            <w:r w:rsidR="00A5644A" w:rsidRPr="00EB5DBA">
              <w:rPr>
                <w:b/>
                <w:bCs/>
              </w:rPr>
              <w:t xml:space="preserve"> Component / Parameter</w:t>
            </w:r>
          </w:p>
        </w:tc>
        <w:tc>
          <w:tcPr>
            <w:tcW w:w="3264" w:type="dxa"/>
            <w:tcBorders>
              <w:top w:val="single" w:sz="4" w:space="0" w:color="auto"/>
              <w:left w:val="nil"/>
              <w:bottom w:val="single" w:sz="4" w:space="0" w:color="auto"/>
              <w:right w:val="single" w:sz="4" w:space="0" w:color="auto"/>
            </w:tcBorders>
            <w:shd w:val="clear" w:color="auto" w:fill="BAD2E0"/>
          </w:tcPr>
          <w:p w14:paraId="4E931E1A" w14:textId="77777777" w:rsidR="00A5644A" w:rsidRPr="00EB5DBA" w:rsidRDefault="00A5644A" w:rsidP="00BE08F6">
            <w:pPr>
              <w:spacing w:line="240" w:lineRule="auto"/>
              <w:jc w:val="center"/>
              <w:rPr>
                <w:b/>
                <w:bCs/>
              </w:rPr>
            </w:pPr>
            <w:r w:rsidRPr="00EB5DBA">
              <w:rPr>
                <w:b/>
                <w:bCs/>
              </w:rPr>
              <w:t>Value / Description</w:t>
            </w:r>
          </w:p>
        </w:tc>
      </w:tr>
      <w:tr w:rsidR="00A5644A" w:rsidRPr="00EB5DBA" w14:paraId="54123C89" w14:textId="77777777" w:rsidTr="00C004EF">
        <w:trPr>
          <w:trHeight w:val="469"/>
        </w:trPr>
        <w:tc>
          <w:tcPr>
            <w:tcW w:w="1907" w:type="dxa"/>
            <w:tcBorders>
              <w:top w:val="single" w:sz="4" w:space="0" w:color="auto"/>
              <w:left w:val="single" w:sz="4" w:space="0" w:color="auto"/>
              <w:bottom w:val="single" w:sz="4" w:space="0" w:color="auto"/>
              <w:right w:val="single" w:sz="4" w:space="0" w:color="auto"/>
            </w:tcBorders>
            <w:shd w:val="clear" w:color="auto" w:fill="DEE8F0"/>
            <w:vAlign w:val="center"/>
          </w:tcPr>
          <w:p w14:paraId="1BD3E2D8" w14:textId="77777777" w:rsidR="00A5644A" w:rsidRPr="00EB5DBA" w:rsidRDefault="00A5644A" w:rsidP="00BE08F6">
            <w:pPr>
              <w:spacing w:line="240" w:lineRule="auto"/>
              <w:jc w:val="center"/>
              <w:rPr>
                <w:b/>
                <w:bCs/>
                <w:sz w:val="24"/>
              </w:rPr>
            </w:pPr>
            <w:r w:rsidRPr="00EB5DBA">
              <w:rPr>
                <w:b/>
                <w:bCs/>
                <w:sz w:val="24"/>
              </w:rPr>
              <w:t>Appendix A2</w:t>
            </w:r>
          </w:p>
        </w:tc>
        <w:tc>
          <w:tcPr>
            <w:tcW w:w="4394" w:type="dxa"/>
            <w:tcBorders>
              <w:top w:val="single" w:sz="4" w:space="0" w:color="auto"/>
              <w:left w:val="single" w:sz="4" w:space="0" w:color="auto"/>
              <w:bottom w:val="single" w:sz="4" w:space="0" w:color="auto"/>
            </w:tcBorders>
            <w:shd w:val="clear" w:color="auto" w:fill="DEE8F0"/>
            <w:vAlign w:val="center"/>
          </w:tcPr>
          <w:p w14:paraId="2AB22B7F" w14:textId="3FC97510" w:rsidR="00972840" w:rsidRPr="00EB5DBA" w:rsidRDefault="00A5644A" w:rsidP="00161C9D">
            <w:pPr>
              <w:spacing w:line="240" w:lineRule="auto"/>
              <w:rPr>
                <w:b/>
                <w:bCs/>
                <w:sz w:val="24"/>
              </w:rPr>
            </w:pPr>
            <w:r w:rsidRPr="00EB5DBA">
              <w:rPr>
                <w:b/>
                <w:bCs/>
                <w:sz w:val="24"/>
              </w:rPr>
              <w:t>Incinerator / Boiler</w:t>
            </w:r>
          </w:p>
        </w:tc>
        <w:tc>
          <w:tcPr>
            <w:tcW w:w="3264" w:type="dxa"/>
            <w:tcBorders>
              <w:top w:val="single" w:sz="4" w:space="0" w:color="auto"/>
              <w:bottom w:val="single" w:sz="4" w:space="0" w:color="auto"/>
              <w:right w:val="single" w:sz="4" w:space="0" w:color="auto"/>
            </w:tcBorders>
            <w:shd w:val="clear" w:color="auto" w:fill="DEE8F0"/>
          </w:tcPr>
          <w:p w14:paraId="103B755D" w14:textId="77777777" w:rsidR="00A5644A" w:rsidRPr="00EB5DBA" w:rsidRDefault="00A5644A" w:rsidP="00BE08F6">
            <w:pPr>
              <w:spacing w:line="240" w:lineRule="auto"/>
              <w:jc w:val="center"/>
            </w:pPr>
          </w:p>
        </w:tc>
      </w:tr>
      <w:tr w:rsidR="00A5644A" w:rsidRPr="00EB5DBA" w14:paraId="652B71F3" w14:textId="77777777" w:rsidTr="00C004EF">
        <w:trPr>
          <w:trHeight w:val="425"/>
        </w:trPr>
        <w:tc>
          <w:tcPr>
            <w:tcW w:w="1907" w:type="dxa"/>
            <w:vMerge w:val="restart"/>
            <w:tcBorders>
              <w:top w:val="single" w:sz="4" w:space="0" w:color="auto"/>
              <w:left w:val="single" w:sz="4" w:space="0" w:color="auto"/>
              <w:bottom w:val="single" w:sz="4" w:space="0" w:color="auto"/>
              <w:right w:val="single" w:sz="4" w:space="0" w:color="auto"/>
            </w:tcBorders>
            <w:shd w:val="clear" w:color="auto" w:fill="DEE8F0"/>
          </w:tcPr>
          <w:p w14:paraId="5AA9461C" w14:textId="36CEB29B" w:rsidR="00A5644A" w:rsidRPr="00EB5DBA" w:rsidRDefault="00A5644A" w:rsidP="00BE08F6">
            <w:pPr>
              <w:pStyle w:val="Zkladntext"/>
              <w:spacing w:after="240"/>
              <w:rPr>
                <w:b/>
                <w:sz w:val="16"/>
                <w:szCs w:val="16"/>
              </w:rPr>
            </w:pPr>
            <w:r w:rsidRPr="00D651AF">
              <w:rPr>
                <w:b/>
              </w:rPr>
              <w:t>A2: sec. 2.1</w:t>
            </w:r>
          </w:p>
        </w:tc>
        <w:tc>
          <w:tcPr>
            <w:tcW w:w="4394" w:type="dxa"/>
            <w:tcBorders>
              <w:top w:val="single" w:sz="4" w:space="0" w:color="auto"/>
              <w:left w:val="single" w:sz="4" w:space="0" w:color="auto"/>
              <w:bottom w:val="single" w:sz="4" w:space="0" w:color="auto"/>
            </w:tcBorders>
            <w:shd w:val="clear" w:color="auto" w:fill="DEE8F0"/>
            <w:vAlign w:val="center"/>
          </w:tcPr>
          <w:p w14:paraId="2AF3810E" w14:textId="77777777" w:rsidR="00A5644A" w:rsidRPr="00EB5DBA" w:rsidRDefault="00A5644A">
            <w:pPr>
              <w:spacing w:line="240" w:lineRule="auto"/>
              <w:rPr>
                <w:b/>
                <w:bCs/>
              </w:rPr>
            </w:pPr>
            <w:r w:rsidRPr="00EB5DBA">
              <w:rPr>
                <w:b/>
                <w:bCs/>
              </w:rPr>
              <w:t>Feed Hopper</w:t>
            </w:r>
          </w:p>
        </w:tc>
        <w:tc>
          <w:tcPr>
            <w:tcW w:w="3264" w:type="dxa"/>
            <w:tcBorders>
              <w:top w:val="single" w:sz="4" w:space="0" w:color="auto"/>
              <w:bottom w:val="single" w:sz="4" w:space="0" w:color="auto"/>
              <w:right w:val="single" w:sz="4" w:space="0" w:color="auto"/>
            </w:tcBorders>
            <w:shd w:val="clear" w:color="auto" w:fill="DEE8F0"/>
          </w:tcPr>
          <w:p w14:paraId="5AAACA9B" w14:textId="77777777" w:rsidR="00A5644A" w:rsidRPr="00EB5DBA" w:rsidRDefault="00A5644A" w:rsidP="00BE08F6">
            <w:pPr>
              <w:spacing w:line="240" w:lineRule="auto"/>
              <w:jc w:val="center"/>
            </w:pPr>
          </w:p>
        </w:tc>
      </w:tr>
      <w:tr w:rsidR="00A5644A" w:rsidRPr="00EB5DBA" w14:paraId="29E9F10F" w14:textId="77777777" w:rsidTr="0010652C">
        <w:trPr>
          <w:trHeight w:val="900"/>
        </w:trPr>
        <w:tc>
          <w:tcPr>
            <w:tcW w:w="1907" w:type="dxa"/>
            <w:vMerge/>
            <w:tcBorders>
              <w:left w:val="single" w:sz="4" w:space="0" w:color="auto"/>
              <w:bottom w:val="single" w:sz="4" w:space="0" w:color="auto"/>
              <w:right w:val="single" w:sz="4" w:space="0" w:color="auto"/>
            </w:tcBorders>
            <w:vAlign w:val="center"/>
          </w:tcPr>
          <w:p w14:paraId="4EBF68B8" w14:textId="77777777" w:rsidR="00A5644A" w:rsidRPr="00EB5DBA" w:rsidRDefault="00A5644A" w:rsidP="00BE08F6">
            <w:pPr>
              <w:pStyle w:val="Zkladntext"/>
              <w:spacing w:after="240"/>
              <w:rPr>
                <w:b/>
                <w:sz w:val="16"/>
                <w:szCs w:val="16"/>
              </w:rPr>
            </w:pPr>
          </w:p>
        </w:tc>
        <w:tc>
          <w:tcPr>
            <w:tcW w:w="4394" w:type="dxa"/>
            <w:tcBorders>
              <w:top w:val="single" w:sz="4" w:space="0" w:color="auto"/>
              <w:left w:val="single" w:sz="4" w:space="0" w:color="auto"/>
              <w:bottom w:val="single" w:sz="4" w:space="0" w:color="auto"/>
              <w:right w:val="single" w:sz="4" w:space="0" w:color="auto"/>
            </w:tcBorders>
          </w:tcPr>
          <w:p w14:paraId="202134D6" w14:textId="77777777" w:rsidR="00A5644A" w:rsidRPr="00EB5DBA" w:rsidRDefault="00A5644A" w:rsidP="00BE08F6">
            <w:pPr>
              <w:spacing w:line="240" w:lineRule="auto"/>
              <w:ind w:firstLineChars="100" w:firstLine="180"/>
            </w:pPr>
            <w:r w:rsidRPr="00EB5DBA">
              <w:t>Hopper opening area</w:t>
            </w:r>
          </w:p>
        </w:tc>
        <w:tc>
          <w:tcPr>
            <w:tcW w:w="3264" w:type="dxa"/>
            <w:tcBorders>
              <w:top w:val="single" w:sz="4" w:space="0" w:color="auto"/>
              <w:left w:val="nil"/>
              <w:bottom w:val="single" w:sz="4" w:space="0" w:color="auto"/>
              <w:right w:val="single" w:sz="4" w:space="0" w:color="auto"/>
            </w:tcBorders>
          </w:tcPr>
          <w:p w14:paraId="1EBF10FB" w14:textId="472EBEDD" w:rsidR="00111BDE" w:rsidRPr="00EB5DBA" w:rsidRDefault="00111BDE" w:rsidP="00111BDE">
            <w:pPr>
              <w:spacing w:line="240" w:lineRule="auto"/>
              <w:rPr>
                <w:lang w:val="en-US"/>
              </w:rPr>
            </w:pPr>
            <w:r w:rsidRPr="00EB5DBA">
              <w:rPr>
                <w:lang w:val="en-US"/>
              </w:rPr>
              <w:t>The length of the slant opening of the hopper shall minimum be equivalent to the width of the waste grab in open position. The grab may thus not drop waste directly into the chute but shall drop all waste onto the slanted part without spillage.</w:t>
            </w:r>
          </w:p>
          <w:p w14:paraId="3631524F" w14:textId="77777777" w:rsidR="00111BDE" w:rsidRPr="00EB5DBA" w:rsidRDefault="00111BDE" w:rsidP="00B34834">
            <w:pPr>
              <w:spacing w:line="240" w:lineRule="auto"/>
            </w:pPr>
          </w:p>
          <w:p w14:paraId="22FB29BA" w14:textId="052BD097" w:rsidR="00111BDE" w:rsidRPr="00EB5DBA" w:rsidRDefault="00111BDE" w:rsidP="00111BDE">
            <w:pPr>
              <w:rPr>
                <w:lang w:val="en-US"/>
              </w:rPr>
            </w:pPr>
            <w:r w:rsidRPr="00EB5DBA">
              <w:rPr>
                <w:lang w:val="en-US"/>
              </w:rPr>
              <w:t>Minimum three sides of the hopper shall have angled sides.</w:t>
            </w:r>
          </w:p>
          <w:p w14:paraId="7CEDD903" w14:textId="77777777" w:rsidR="00111BDE" w:rsidRPr="00EB5DBA" w:rsidRDefault="00111BDE" w:rsidP="00B34834">
            <w:pPr>
              <w:rPr>
                <w:lang w:val="en-US"/>
              </w:rPr>
            </w:pPr>
          </w:p>
          <w:p w14:paraId="187C956C" w14:textId="79593CE7" w:rsidR="00111BDE" w:rsidRPr="00EB5DBA" w:rsidRDefault="00111BDE" w:rsidP="00B34834">
            <w:pPr>
              <w:spacing w:after="160" w:line="259" w:lineRule="auto"/>
              <w:rPr>
                <w:lang w:val="en-US"/>
              </w:rPr>
            </w:pPr>
            <w:r w:rsidRPr="00EB5DBA">
              <w:rPr>
                <w:lang w:val="en-US"/>
              </w:rPr>
              <w:t>The width of the hopper sh</w:t>
            </w:r>
            <w:r w:rsidR="00F061F9">
              <w:rPr>
                <w:lang w:val="en-US"/>
              </w:rPr>
              <w:t>ould</w:t>
            </w:r>
            <w:r w:rsidRPr="00EB5DBA">
              <w:rPr>
                <w:lang w:val="en-US"/>
              </w:rPr>
              <w:t xml:space="preserve"> be 2 meter wider</w:t>
            </w:r>
            <w:r w:rsidR="00F061F9">
              <w:rPr>
                <w:lang w:val="en-US"/>
              </w:rPr>
              <w:t xml:space="preserve"> (minimum 0.8 m)</w:t>
            </w:r>
            <w:r w:rsidRPr="00EB5DBA">
              <w:rPr>
                <w:lang w:val="en-US"/>
              </w:rPr>
              <w:t xml:space="preserve"> than the width of the grate.</w:t>
            </w:r>
          </w:p>
          <w:p w14:paraId="34F4AEFD" w14:textId="1A28550D" w:rsidR="00111BDE" w:rsidRPr="00EB5DBA" w:rsidRDefault="00111BDE" w:rsidP="00B34834">
            <w:pPr>
              <w:spacing w:after="160" w:line="259" w:lineRule="auto"/>
            </w:pPr>
            <w:r w:rsidRPr="00EB5DBA">
              <w:rPr>
                <w:lang w:val="en-US"/>
              </w:rPr>
              <w:t xml:space="preserve">The front of the hopper shall have an angle of approximately </w:t>
            </w:r>
            <w:r w:rsidR="00F061F9">
              <w:rPr>
                <w:lang w:val="en-US"/>
              </w:rPr>
              <w:t>55-60</w:t>
            </w:r>
            <w:r w:rsidRPr="00EB5DBA">
              <w:rPr>
                <w:lang w:val="en-US"/>
              </w:rPr>
              <w:t xml:space="preserve"> degrees.</w:t>
            </w:r>
          </w:p>
        </w:tc>
      </w:tr>
      <w:tr w:rsidR="00A5644A" w:rsidRPr="00EB5DBA" w14:paraId="12F3DDA6" w14:textId="77777777" w:rsidTr="0010652C">
        <w:trPr>
          <w:trHeight w:val="225"/>
        </w:trPr>
        <w:tc>
          <w:tcPr>
            <w:tcW w:w="1907" w:type="dxa"/>
            <w:vMerge/>
            <w:tcBorders>
              <w:left w:val="single" w:sz="4" w:space="0" w:color="auto"/>
              <w:bottom w:val="single" w:sz="4" w:space="0" w:color="auto"/>
              <w:right w:val="single" w:sz="4" w:space="0" w:color="auto"/>
            </w:tcBorders>
            <w:vAlign w:val="center"/>
          </w:tcPr>
          <w:p w14:paraId="0ED19B6D" w14:textId="77777777" w:rsidR="00A5644A" w:rsidRPr="00EB5DBA" w:rsidRDefault="00A5644A" w:rsidP="00BE08F6">
            <w:pPr>
              <w:pStyle w:val="Zkladntext"/>
              <w:spacing w:after="240"/>
              <w:rPr>
                <w:b/>
                <w:sz w:val="16"/>
                <w:szCs w:val="16"/>
              </w:rPr>
            </w:pPr>
          </w:p>
        </w:tc>
        <w:tc>
          <w:tcPr>
            <w:tcW w:w="4394" w:type="dxa"/>
            <w:tcBorders>
              <w:top w:val="single" w:sz="4" w:space="0" w:color="auto"/>
              <w:left w:val="single" w:sz="4" w:space="0" w:color="auto"/>
              <w:bottom w:val="single" w:sz="4" w:space="0" w:color="auto"/>
              <w:right w:val="single" w:sz="4" w:space="0" w:color="auto"/>
            </w:tcBorders>
          </w:tcPr>
          <w:p w14:paraId="1A44694F" w14:textId="77777777" w:rsidR="00A5644A" w:rsidRPr="00EB5DBA" w:rsidRDefault="00A5644A" w:rsidP="00BE08F6">
            <w:pPr>
              <w:spacing w:line="240" w:lineRule="auto"/>
              <w:ind w:firstLineChars="100" w:firstLine="180"/>
            </w:pPr>
            <w:r w:rsidRPr="00EB5DBA">
              <w:t xml:space="preserve">Volume </w:t>
            </w:r>
          </w:p>
        </w:tc>
        <w:tc>
          <w:tcPr>
            <w:tcW w:w="3264" w:type="dxa"/>
            <w:tcBorders>
              <w:top w:val="single" w:sz="4" w:space="0" w:color="auto"/>
              <w:left w:val="nil"/>
              <w:bottom w:val="single" w:sz="4" w:space="0" w:color="auto"/>
              <w:right w:val="single" w:sz="4" w:space="0" w:color="auto"/>
            </w:tcBorders>
          </w:tcPr>
          <w:p w14:paraId="4D88C4D4" w14:textId="77777777" w:rsidR="00A5644A" w:rsidRPr="00EB5DBA" w:rsidRDefault="00A5644A" w:rsidP="00BE08F6">
            <w:pPr>
              <w:spacing w:line="240" w:lineRule="auto"/>
            </w:pPr>
            <w:r w:rsidRPr="00EB5DBA">
              <w:t>Min. 1 hour capacity</w:t>
            </w:r>
          </w:p>
        </w:tc>
      </w:tr>
      <w:tr w:rsidR="00A5644A" w:rsidRPr="00EB5DBA" w14:paraId="3E92B5A0" w14:textId="77777777" w:rsidTr="0010652C">
        <w:trPr>
          <w:trHeight w:val="225"/>
        </w:trPr>
        <w:tc>
          <w:tcPr>
            <w:tcW w:w="1907" w:type="dxa"/>
            <w:vMerge/>
            <w:tcBorders>
              <w:left w:val="single" w:sz="4" w:space="0" w:color="auto"/>
              <w:bottom w:val="single" w:sz="4" w:space="0" w:color="auto"/>
              <w:right w:val="single" w:sz="4" w:space="0" w:color="auto"/>
            </w:tcBorders>
            <w:vAlign w:val="center"/>
          </w:tcPr>
          <w:p w14:paraId="308ADA9C" w14:textId="77777777" w:rsidR="00A5644A" w:rsidRPr="00EB5DBA" w:rsidRDefault="00A5644A" w:rsidP="00BE08F6">
            <w:pPr>
              <w:pStyle w:val="Zkladntext"/>
              <w:spacing w:after="240"/>
              <w:rPr>
                <w:b/>
                <w:sz w:val="16"/>
                <w:szCs w:val="16"/>
              </w:rPr>
            </w:pPr>
          </w:p>
        </w:tc>
        <w:tc>
          <w:tcPr>
            <w:tcW w:w="4394" w:type="dxa"/>
            <w:tcBorders>
              <w:top w:val="single" w:sz="4" w:space="0" w:color="auto"/>
              <w:left w:val="single" w:sz="4" w:space="0" w:color="auto"/>
              <w:bottom w:val="single" w:sz="4" w:space="0" w:color="auto"/>
              <w:right w:val="single" w:sz="4" w:space="0" w:color="auto"/>
            </w:tcBorders>
          </w:tcPr>
          <w:p w14:paraId="59F15A14" w14:textId="77777777" w:rsidR="00A5644A" w:rsidRPr="00EB5DBA" w:rsidRDefault="00A5644A" w:rsidP="00BE08F6">
            <w:pPr>
              <w:spacing w:line="240" w:lineRule="auto"/>
              <w:ind w:firstLineChars="100" w:firstLine="180"/>
            </w:pPr>
            <w:r w:rsidRPr="00EB5DBA">
              <w:t>Material thickness, steel plates</w:t>
            </w:r>
          </w:p>
        </w:tc>
        <w:tc>
          <w:tcPr>
            <w:tcW w:w="3264" w:type="dxa"/>
            <w:tcBorders>
              <w:top w:val="single" w:sz="4" w:space="0" w:color="auto"/>
              <w:left w:val="nil"/>
              <w:bottom w:val="single" w:sz="4" w:space="0" w:color="auto"/>
              <w:right w:val="single" w:sz="4" w:space="0" w:color="auto"/>
            </w:tcBorders>
          </w:tcPr>
          <w:p w14:paraId="1B198F14" w14:textId="2CE25349" w:rsidR="00A5644A" w:rsidRPr="00EB5DBA" w:rsidRDefault="00A5644A" w:rsidP="00BE08F6">
            <w:pPr>
              <w:spacing w:line="240" w:lineRule="auto"/>
            </w:pPr>
            <w:r w:rsidRPr="00EB5DBA">
              <w:t xml:space="preserve">Min. </w:t>
            </w:r>
            <w:r w:rsidR="00F061F9">
              <w:t>8</w:t>
            </w:r>
            <w:r w:rsidRPr="00EB5DBA">
              <w:t xml:space="preserve"> mm</w:t>
            </w:r>
            <w:r w:rsidR="00F061F9">
              <w:t xml:space="preserve"> (preferably 12 mm)</w:t>
            </w:r>
            <w:r w:rsidRPr="00EB5DBA">
              <w:t>, depending on the structural reinforcement</w:t>
            </w:r>
          </w:p>
        </w:tc>
      </w:tr>
      <w:tr w:rsidR="00CD624B" w:rsidRPr="00EB5DBA" w14:paraId="4D0B7C20" w14:textId="77777777" w:rsidTr="0010652C">
        <w:trPr>
          <w:trHeight w:val="225"/>
        </w:trPr>
        <w:tc>
          <w:tcPr>
            <w:tcW w:w="1907" w:type="dxa"/>
            <w:vMerge/>
            <w:tcBorders>
              <w:left w:val="single" w:sz="4" w:space="0" w:color="auto"/>
              <w:bottom w:val="single" w:sz="4" w:space="0" w:color="auto"/>
              <w:right w:val="single" w:sz="4" w:space="0" w:color="auto"/>
            </w:tcBorders>
            <w:vAlign w:val="center"/>
          </w:tcPr>
          <w:p w14:paraId="18A88214" w14:textId="77777777" w:rsidR="00CD624B" w:rsidRPr="00EB5DBA" w:rsidRDefault="00CD624B" w:rsidP="00BE08F6">
            <w:pPr>
              <w:pStyle w:val="Zkladntext"/>
              <w:spacing w:after="240"/>
              <w:rPr>
                <w:b/>
                <w:sz w:val="16"/>
                <w:szCs w:val="16"/>
              </w:rPr>
            </w:pPr>
          </w:p>
        </w:tc>
        <w:tc>
          <w:tcPr>
            <w:tcW w:w="4394" w:type="dxa"/>
            <w:tcBorders>
              <w:top w:val="single" w:sz="4" w:space="0" w:color="auto"/>
              <w:left w:val="single" w:sz="4" w:space="0" w:color="auto"/>
              <w:bottom w:val="single" w:sz="4" w:space="0" w:color="auto"/>
              <w:right w:val="single" w:sz="4" w:space="0" w:color="auto"/>
            </w:tcBorders>
          </w:tcPr>
          <w:p w14:paraId="139302A0" w14:textId="2CA94AC3" w:rsidR="00CD624B" w:rsidRPr="00EB5DBA" w:rsidRDefault="00CD624B" w:rsidP="00BE08F6">
            <w:pPr>
              <w:spacing w:line="240" w:lineRule="auto"/>
              <w:ind w:firstLineChars="100" w:firstLine="180"/>
            </w:pPr>
            <w:r w:rsidRPr="00EB5DBA">
              <w:t>Blockage detection</w:t>
            </w:r>
          </w:p>
        </w:tc>
        <w:tc>
          <w:tcPr>
            <w:tcW w:w="3264" w:type="dxa"/>
            <w:tcBorders>
              <w:top w:val="single" w:sz="4" w:space="0" w:color="auto"/>
              <w:left w:val="nil"/>
              <w:bottom w:val="single" w:sz="4" w:space="0" w:color="auto"/>
              <w:right w:val="single" w:sz="4" w:space="0" w:color="auto"/>
            </w:tcBorders>
          </w:tcPr>
          <w:p w14:paraId="09D860F0" w14:textId="45934F4A" w:rsidR="00CD624B" w:rsidRPr="00EB5DBA" w:rsidRDefault="00CD624B" w:rsidP="00BE08F6">
            <w:pPr>
              <w:spacing w:line="240" w:lineRule="auto"/>
            </w:pPr>
            <w:r w:rsidRPr="00EB5DBA">
              <w:t>Min. 2 radar sensors</w:t>
            </w:r>
          </w:p>
        </w:tc>
      </w:tr>
      <w:tr w:rsidR="00A5644A" w:rsidRPr="00EB5DBA" w14:paraId="52199E0E" w14:textId="77777777" w:rsidTr="00C004EF">
        <w:trPr>
          <w:trHeight w:val="425"/>
        </w:trPr>
        <w:tc>
          <w:tcPr>
            <w:tcW w:w="1907" w:type="dxa"/>
            <w:vMerge w:val="restart"/>
            <w:tcBorders>
              <w:top w:val="single" w:sz="4" w:space="0" w:color="auto"/>
              <w:left w:val="single" w:sz="4" w:space="0" w:color="auto"/>
              <w:bottom w:val="single" w:sz="4" w:space="0" w:color="auto"/>
              <w:right w:val="single" w:sz="4" w:space="0" w:color="auto"/>
            </w:tcBorders>
            <w:shd w:val="clear" w:color="auto" w:fill="DEE8F0"/>
          </w:tcPr>
          <w:p w14:paraId="56AA5611" w14:textId="40E81457" w:rsidR="00A5644A" w:rsidRPr="00EB5DBA" w:rsidRDefault="00A5644A" w:rsidP="00BE08F6">
            <w:pPr>
              <w:pStyle w:val="Zkladntext"/>
              <w:spacing w:after="240"/>
              <w:rPr>
                <w:b/>
                <w:sz w:val="16"/>
                <w:szCs w:val="16"/>
              </w:rPr>
            </w:pPr>
            <w:r w:rsidRPr="00D651AF">
              <w:rPr>
                <w:b/>
              </w:rPr>
              <w:t>A2: sec. 2.2/2.3</w:t>
            </w:r>
          </w:p>
        </w:tc>
        <w:tc>
          <w:tcPr>
            <w:tcW w:w="4394" w:type="dxa"/>
            <w:tcBorders>
              <w:top w:val="single" w:sz="4" w:space="0" w:color="auto"/>
              <w:left w:val="single" w:sz="4" w:space="0" w:color="auto"/>
              <w:bottom w:val="single" w:sz="4" w:space="0" w:color="auto"/>
            </w:tcBorders>
            <w:shd w:val="clear" w:color="auto" w:fill="DEE8F0"/>
            <w:vAlign w:val="center"/>
          </w:tcPr>
          <w:p w14:paraId="5FB4B88B" w14:textId="48E9D87A" w:rsidR="00A5644A" w:rsidRPr="00EB5DBA" w:rsidRDefault="003529CA">
            <w:pPr>
              <w:spacing w:line="240" w:lineRule="auto"/>
              <w:rPr>
                <w:b/>
                <w:bCs/>
              </w:rPr>
            </w:pPr>
            <w:r w:rsidRPr="00EB5DBA">
              <w:rPr>
                <w:b/>
                <w:bCs/>
              </w:rPr>
              <w:t>Waste</w:t>
            </w:r>
            <w:r w:rsidR="00A5644A" w:rsidRPr="00EB5DBA">
              <w:rPr>
                <w:b/>
                <w:bCs/>
              </w:rPr>
              <w:t xml:space="preserve"> Chute </w:t>
            </w:r>
          </w:p>
        </w:tc>
        <w:tc>
          <w:tcPr>
            <w:tcW w:w="3264" w:type="dxa"/>
            <w:tcBorders>
              <w:top w:val="single" w:sz="4" w:space="0" w:color="auto"/>
              <w:bottom w:val="single" w:sz="4" w:space="0" w:color="auto"/>
              <w:right w:val="single" w:sz="4" w:space="0" w:color="auto"/>
            </w:tcBorders>
            <w:shd w:val="clear" w:color="auto" w:fill="DEE8F0"/>
          </w:tcPr>
          <w:p w14:paraId="33189BB1" w14:textId="77777777" w:rsidR="00A5644A" w:rsidRPr="00EB5DBA" w:rsidRDefault="00A5644A" w:rsidP="00BE08F6">
            <w:pPr>
              <w:spacing w:line="240" w:lineRule="auto"/>
              <w:jc w:val="center"/>
            </w:pPr>
          </w:p>
        </w:tc>
      </w:tr>
      <w:tr w:rsidR="00A5644A" w:rsidRPr="00EB5DBA" w14:paraId="6C03F6F4" w14:textId="77777777" w:rsidTr="0010652C">
        <w:trPr>
          <w:trHeight w:val="225"/>
        </w:trPr>
        <w:tc>
          <w:tcPr>
            <w:tcW w:w="1907" w:type="dxa"/>
            <w:vMerge/>
            <w:tcBorders>
              <w:left w:val="single" w:sz="4" w:space="0" w:color="auto"/>
              <w:bottom w:val="single" w:sz="4" w:space="0" w:color="auto"/>
              <w:right w:val="single" w:sz="4" w:space="0" w:color="auto"/>
            </w:tcBorders>
            <w:vAlign w:val="center"/>
          </w:tcPr>
          <w:p w14:paraId="3BD1673D" w14:textId="77777777" w:rsidR="00A5644A" w:rsidRPr="00EB5DBA" w:rsidRDefault="00A5644A" w:rsidP="00BE08F6">
            <w:pPr>
              <w:pStyle w:val="Zkladntext"/>
              <w:spacing w:after="240"/>
              <w:rPr>
                <w:b/>
                <w:sz w:val="16"/>
                <w:szCs w:val="16"/>
              </w:rPr>
            </w:pPr>
          </w:p>
        </w:tc>
        <w:tc>
          <w:tcPr>
            <w:tcW w:w="4394" w:type="dxa"/>
            <w:tcBorders>
              <w:top w:val="single" w:sz="4" w:space="0" w:color="auto"/>
              <w:left w:val="single" w:sz="4" w:space="0" w:color="auto"/>
              <w:bottom w:val="single" w:sz="4" w:space="0" w:color="auto"/>
              <w:right w:val="single" w:sz="4" w:space="0" w:color="auto"/>
            </w:tcBorders>
          </w:tcPr>
          <w:p w14:paraId="6B725511" w14:textId="77777777" w:rsidR="00A5644A" w:rsidRPr="00EB5DBA" w:rsidRDefault="00A5644A" w:rsidP="00BE08F6">
            <w:pPr>
              <w:spacing w:line="240" w:lineRule="auto"/>
              <w:ind w:firstLineChars="100" w:firstLine="180"/>
            </w:pPr>
            <w:r w:rsidRPr="00EB5DBA">
              <w:t xml:space="preserve">Height of chute </w:t>
            </w:r>
          </w:p>
        </w:tc>
        <w:tc>
          <w:tcPr>
            <w:tcW w:w="3264" w:type="dxa"/>
            <w:tcBorders>
              <w:top w:val="single" w:sz="4" w:space="0" w:color="auto"/>
              <w:left w:val="nil"/>
              <w:bottom w:val="single" w:sz="4" w:space="0" w:color="auto"/>
              <w:right w:val="single" w:sz="4" w:space="0" w:color="auto"/>
            </w:tcBorders>
          </w:tcPr>
          <w:p w14:paraId="1C365913" w14:textId="77777777" w:rsidR="00A5644A" w:rsidRPr="00EB5DBA" w:rsidRDefault="00A5644A" w:rsidP="00BE08F6">
            <w:pPr>
              <w:spacing w:line="240" w:lineRule="auto"/>
              <w:jc w:val="center"/>
            </w:pPr>
            <w:r w:rsidRPr="00EB5DBA">
              <w:t>Min. 4-5 m</w:t>
            </w:r>
          </w:p>
        </w:tc>
      </w:tr>
      <w:tr w:rsidR="00A5644A" w:rsidRPr="00EB5DBA" w14:paraId="254F53D0" w14:textId="77777777" w:rsidTr="0010652C">
        <w:trPr>
          <w:trHeight w:val="225"/>
        </w:trPr>
        <w:tc>
          <w:tcPr>
            <w:tcW w:w="1907" w:type="dxa"/>
            <w:vMerge/>
            <w:tcBorders>
              <w:left w:val="single" w:sz="4" w:space="0" w:color="auto"/>
              <w:bottom w:val="single" w:sz="4" w:space="0" w:color="auto"/>
              <w:right w:val="single" w:sz="4" w:space="0" w:color="auto"/>
            </w:tcBorders>
            <w:vAlign w:val="center"/>
          </w:tcPr>
          <w:p w14:paraId="6F25F2A9" w14:textId="77777777" w:rsidR="00A5644A" w:rsidRPr="00EB5DBA" w:rsidRDefault="00A5644A" w:rsidP="00BE08F6">
            <w:pPr>
              <w:pStyle w:val="Zkladntext"/>
              <w:spacing w:after="240"/>
              <w:rPr>
                <w:b/>
                <w:sz w:val="16"/>
                <w:szCs w:val="16"/>
              </w:rPr>
            </w:pPr>
          </w:p>
        </w:tc>
        <w:tc>
          <w:tcPr>
            <w:tcW w:w="4394" w:type="dxa"/>
            <w:tcBorders>
              <w:top w:val="single" w:sz="4" w:space="0" w:color="auto"/>
              <w:left w:val="single" w:sz="4" w:space="0" w:color="auto"/>
              <w:bottom w:val="single" w:sz="4" w:space="0" w:color="auto"/>
              <w:right w:val="single" w:sz="4" w:space="0" w:color="auto"/>
            </w:tcBorders>
          </w:tcPr>
          <w:p w14:paraId="1DDB3FB2" w14:textId="77777777" w:rsidR="00A5644A" w:rsidRPr="00EB5DBA" w:rsidRDefault="00A5644A" w:rsidP="00BE08F6">
            <w:pPr>
              <w:spacing w:line="240" w:lineRule="auto"/>
              <w:ind w:firstLineChars="100" w:firstLine="180"/>
            </w:pPr>
            <w:r w:rsidRPr="00EB5DBA">
              <w:t>Minimum depth of refuse chute</w:t>
            </w:r>
          </w:p>
        </w:tc>
        <w:tc>
          <w:tcPr>
            <w:tcW w:w="3264" w:type="dxa"/>
            <w:tcBorders>
              <w:top w:val="single" w:sz="4" w:space="0" w:color="auto"/>
              <w:left w:val="nil"/>
              <w:bottom w:val="single" w:sz="4" w:space="0" w:color="auto"/>
              <w:right w:val="single" w:sz="4" w:space="0" w:color="auto"/>
            </w:tcBorders>
          </w:tcPr>
          <w:p w14:paraId="7F2764B4" w14:textId="49C811D1" w:rsidR="00A5644A" w:rsidRPr="00EB5DBA" w:rsidRDefault="00E702C8" w:rsidP="00BE08F6">
            <w:pPr>
              <w:spacing w:line="240" w:lineRule="auto"/>
              <w:jc w:val="center"/>
            </w:pPr>
            <w:r>
              <w:t xml:space="preserve">Min. 1 m (preferably </w:t>
            </w:r>
            <w:r w:rsidR="00A5644A" w:rsidRPr="00EB5DBA">
              <w:t>1.5 m</w:t>
            </w:r>
            <w:r>
              <w:t>)</w:t>
            </w:r>
          </w:p>
        </w:tc>
      </w:tr>
      <w:tr w:rsidR="00A5644A" w:rsidRPr="00EB5DBA" w14:paraId="6A0F0390" w14:textId="77777777" w:rsidTr="0010652C">
        <w:trPr>
          <w:trHeight w:val="225"/>
        </w:trPr>
        <w:tc>
          <w:tcPr>
            <w:tcW w:w="1907" w:type="dxa"/>
            <w:vMerge/>
            <w:tcBorders>
              <w:left w:val="single" w:sz="4" w:space="0" w:color="auto"/>
              <w:bottom w:val="single" w:sz="4" w:space="0" w:color="auto"/>
              <w:right w:val="single" w:sz="4" w:space="0" w:color="auto"/>
            </w:tcBorders>
            <w:vAlign w:val="center"/>
          </w:tcPr>
          <w:p w14:paraId="6F4F274E" w14:textId="77777777" w:rsidR="00A5644A" w:rsidRPr="00EB5DBA" w:rsidRDefault="00A5644A" w:rsidP="00BE08F6">
            <w:pPr>
              <w:pStyle w:val="Zkladntext"/>
              <w:spacing w:after="240"/>
              <w:rPr>
                <w:b/>
                <w:sz w:val="16"/>
                <w:szCs w:val="16"/>
              </w:rPr>
            </w:pPr>
          </w:p>
        </w:tc>
        <w:tc>
          <w:tcPr>
            <w:tcW w:w="4394" w:type="dxa"/>
            <w:tcBorders>
              <w:top w:val="single" w:sz="4" w:space="0" w:color="auto"/>
              <w:left w:val="single" w:sz="4" w:space="0" w:color="auto"/>
              <w:bottom w:val="single" w:sz="4" w:space="0" w:color="auto"/>
              <w:right w:val="single" w:sz="4" w:space="0" w:color="auto"/>
            </w:tcBorders>
          </w:tcPr>
          <w:p w14:paraId="4AA3C5E2" w14:textId="77777777" w:rsidR="00A5644A" w:rsidRPr="00EB5DBA" w:rsidRDefault="00A5644A" w:rsidP="00BE08F6">
            <w:pPr>
              <w:spacing w:line="240" w:lineRule="auto"/>
              <w:ind w:firstLineChars="100" w:firstLine="180"/>
            </w:pPr>
            <w:r w:rsidRPr="00EB5DBA">
              <w:t>Cut-off gate drive</w:t>
            </w:r>
          </w:p>
        </w:tc>
        <w:tc>
          <w:tcPr>
            <w:tcW w:w="3264" w:type="dxa"/>
            <w:tcBorders>
              <w:top w:val="single" w:sz="4" w:space="0" w:color="auto"/>
              <w:left w:val="nil"/>
              <w:bottom w:val="single" w:sz="4" w:space="0" w:color="auto"/>
              <w:right w:val="single" w:sz="4" w:space="0" w:color="auto"/>
            </w:tcBorders>
          </w:tcPr>
          <w:p w14:paraId="07EB5455" w14:textId="77777777" w:rsidR="00A5644A" w:rsidRPr="00EB5DBA" w:rsidRDefault="00A5644A" w:rsidP="00BE08F6">
            <w:pPr>
              <w:spacing w:line="240" w:lineRule="auto"/>
              <w:jc w:val="center"/>
            </w:pPr>
            <w:r w:rsidRPr="00EB5DBA">
              <w:t>Hydraulic</w:t>
            </w:r>
          </w:p>
        </w:tc>
      </w:tr>
      <w:tr w:rsidR="00A5644A" w:rsidRPr="00EB5DBA" w14:paraId="3D4531E6" w14:textId="77777777" w:rsidTr="0010652C">
        <w:trPr>
          <w:trHeight w:val="225"/>
        </w:trPr>
        <w:tc>
          <w:tcPr>
            <w:tcW w:w="1907" w:type="dxa"/>
            <w:vMerge/>
            <w:tcBorders>
              <w:left w:val="single" w:sz="4" w:space="0" w:color="auto"/>
              <w:bottom w:val="single" w:sz="4" w:space="0" w:color="auto"/>
              <w:right w:val="single" w:sz="4" w:space="0" w:color="auto"/>
            </w:tcBorders>
            <w:vAlign w:val="center"/>
          </w:tcPr>
          <w:p w14:paraId="5D089E7A" w14:textId="77777777" w:rsidR="00A5644A" w:rsidRPr="00EB5DBA" w:rsidRDefault="00A5644A" w:rsidP="00BE08F6">
            <w:pPr>
              <w:pStyle w:val="Zkladntext"/>
              <w:spacing w:after="240"/>
              <w:rPr>
                <w:b/>
                <w:sz w:val="16"/>
                <w:szCs w:val="16"/>
              </w:rPr>
            </w:pPr>
          </w:p>
        </w:tc>
        <w:tc>
          <w:tcPr>
            <w:tcW w:w="4394" w:type="dxa"/>
            <w:tcBorders>
              <w:top w:val="single" w:sz="4" w:space="0" w:color="auto"/>
              <w:left w:val="single" w:sz="4" w:space="0" w:color="auto"/>
              <w:bottom w:val="single" w:sz="4" w:space="0" w:color="auto"/>
              <w:right w:val="single" w:sz="4" w:space="0" w:color="auto"/>
            </w:tcBorders>
          </w:tcPr>
          <w:p w14:paraId="2EB48F21" w14:textId="77777777" w:rsidR="00A5644A" w:rsidRPr="00EB5DBA" w:rsidRDefault="00A5644A" w:rsidP="00BE08F6">
            <w:pPr>
              <w:spacing w:line="240" w:lineRule="auto"/>
              <w:ind w:firstLineChars="100" w:firstLine="180"/>
            </w:pPr>
            <w:r w:rsidRPr="00EB5DBA">
              <w:t>Material thickness, steel plates</w:t>
            </w:r>
          </w:p>
        </w:tc>
        <w:tc>
          <w:tcPr>
            <w:tcW w:w="3264" w:type="dxa"/>
            <w:tcBorders>
              <w:top w:val="single" w:sz="4" w:space="0" w:color="auto"/>
              <w:left w:val="nil"/>
              <w:bottom w:val="single" w:sz="4" w:space="0" w:color="auto"/>
              <w:right w:val="single" w:sz="4" w:space="0" w:color="auto"/>
            </w:tcBorders>
          </w:tcPr>
          <w:p w14:paraId="5FE3B28A" w14:textId="77777777" w:rsidR="00A5644A" w:rsidRPr="00EB5DBA" w:rsidRDefault="00A5644A" w:rsidP="00BE08F6">
            <w:pPr>
              <w:spacing w:line="240" w:lineRule="auto"/>
              <w:jc w:val="center"/>
            </w:pPr>
            <w:r w:rsidRPr="00EB5DBA">
              <w:t>&gt; 8 mm</w:t>
            </w:r>
          </w:p>
        </w:tc>
      </w:tr>
      <w:tr w:rsidR="00A5644A" w:rsidRPr="00EB5DBA" w14:paraId="09EC729E" w14:textId="77777777" w:rsidTr="0010652C">
        <w:trPr>
          <w:trHeight w:val="285"/>
        </w:trPr>
        <w:tc>
          <w:tcPr>
            <w:tcW w:w="1907" w:type="dxa"/>
            <w:vMerge/>
            <w:tcBorders>
              <w:left w:val="single" w:sz="4" w:space="0" w:color="auto"/>
              <w:bottom w:val="single" w:sz="4" w:space="0" w:color="auto"/>
              <w:right w:val="single" w:sz="4" w:space="0" w:color="auto"/>
            </w:tcBorders>
            <w:vAlign w:val="center"/>
          </w:tcPr>
          <w:p w14:paraId="22980F43" w14:textId="77777777" w:rsidR="00A5644A" w:rsidRPr="00EB5DBA" w:rsidRDefault="00A5644A" w:rsidP="00BE08F6">
            <w:pPr>
              <w:pStyle w:val="Zkladntext"/>
              <w:spacing w:after="240"/>
              <w:rPr>
                <w:b/>
                <w:sz w:val="16"/>
                <w:szCs w:val="16"/>
              </w:rPr>
            </w:pPr>
          </w:p>
        </w:tc>
        <w:tc>
          <w:tcPr>
            <w:tcW w:w="4394" w:type="dxa"/>
            <w:tcBorders>
              <w:top w:val="single" w:sz="4" w:space="0" w:color="auto"/>
              <w:left w:val="single" w:sz="4" w:space="0" w:color="auto"/>
              <w:bottom w:val="single" w:sz="4" w:space="0" w:color="auto"/>
              <w:right w:val="single" w:sz="4" w:space="0" w:color="auto"/>
            </w:tcBorders>
          </w:tcPr>
          <w:p w14:paraId="3E8E347D" w14:textId="77777777" w:rsidR="00A5644A" w:rsidRPr="00EB5DBA" w:rsidRDefault="00A5644A" w:rsidP="00BE08F6">
            <w:pPr>
              <w:spacing w:line="240" w:lineRule="auto"/>
              <w:ind w:firstLineChars="100" w:firstLine="180"/>
            </w:pPr>
            <w:r w:rsidRPr="00EB5DBA">
              <w:t>Level measuring equipment</w:t>
            </w:r>
          </w:p>
        </w:tc>
        <w:tc>
          <w:tcPr>
            <w:tcW w:w="3264" w:type="dxa"/>
            <w:tcBorders>
              <w:top w:val="single" w:sz="4" w:space="0" w:color="auto"/>
              <w:left w:val="nil"/>
              <w:bottom w:val="single" w:sz="4" w:space="0" w:color="auto"/>
              <w:right w:val="single" w:sz="4" w:space="0" w:color="auto"/>
            </w:tcBorders>
          </w:tcPr>
          <w:p w14:paraId="70806D42" w14:textId="7711F1D6" w:rsidR="00A5644A" w:rsidRPr="00EB5DBA" w:rsidRDefault="00A5644A" w:rsidP="00BE08F6">
            <w:pPr>
              <w:spacing w:line="240" w:lineRule="auto"/>
              <w:jc w:val="center"/>
            </w:pPr>
            <w:r w:rsidRPr="00EB5DBA">
              <w:t xml:space="preserve">Micro-wave </w:t>
            </w:r>
            <w:r w:rsidR="009C1A97" w:rsidRPr="00EB5DBA">
              <w:t>or gamma ray</w:t>
            </w:r>
          </w:p>
        </w:tc>
      </w:tr>
      <w:tr w:rsidR="00A5644A" w:rsidRPr="00EB5DBA" w14:paraId="4D8604A1" w14:textId="77777777" w:rsidTr="00363676">
        <w:trPr>
          <w:trHeight w:val="425"/>
        </w:trPr>
        <w:tc>
          <w:tcPr>
            <w:tcW w:w="1907" w:type="dxa"/>
            <w:vMerge w:val="restart"/>
            <w:tcBorders>
              <w:top w:val="single" w:sz="4" w:space="0" w:color="auto"/>
              <w:left w:val="single" w:sz="4" w:space="0" w:color="auto"/>
              <w:bottom w:val="single" w:sz="4" w:space="0" w:color="auto"/>
              <w:right w:val="single" w:sz="4" w:space="0" w:color="auto"/>
            </w:tcBorders>
            <w:shd w:val="clear" w:color="auto" w:fill="DEE8F0"/>
          </w:tcPr>
          <w:p w14:paraId="4EF5D1C4" w14:textId="226127E5" w:rsidR="00A5644A" w:rsidRPr="00D651AF" w:rsidRDefault="00A5644A" w:rsidP="00BE08F6">
            <w:pPr>
              <w:pStyle w:val="Zkladntext"/>
              <w:spacing w:after="240"/>
              <w:rPr>
                <w:b/>
              </w:rPr>
            </w:pPr>
            <w:r w:rsidRPr="00D651AF">
              <w:rPr>
                <w:b/>
              </w:rPr>
              <w:t xml:space="preserve">A2: sec. </w:t>
            </w:r>
            <w:r w:rsidR="007E14E3" w:rsidRPr="00D651AF">
              <w:rPr>
                <w:b/>
              </w:rPr>
              <w:t>2.4</w:t>
            </w:r>
          </w:p>
        </w:tc>
        <w:tc>
          <w:tcPr>
            <w:tcW w:w="4394" w:type="dxa"/>
            <w:tcBorders>
              <w:top w:val="single" w:sz="4" w:space="0" w:color="auto"/>
              <w:left w:val="single" w:sz="4" w:space="0" w:color="auto"/>
              <w:bottom w:val="single" w:sz="4" w:space="0" w:color="auto"/>
            </w:tcBorders>
            <w:shd w:val="clear" w:color="auto" w:fill="DEE8F0"/>
            <w:vAlign w:val="center"/>
          </w:tcPr>
          <w:p w14:paraId="477D3926" w14:textId="6A713F7E" w:rsidR="00A5644A" w:rsidRPr="00EB5DBA" w:rsidRDefault="003529CA">
            <w:pPr>
              <w:spacing w:line="240" w:lineRule="auto"/>
              <w:rPr>
                <w:b/>
                <w:bCs/>
              </w:rPr>
            </w:pPr>
            <w:r w:rsidRPr="00EB5DBA">
              <w:rPr>
                <w:b/>
                <w:bCs/>
              </w:rPr>
              <w:t>Waste</w:t>
            </w:r>
            <w:r w:rsidR="00A5644A" w:rsidRPr="00EB5DBA">
              <w:rPr>
                <w:b/>
                <w:bCs/>
              </w:rPr>
              <w:t xml:space="preserve"> Feeder</w:t>
            </w:r>
          </w:p>
        </w:tc>
        <w:tc>
          <w:tcPr>
            <w:tcW w:w="3264" w:type="dxa"/>
            <w:tcBorders>
              <w:top w:val="single" w:sz="4" w:space="0" w:color="auto"/>
              <w:bottom w:val="single" w:sz="4" w:space="0" w:color="auto"/>
              <w:right w:val="single" w:sz="4" w:space="0" w:color="auto"/>
            </w:tcBorders>
            <w:shd w:val="clear" w:color="auto" w:fill="DEE8F0"/>
          </w:tcPr>
          <w:p w14:paraId="2A0644B1" w14:textId="77777777" w:rsidR="00A5644A" w:rsidRPr="00EB5DBA" w:rsidRDefault="00A5644A" w:rsidP="00BE08F6">
            <w:pPr>
              <w:spacing w:line="240" w:lineRule="auto"/>
              <w:jc w:val="center"/>
            </w:pPr>
          </w:p>
        </w:tc>
      </w:tr>
      <w:tr w:rsidR="00A5644A" w:rsidRPr="00EB5DBA" w14:paraId="775716B4" w14:textId="77777777" w:rsidTr="0010652C">
        <w:trPr>
          <w:trHeight w:val="225"/>
        </w:trPr>
        <w:tc>
          <w:tcPr>
            <w:tcW w:w="1907" w:type="dxa"/>
            <w:vMerge/>
            <w:tcBorders>
              <w:left w:val="single" w:sz="4" w:space="0" w:color="auto"/>
              <w:bottom w:val="single" w:sz="4" w:space="0" w:color="auto"/>
              <w:right w:val="single" w:sz="4" w:space="0" w:color="auto"/>
            </w:tcBorders>
            <w:vAlign w:val="center"/>
          </w:tcPr>
          <w:p w14:paraId="296C7586" w14:textId="77777777" w:rsidR="00A5644A" w:rsidRPr="00D651AF"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40E551C6" w14:textId="77777777" w:rsidR="00A5644A" w:rsidRPr="00EB5DBA" w:rsidRDefault="00A5644A" w:rsidP="00BE08F6">
            <w:pPr>
              <w:spacing w:line="240" w:lineRule="auto"/>
              <w:ind w:firstLineChars="100" w:firstLine="180"/>
            </w:pPr>
            <w:r w:rsidRPr="00EB5DBA">
              <w:t>Pusher drive</w:t>
            </w:r>
          </w:p>
        </w:tc>
        <w:tc>
          <w:tcPr>
            <w:tcW w:w="3264" w:type="dxa"/>
            <w:tcBorders>
              <w:top w:val="single" w:sz="4" w:space="0" w:color="auto"/>
              <w:left w:val="nil"/>
              <w:bottom w:val="single" w:sz="4" w:space="0" w:color="auto"/>
              <w:right w:val="single" w:sz="4" w:space="0" w:color="auto"/>
            </w:tcBorders>
          </w:tcPr>
          <w:p w14:paraId="387EE655" w14:textId="77777777" w:rsidR="00A5644A" w:rsidRPr="00EB5DBA" w:rsidRDefault="00A5644A" w:rsidP="00BE08F6">
            <w:pPr>
              <w:spacing w:line="240" w:lineRule="auto"/>
              <w:jc w:val="center"/>
            </w:pPr>
            <w:r w:rsidRPr="00EB5DBA">
              <w:t>Hydraulic</w:t>
            </w:r>
          </w:p>
        </w:tc>
      </w:tr>
      <w:tr w:rsidR="00A5644A" w:rsidRPr="00EB5DBA" w14:paraId="680868CE" w14:textId="77777777" w:rsidTr="00C004EF">
        <w:trPr>
          <w:trHeight w:val="425"/>
        </w:trPr>
        <w:tc>
          <w:tcPr>
            <w:tcW w:w="1907" w:type="dxa"/>
            <w:vMerge w:val="restart"/>
            <w:tcBorders>
              <w:top w:val="single" w:sz="4" w:space="0" w:color="auto"/>
              <w:left w:val="single" w:sz="4" w:space="0" w:color="auto"/>
              <w:bottom w:val="single" w:sz="4" w:space="0" w:color="auto"/>
              <w:right w:val="single" w:sz="4" w:space="0" w:color="auto"/>
            </w:tcBorders>
            <w:shd w:val="clear" w:color="auto" w:fill="DEE8F0"/>
          </w:tcPr>
          <w:p w14:paraId="630EF0B3" w14:textId="04445150" w:rsidR="00A5644A" w:rsidRPr="00D651AF" w:rsidRDefault="00A5644A" w:rsidP="00BE08F6">
            <w:pPr>
              <w:pStyle w:val="Zkladntext"/>
              <w:spacing w:after="240"/>
              <w:rPr>
                <w:b/>
              </w:rPr>
            </w:pPr>
            <w:r w:rsidRPr="00D651AF">
              <w:rPr>
                <w:b/>
              </w:rPr>
              <w:t xml:space="preserve">A2: sec. </w:t>
            </w:r>
            <w:r w:rsidR="007E14E3" w:rsidRPr="00D651AF">
              <w:rPr>
                <w:b/>
              </w:rPr>
              <w:t>3</w:t>
            </w:r>
          </w:p>
        </w:tc>
        <w:tc>
          <w:tcPr>
            <w:tcW w:w="4394" w:type="dxa"/>
            <w:tcBorders>
              <w:top w:val="single" w:sz="4" w:space="0" w:color="auto"/>
              <w:left w:val="single" w:sz="4" w:space="0" w:color="auto"/>
              <w:bottom w:val="single" w:sz="4" w:space="0" w:color="auto"/>
            </w:tcBorders>
            <w:shd w:val="clear" w:color="auto" w:fill="DEE8F0"/>
            <w:vAlign w:val="center"/>
          </w:tcPr>
          <w:p w14:paraId="4F34DFDD" w14:textId="77777777" w:rsidR="00A5644A" w:rsidRPr="00EB5DBA" w:rsidRDefault="00A5644A">
            <w:pPr>
              <w:spacing w:line="240" w:lineRule="auto"/>
              <w:rPr>
                <w:b/>
                <w:bCs/>
              </w:rPr>
            </w:pPr>
            <w:r w:rsidRPr="00EB5DBA">
              <w:rPr>
                <w:b/>
                <w:bCs/>
              </w:rPr>
              <w:t>Grate</w:t>
            </w:r>
          </w:p>
        </w:tc>
        <w:tc>
          <w:tcPr>
            <w:tcW w:w="3264" w:type="dxa"/>
            <w:tcBorders>
              <w:top w:val="single" w:sz="4" w:space="0" w:color="auto"/>
              <w:bottom w:val="single" w:sz="4" w:space="0" w:color="auto"/>
              <w:right w:val="single" w:sz="4" w:space="0" w:color="auto"/>
            </w:tcBorders>
            <w:shd w:val="clear" w:color="auto" w:fill="DEE8F0"/>
          </w:tcPr>
          <w:p w14:paraId="3A7CFD26" w14:textId="77777777" w:rsidR="00A5644A" w:rsidRPr="00EB5DBA" w:rsidRDefault="00A5644A" w:rsidP="00BE08F6">
            <w:pPr>
              <w:spacing w:line="240" w:lineRule="auto"/>
              <w:jc w:val="center"/>
              <w:rPr>
                <w:b/>
                <w:bCs/>
              </w:rPr>
            </w:pPr>
          </w:p>
        </w:tc>
      </w:tr>
      <w:tr w:rsidR="00A5644A" w:rsidRPr="00EB5DBA" w14:paraId="3E050041" w14:textId="77777777" w:rsidTr="0010652C">
        <w:trPr>
          <w:trHeight w:val="225"/>
        </w:trPr>
        <w:tc>
          <w:tcPr>
            <w:tcW w:w="1907" w:type="dxa"/>
            <w:vMerge/>
            <w:tcBorders>
              <w:left w:val="single" w:sz="4" w:space="0" w:color="auto"/>
            </w:tcBorders>
            <w:vAlign w:val="center"/>
          </w:tcPr>
          <w:p w14:paraId="25A9840C" w14:textId="77777777" w:rsidR="00A5644A" w:rsidRPr="00D651AF"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733B98B2" w14:textId="77777777" w:rsidR="00A5644A" w:rsidRPr="00EB5DBA" w:rsidRDefault="00A5644A" w:rsidP="00BE08F6">
            <w:pPr>
              <w:spacing w:line="240" w:lineRule="auto"/>
              <w:ind w:firstLineChars="100" w:firstLine="180"/>
            </w:pPr>
            <w:r w:rsidRPr="00EB5DBA">
              <w:t>Grate drive</w:t>
            </w:r>
          </w:p>
        </w:tc>
        <w:tc>
          <w:tcPr>
            <w:tcW w:w="3264" w:type="dxa"/>
            <w:tcBorders>
              <w:top w:val="single" w:sz="4" w:space="0" w:color="auto"/>
              <w:left w:val="single" w:sz="4" w:space="0" w:color="auto"/>
              <w:bottom w:val="single" w:sz="4" w:space="0" w:color="auto"/>
              <w:right w:val="single" w:sz="4" w:space="0" w:color="auto"/>
            </w:tcBorders>
          </w:tcPr>
          <w:p w14:paraId="505DEAC9" w14:textId="77777777" w:rsidR="00A5644A" w:rsidRPr="00EB5DBA" w:rsidRDefault="00A5644A" w:rsidP="00BE08F6">
            <w:pPr>
              <w:spacing w:line="240" w:lineRule="auto"/>
              <w:jc w:val="center"/>
            </w:pPr>
            <w:r w:rsidRPr="00EB5DBA">
              <w:t>Hydraulic</w:t>
            </w:r>
          </w:p>
        </w:tc>
      </w:tr>
      <w:tr w:rsidR="00A5644A" w:rsidRPr="00EB5DBA" w14:paraId="0A1032E1" w14:textId="77777777" w:rsidTr="0010652C">
        <w:trPr>
          <w:trHeight w:val="225"/>
        </w:trPr>
        <w:tc>
          <w:tcPr>
            <w:tcW w:w="1907" w:type="dxa"/>
            <w:vMerge/>
            <w:tcBorders>
              <w:left w:val="single" w:sz="4" w:space="0" w:color="auto"/>
            </w:tcBorders>
            <w:vAlign w:val="center"/>
          </w:tcPr>
          <w:p w14:paraId="60E79248" w14:textId="77777777" w:rsidR="00A5644A" w:rsidRPr="00D651AF"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2EE3B7BD" w14:textId="77777777" w:rsidR="00A5644A" w:rsidRPr="00EB5DBA" w:rsidRDefault="00A5644A" w:rsidP="00BE08F6">
            <w:pPr>
              <w:spacing w:line="240" w:lineRule="auto"/>
              <w:ind w:leftChars="105" w:left="189"/>
            </w:pPr>
            <w:r w:rsidRPr="00EB5DBA">
              <w:t>Min. number of access doors to grate</w:t>
            </w:r>
          </w:p>
        </w:tc>
        <w:tc>
          <w:tcPr>
            <w:tcW w:w="3264" w:type="dxa"/>
            <w:tcBorders>
              <w:top w:val="single" w:sz="4" w:space="0" w:color="auto"/>
              <w:left w:val="nil"/>
              <w:bottom w:val="single" w:sz="4" w:space="0" w:color="auto"/>
              <w:right w:val="single" w:sz="4" w:space="0" w:color="auto"/>
            </w:tcBorders>
          </w:tcPr>
          <w:p w14:paraId="710C907E" w14:textId="77777777" w:rsidR="00A5644A" w:rsidRPr="00EB5DBA" w:rsidRDefault="00A5644A" w:rsidP="00BE08F6">
            <w:pPr>
              <w:spacing w:line="240" w:lineRule="auto"/>
              <w:jc w:val="center"/>
            </w:pPr>
            <w:r w:rsidRPr="00EB5DBA">
              <w:t>2</w:t>
            </w:r>
          </w:p>
        </w:tc>
      </w:tr>
      <w:tr w:rsidR="00A5644A" w:rsidRPr="00EB5DBA" w14:paraId="5ABF1A6E" w14:textId="77777777" w:rsidTr="0010652C">
        <w:trPr>
          <w:trHeight w:val="225"/>
        </w:trPr>
        <w:tc>
          <w:tcPr>
            <w:tcW w:w="1907" w:type="dxa"/>
            <w:vMerge/>
            <w:tcBorders>
              <w:left w:val="single" w:sz="4" w:space="0" w:color="auto"/>
            </w:tcBorders>
            <w:vAlign w:val="center"/>
          </w:tcPr>
          <w:p w14:paraId="2A7C9404" w14:textId="77777777" w:rsidR="00A5644A" w:rsidRPr="00D651AF"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084732BA" w14:textId="77777777" w:rsidR="00A5644A" w:rsidRPr="00EB5DBA" w:rsidRDefault="00A5644A" w:rsidP="00BE08F6">
            <w:pPr>
              <w:spacing w:line="240" w:lineRule="auto"/>
              <w:ind w:leftChars="108" w:left="203" w:hangingChars="5" w:hanging="9"/>
            </w:pPr>
            <w:r w:rsidRPr="00EB5DBA">
              <w:t>Access door to grate, minimum dimension (W x H)</w:t>
            </w:r>
          </w:p>
        </w:tc>
        <w:tc>
          <w:tcPr>
            <w:tcW w:w="3264" w:type="dxa"/>
            <w:tcBorders>
              <w:top w:val="single" w:sz="4" w:space="0" w:color="auto"/>
              <w:left w:val="nil"/>
              <w:bottom w:val="single" w:sz="4" w:space="0" w:color="auto"/>
              <w:right w:val="single" w:sz="4" w:space="0" w:color="auto"/>
            </w:tcBorders>
          </w:tcPr>
          <w:p w14:paraId="2E71B1CF" w14:textId="33257D9A" w:rsidR="00A5644A" w:rsidRPr="00EB5DBA" w:rsidRDefault="00A5644A" w:rsidP="00BE08F6">
            <w:pPr>
              <w:spacing w:line="240" w:lineRule="auto"/>
              <w:jc w:val="center"/>
            </w:pPr>
            <w:r w:rsidRPr="00EB5DBA">
              <w:t>1.</w:t>
            </w:r>
            <w:r w:rsidR="001F0EA4" w:rsidRPr="00EB5DBA">
              <w:t>50</w:t>
            </w:r>
            <w:r w:rsidRPr="00EB5DBA">
              <w:t xml:space="preserve"> m x 1.</w:t>
            </w:r>
            <w:r w:rsidR="001F0EA4" w:rsidRPr="00EB5DBA">
              <w:t>8</w:t>
            </w:r>
            <w:r w:rsidRPr="00EB5DBA">
              <w:t>0 m</w:t>
            </w:r>
          </w:p>
        </w:tc>
      </w:tr>
      <w:tr w:rsidR="00A5644A" w:rsidRPr="00EB5DBA" w14:paraId="01BF54E5" w14:textId="77777777" w:rsidTr="00363676">
        <w:trPr>
          <w:trHeight w:val="425"/>
        </w:trPr>
        <w:tc>
          <w:tcPr>
            <w:tcW w:w="1907" w:type="dxa"/>
            <w:vMerge w:val="restart"/>
            <w:tcBorders>
              <w:top w:val="single" w:sz="4" w:space="0" w:color="auto"/>
              <w:left w:val="single" w:sz="4" w:space="0" w:color="auto"/>
              <w:bottom w:val="single" w:sz="4" w:space="0" w:color="auto"/>
              <w:right w:val="single" w:sz="4" w:space="0" w:color="auto"/>
            </w:tcBorders>
            <w:shd w:val="clear" w:color="auto" w:fill="DEE8F0"/>
          </w:tcPr>
          <w:p w14:paraId="7065CBB2" w14:textId="4BF02ABA" w:rsidR="00A5644A" w:rsidRPr="00D651AF" w:rsidRDefault="00A5644A" w:rsidP="00BE08F6">
            <w:pPr>
              <w:pStyle w:val="Zkladntext"/>
              <w:spacing w:after="240"/>
              <w:rPr>
                <w:b/>
              </w:rPr>
            </w:pPr>
            <w:r w:rsidRPr="00D651AF">
              <w:rPr>
                <w:b/>
              </w:rPr>
              <w:t xml:space="preserve">A2: sec. </w:t>
            </w:r>
            <w:r w:rsidR="007E14E3" w:rsidRPr="00D651AF">
              <w:rPr>
                <w:b/>
              </w:rPr>
              <w:t>4</w:t>
            </w:r>
            <w:r w:rsidRPr="00D651AF">
              <w:rPr>
                <w:b/>
              </w:rPr>
              <w:t>.2</w:t>
            </w:r>
          </w:p>
        </w:tc>
        <w:tc>
          <w:tcPr>
            <w:tcW w:w="4394" w:type="dxa"/>
            <w:tcBorders>
              <w:top w:val="single" w:sz="4" w:space="0" w:color="auto"/>
              <w:left w:val="single" w:sz="4" w:space="0" w:color="auto"/>
              <w:bottom w:val="single" w:sz="4" w:space="0" w:color="auto"/>
            </w:tcBorders>
            <w:shd w:val="clear" w:color="auto" w:fill="DEE8F0"/>
            <w:vAlign w:val="center"/>
          </w:tcPr>
          <w:p w14:paraId="0C444E6C" w14:textId="77777777" w:rsidR="00A5644A" w:rsidRPr="00EB5DBA" w:rsidRDefault="00A5644A">
            <w:pPr>
              <w:spacing w:line="240" w:lineRule="auto"/>
              <w:rPr>
                <w:b/>
                <w:bCs/>
              </w:rPr>
            </w:pPr>
            <w:r w:rsidRPr="00EB5DBA">
              <w:rPr>
                <w:b/>
                <w:bCs/>
              </w:rPr>
              <w:t>Primary Air</w:t>
            </w:r>
          </w:p>
        </w:tc>
        <w:tc>
          <w:tcPr>
            <w:tcW w:w="3264" w:type="dxa"/>
            <w:tcBorders>
              <w:top w:val="single" w:sz="4" w:space="0" w:color="auto"/>
              <w:bottom w:val="single" w:sz="4" w:space="0" w:color="auto"/>
              <w:right w:val="single" w:sz="4" w:space="0" w:color="auto"/>
            </w:tcBorders>
            <w:shd w:val="clear" w:color="auto" w:fill="DEE8F0"/>
          </w:tcPr>
          <w:p w14:paraId="3381484C" w14:textId="77777777" w:rsidR="00A5644A" w:rsidRPr="00EB5DBA" w:rsidRDefault="00A5644A" w:rsidP="00BE08F6">
            <w:pPr>
              <w:spacing w:line="240" w:lineRule="auto"/>
              <w:jc w:val="center"/>
            </w:pPr>
          </w:p>
        </w:tc>
      </w:tr>
      <w:tr w:rsidR="00A5644A" w:rsidRPr="00EB5DBA" w14:paraId="09DFF256" w14:textId="77777777" w:rsidTr="0010652C">
        <w:trPr>
          <w:trHeight w:val="225"/>
        </w:trPr>
        <w:tc>
          <w:tcPr>
            <w:tcW w:w="1907" w:type="dxa"/>
            <w:vMerge/>
            <w:tcBorders>
              <w:left w:val="single" w:sz="4" w:space="0" w:color="auto"/>
              <w:right w:val="single" w:sz="4" w:space="0" w:color="auto"/>
            </w:tcBorders>
            <w:vAlign w:val="center"/>
          </w:tcPr>
          <w:p w14:paraId="24287B08" w14:textId="77777777" w:rsidR="00A5644A" w:rsidRPr="00D651AF"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4004B155" w14:textId="77777777" w:rsidR="00A5644A" w:rsidRPr="00EB5DBA" w:rsidRDefault="00A5644A" w:rsidP="00BE08F6">
            <w:pPr>
              <w:spacing w:line="240" w:lineRule="auto"/>
              <w:ind w:firstLineChars="100" w:firstLine="180"/>
            </w:pPr>
            <w:r w:rsidRPr="00EB5DBA">
              <w:t xml:space="preserve">Ducts for combustion air: </w:t>
            </w:r>
          </w:p>
        </w:tc>
        <w:tc>
          <w:tcPr>
            <w:tcW w:w="3264" w:type="dxa"/>
            <w:tcBorders>
              <w:top w:val="single" w:sz="4" w:space="0" w:color="auto"/>
              <w:left w:val="nil"/>
              <w:bottom w:val="single" w:sz="4" w:space="0" w:color="auto"/>
              <w:right w:val="single" w:sz="4" w:space="0" w:color="auto"/>
            </w:tcBorders>
          </w:tcPr>
          <w:p w14:paraId="0F13E90B" w14:textId="77777777" w:rsidR="00A5644A" w:rsidRPr="00EB5DBA" w:rsidRDefault="00A5644A" w:rsidP="00BE08F6">
            <w:pPr>
              <w:spacing w:line="240" w:lineRule="auto"/>
              <w:ind w:firstLineChars="100" w:firstLine="180"/>
              <w:jc w:val="center"/>
            </w:pPr>
          </w:p>
        </w:tc>
      </w:tr>
      <w:tr w:rsidR="00A5644A" w:rsidRPr="00EB5DBA" w14:paraId="01705495" w14:textId="77777777" w:rsidTr="0010652C">
        <w:trPr>
          <w:trHeight w:val="225"/>
        </w:trPr>
        <w:tc>
          <w:tcPr>
            <w:tcW w:w="1907" w:type="dxa"/>
            <w:vMerge/>
            <w:tcBorders>
              <w:left w:val="single" w:sz="4" w:space="0" w:color="auto"/>
              <w:right w:val="single" w:sz="4" w:space="0" w:color="auto"/>
            </w:tcBorders>
            <w:vAlign w:val="center"/>
          </w:tcPr>
          <w:p w14:paraId="6F608E94" w14:textId="77777777" w:rsidR="00A5644A" w:rsidRPr="00D651AF"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664AAC97" w14:textId="77777777" w:rsidR="00A5644A" w:rsidRPr="00EB5DBA" w:rsidRDefault="00A5644A" w:rsidP="00BE08F6">
            <w:pPr>
              <w:spacing w:line="240" w:lineRule="auto"/>
              <w:ind w:firstLineChars="97" w:firstLine="175"/>
            </w:pPr>
            <w:r w:rsidRPr="00EB5DBA">
              <w:t xml:space="preserve">Material thickness </w:t>
            </w:r>
          </w:p>
        </w:tc>
        <w:tc>
          <w:tcPr>
            <w:tcW w:w="3264" w:type="dxa"/>
            <w:tcBorders>
              <w:top w:val="single" w:sz="4" w:space="0" w:color="auto"/>
              <w:left w:val="nil"/>
              <w:bottom w:val="single" w:sz="4" w:space="0" w:color="auto"/>
              <w:right w:val="single" w:sz="4" w:space="0" w:color="auto"/>
            </w:tcBorders>
          </w:tcPr>
          <w:p w14:paraId="59CBFB30" w14:textId="77777777" w:rsidR="00A5644A" w:rsidRPr="00EB5DBA" w:rsidRDefault="00A5644A" w:rsidP="00BE08F6">
            <w:pPr>
              <w:spacing w:line="240" w:lineRule="auto"/>
              <w:jc w:val="center"/>
            </w:pPr>
            <w:r w:rsidRPr="00EB5DBA">
              <w:t>Min. 4 mm</w:t>
            </w:r>
          </w:p>
        </w:tc>
      </w:tr>
      <w:tr w:rsidR="00A5644A" w:rsidRPr="00EB5DBA" w14:paraId="21058A65" w14:textId="77777777" w:rsidTr="0010652C">
        <w:trPr>
          <w:trHeight w:val="163"/>
        </w:trPr>
        <w:tc>
          <w:tcPr>
            <w:tcW w:w="1907" w:type="dxa"/>
            <w:vMerge/>
            <w:tcBorders>
              <w:left w:val="single" w:sz="4" w:space="0" w:color="auto"/>
              <w:right w:val="single" w:sz="4" w:space="0" w:color="auto"/>
            </w:tcBorders>
            <w:vAlign w:val="center"/>
          </w:tcPr>
          <w:p w14:paraId="4D697A12" w14:textId="77777777" w:rsidR="00A5644A" w:rsidRPr="00D651AF"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092BD085" w14:textId="77777777" w:rsidR="00A5644A" w:rsidRDefault="00A5644A" w:rsidP="00BE08F6">
            <w:pPr>
              <w:spacing w:line="240" w:lineRule="auto"/>
              <w:ind w:firstLineChars="113" w:firstLine="203"/>
            </w:pPr>
            <w:r w:rsidRPr="00EB5DBA">
              <w:t xml:space="preserve">Air velocity </w:t>
            </w:r>
          </w:p>
          <w:p w14:paraId="627CE93E" w14:textId="079C1059" w:rsidR="00490395" w:rsidRPr="00EB5DBA" w:rsidRDefault="00490395" w:rsidP="00BE08F6">
            <w:pPr>
              <w:spacing w:line="240" w:lineRule="auto"/>
              <w:ind w:firstLineChars="113" w:firstLine="203"/>
            </w:pPr>
          </w:p>
        </w:tc>
        <w:tc>
          <w:tcPr>
            <w:tcW w:w="3264" w:type="dxa"/>
            <w:tcBorders>
              <w:top w:val="single" w:sz="4" w:space="0" w:color="auto"/>
              <w:left w:val="nil"/>
              <w:bottom w:val="single" w:sz="4" w:space="0" w:color="auto"/>
              <w:right w:val="single" w:sz="4" w:space="0" w:color="auto"/>
            </w:tcBorders>
          </w:tcPr>
          <w:p w14:paraId="6D0CD99F" w14:textId="77777777" w:rsidR="00A5644A" w:rsidRPr="00EB5DBA" w:rsidRDefault="00A5644A" w:rsidP="00BE08F6">
            <w:pPr>
              <w:spacing w:line="240" w:lineRule="auto"/>
              <w:jc w:val="center"/>
            </w:pPr>
            <w:r w:rsidRPr="00EB5DBA">
              <w:t>Max. 15 m/sec</w:t>
            </w:r>
          </w:p>
        </w:tc>
      </w:tr>
      <w:tr w:rsidR="00A5644A" w:rsidRPr="00EB5DBA" w14:paraId="124972BF" w14:textId="77777777" w:rsidTr="00363676">
        <w:trPr>
          <w:trHeight w:val="425"/>
        </w:trPr>
        <w:tc>
          <w:tcPr>
            <w:tcW w:w="1907" w:type="dxa"/>
            <w:vMerge w:val="restart"/>
            <w:tcBorders>
              <w:top w:val="single" w:sz="4" w:space="0" w:color="auto"/>
              <w:left w:val="single" w:sz="4" w:space="0" w:color="auto"/>
              <w:bottom w:val="single" w:sz="4" w:space="0" w:color="auto"/>
              <w:right w:val="single" w:sz="4" w:space="0" w:color="auto"/>
            </w:tcBorders>
            <w:shd w:val="clear" w:color="auto" w:fill="DEE8F0"/>
          </w:tcPr>
          <w:p w14:paraId="6C9B123D" w14:textId="57A3F20B" w:rsidR="00A5644A" w:rsidRPr="00D651AF" w:rsidRDefault="00A5644A" w:rsidP="00BE08F6">
            <w:pPr>
              <w:pStyle w:val="Zkladntext"/>
              <w:spacing w:after="240"/>
              <w:rPr>
                <w:b/>
              </w:rPr>
            </w:pPr>
            <w:r w:rsidRPr="00D651AF">
              <w:rPr>
                <w:b/>
              </w:rPr>
              <w:lastRenderedPageBreak/>
              <w:t xml:space="preserve">A2: sec. </w:t>
            </w:r>
            <w:r w:rsidR="007E14E3" w:rsidRPr="00D651AF">
              <w:rPr>
                <w:b/>
              </w:rPr>
              <w:t>4</w:t>
            </w:r>
            <w:r w:rsidRPr="00D651AF">
              <w:rPr>
                <w:b/>
              </w:rPr>
              <w:t>.3</w:t>
            </w:r>
          </w:p>
        </w:tc>
        <w:tc>
          <w:tcPr>
            <w:tcW w:w="4394" w:type="dxa"/>
            <w:tcBorders>
              <w:top w:val="single" w:sz="4" w:space="0" w:color="auto"/>
              <w:left w:val="single" w:sz="4" w:space="0" w:color="auto"/>
              <w:bottom w:val="single" w:sz="4" w:space="0" w:color="auto"/>
            </w:tcBorders>
            <w:shd w:val="clear" w:color="auto" w:fill="DEE8F0"/>
            <w:vAlign w:val="center"/>
          </w:tcPr>
          <w:p w14:paraId="1417AE4A" w14:textId="77777777" w:rsidR="00A5644A" w:rsidRPr="00EB5DBA" w:rsidRDefault="00A5644A">
            <w:pPr>
              <w:spacing w:line="240" w:lineRule="auto"/>
              <w:rPr>
                <w:b/>
                <w:bCs/>
              </w:rPr>
            </w:pPr>
            <w:r w:rsidRPr="00EB5DBA">
              <w:rPr>
                <w:b/>
                <w:bCs/>
              </w:rPr>
              <w:t xml:space="preserve">Secondary Air </w:t>
            </w:r>
          </w:p>
        </w:tc>
        <w:tc>
          <w:tcPr>
            <w:tcW w:w="3264" w:type="dxa"/>
            <w:tcBorders>
              <w:top w:val="single" w:sz="4" w:space="0" w:color="auto"/>
              <w:bottom w:val="single" w:sz="4" w:space="0" w:color="auto"/>
              <w:right w:val="single" w:sz="4" w:space="0" w:color="auto"/>
            </w:tcBorders>
            <w:shd w:val="clear" w:color="auto" w:fill="DEE8F0"/>
          </w:tcPr>
          <w:p w14:paraId="6B8617BC" w14:textId="77777777" w:rsidR="00A5644A" w:rsidRPr="00EB5DBA" w:rsidRDefault="00A5644A" w:rsidP="00BE08F6">
            <w:pPr>
              <w:spacing w:line="240" w:lineRule="auto"/>
              <w:jc w:val="center"/>
            </w:pPr>
          </w:p>
        </w:tc>
      </w:tr>
      <w:tr w:rsidR="00A5644A" w:rsidRPr="00EB5DBA" w14:paraId="2E700565" w14:textId="77777777" w:rsidTr="0010652C">
        <w:trPr>
          <w:trHeight w:val="225"/>
        </w:trPr>
        <w:tc>
          <w:tcPr>
            <w:tcW w:w="1907" w:type="dxa"/>
            <w:vMerge/>
            <w:tcBorders>
              <w:left w:val="single" w:sz="4" w:space="0" w:color="auto"/>
              <w:right w:val="single" w:sz="4" w:space="0" w:color="auto"/>
            </w:tcBorders>
            <w:vAlign w:val="center"/>
          </w:tcPr>
          <w:p w14:paraId="26C3CF26" w14:textId="77777777" w:rsidR="00A5644A" w:rsidRPr="00EB5DBA" w:rsidRDefault="00A5644A" w:rsidP="00BE08F6">
            <w:pPr>
              <w:pStyle w:val="Zkladntext"/>
              <w:spacing w:after="240"/>
              <w:rPr>
                <w:b/>
                <w:sz w:val="16"/>
                <w:szCs w:val="16"/>
              </w:rPr>
            </w:pPr>
          </w:p>
        </w:tc>
        <w:tc>
          <w:tcPr>
            <w:tcW w:w="4394" w:type="dxa"/>
            <w:tcBorders>
              <w:top w:val="single" w:sz="4" w:space="0" w:color="auto"/>
              <w:left w:val="single" w:sz="4" w:space="0" w:color="auto"/>
              <w:bottom w:val="single" w:sz="4" w:space="0" w:color="auto"/>
              <w:right w:val="single" w:sz="4" w:space="0" w:color="auto"/>
            </w:tcBorders>
          </w:tcPr>
          <w:p w14:paraId="40EE9C67" w14:textId="77777777" w:rsidR="00A5644A" w:rsidRPr="00EB5DBA" w:rsidRDefault="00A5644A" w:rsidP="00BE08F6">
            <w:pPr>
              <w:spacing w:line="240" w:lineRule="auto"/>
              <w:ind w:firstLineChars="100" w:firstLine="180"/>
            </w:pPr>
            <w:r w:rsidRPr="00EB5DBA">
              <w:t>Ducts for combustion air:</w:t>
            </w:r>
          </w:p>
        </w:tc>
        <w:tc>
          <w:tcPr>
            <w:tcW w:w="3264" w:type="dxa"/>
            <w:tcBorders>
              <w:top w:val="single" w:sz="4" w:space="0" w:color="auto"/>
              <w:left w:val="nil"/>
              <w:bottom w:val="single" w:sz="4" w:space="0" w:color="auto"/>
              <w:right w:val="single" w:sz="4" w:space="0" w:color="auto"/>
            </w:tcBorders>
          </w:tcPr>
          <w:p w14:paraId="1CF2ECB8" w14:textId="77777777" w:rsidR="00A5644A" w:rsidRPr="00EB5DBA" w:rsidRDefault="00A5644A" w:rsidP="00BE08F6">
            <w:pPr>
              <w:spacing w:line="240" w:lineRule="auto"/>
              <w:jc w:val="center"/>
            </w:pPr>
          </w:p>
        </w:tc>
      </w:tr>
      <w:tr w:rsidR="00A5644A" w:rsidRPr="00EB5DBA" w14:paraId="4DB7AFD9" w14:textId="77777777" w:rsidTr="0010652C">
        <w:trPr>
          <w:trHeight w:val="225"/>
        </w:trPr>
        <w:tc>
          <w:tcPr>
            <w:tcW w:w="1907" w:type="dxa"/>
            <w:vMerge/>
            <w:tcBorders>
              <w:left w:val="single" w:sz="4" w:space="0" w:color="auto"/>
              <w:right w:val="single" w:sz="4" w:space="0" w:color="auto"/>
            </w:tcBorders>
            <w:vAlign w:val="center"/>
          </w:tcPr>
          <w:p w14:paraId="1A8BB029" w14:textId="77777777" w:rsidR="00A5644A" w:rsidRPr="00EB5DBA" w:rsidRDefault="00A5644A" w:rsidP="00BE08F6">
            <w:pPr>
              <w:pStyle w:val="Zkladntext"/>
              <w:spacing w:after="240"/>
              <w:rPr>
                <w:b/>
                <w:sz w:val="16"/>
                <w:szCs w:val="16"/>
              </w:rPr>
            </w:pPr>
          </w:p>
        </w:tc>
        <w:tc>
          <w:tcPr>
            <w:tcW w:w="4394" w:type="dxa"/>
            <w:tcBorders>
              <w:top w:val="single" w:sz="4" w:space="0" w:color="auto"/>
              <w:left w:val="single" w:sz="4" w:space="0" w:color="auto"/>
              <w:bottom w:val="single" w:sz="4" w:space="0" w:color="auto"/>
              <w:right w:val="single" w:sz="4" w:space="0" w:color="auto"/>
            </w:tcBorders>
          </w:tcPr>
          <w:p w14:paraId="7BF1DEC5" w14:textId="77777777" w:rsidR="00A5644A" w:rsidRPr="00EB5DBA" w:rsidRDefault="00A5644A" w:rsidP="00BE08F6">
            <w:pPr>
              <w:spacing w:line="240" w:lineRule="auto"/>
              <w:ind w:firstLineChars="121" w:firstLine="218"/>
            </w:pPr>
            <w:r w:rsidRPr="00EB5DBA">
              <w:t xml:space="preserve">Material thickness </w:t>
            </w:r>
          </w:p>
        </w:tc>
        <w:tc>
          <w:tcPr>
            <w:tcW w:w="3264" w:type="dxa"/>
            <w:tcBorders>
              <w:top w:val="single" w:sz="4" w:space="0" w:color="auto"/>
              <w:left w:val="nil"/>
              <w:bottom w:val="single" w:sz="4" w:space="0" w:color="auto"/>
              <w:right w:val="single" w:sz="4" w:space="0" w:color="auto"/>
            </w:tcBorders>
          </w:tcPr>
          <w:p w14:paraId="08FC2F85" w14:textId="77777777" w:rsidR="00A5644A" w:rsidRPr="00EB5DBA" w:rsidRDefault="00A5644A" w:rsidP="00BE08F6">
            <w:pPr>
              <w:spacing w:line="240" w:lineRule="auto"/>
              <w:jc w:val="center"/>
            </w:pPr>
            <w:r w:rsidRPr="00EB5DBA">
              <w:t>min. 4 mm</w:t>
            </w:r>
          </w:p>
        </w:tc>
      </w:tr>
      <w:tr w:rsidR="00A5644A" w:rsidRPr="00EB5DBA" w14:paraId="4E750F13" w14:textId="77777777" w:rsidTr="0010652C">
        <w:trPr>
          <w:trHeight w:val="225"/>
        </w:trPr>
        <w:tc>
          <w:tcPr>
            <w:tcW w:w="1907" w:type="dxa"/>
            <w:vMerge/>
            <w:tcBorders>
              <w:left w:val="single" w:sz="4" w:space="0" w:color="auto"/>
              <w:right w:val="single" w:sz="4" w:space="0" w:color="auto"/>
            </w:tcBorders>
            <w:vAlign w:val="center"/>
          </w:tcPr>
          <w:p w14:paraId="1AE1E9F5" w14:textId="77777777" w:rsidR="00A5644A" w:rsidRPr="00EB5DBA" w:rsidRDefault="00A5644A" w:rsidP="00BE08F6">
            <w:pPr>
              <w:pStyle w:val="Zkladntext"/>
              <w:spacing w:after="240"/>
              <w:rPr>
                <w:b/>
                <w:sz w:val="16"/>
                <w:szCs w:val="16"/>
              </w:rPr>
            </w:pPr>
          </w:p>
        </w:tc>
        <w:tc>
          <w:tcPr>
            <w:tcW w:w="4394" w:type="dxa"/>
            <w:tcBorders>
              <w:top w:val="single" w:sz="4" w:space="0" w:color="auto"/>
              <w:left w:val="single" w:sz="4" w:space="0" w:color="auto"/>
              <w:bottom w:val="single" w:sz="4" w:space="0" w:color="auto"/>
              <w:right w:val="single" w:sz="4" w:space="0" w:color="auto"/>
            </w:tcBorders>
          </w:tcPr>
          <w:p w14:paraId="67D9127A" w14:textId="77777777" w:rsidR="00A5644A" w:rsidRPr="00EB5DBA" w:rsidRDefault="00A5644A" w:rsidP="00BE08F6">
            <w:pPr>
              <w:spacing w:line="240" w:lineRule="auto"/>
              <w:ind w:firstLineChars="121" w:firstLine="218"/>
            </w:pPr>
            <w:r w:rsidRPr="00EB5DBA">
              <w:t>Air velocity</w:t>
            </w:r>
          </w:p>
        </w:tc>
        <w:tc>
          <w:tcPr>
            <w:tcW w:w="3264" w:type="dxa"/>
            <w:tcBorders>
              <w:top w:val="single" w:sz="4" w:space="0" w:color="auto"/>
              <w:left w:val="nil"/>
              <w:bottom w:val="single" w:sz="4" w:space="0" w:color="auto"/>
              <w:right w:val="single" w:sz="4" w:space="0" w:color="auto"/>
            </w:tcBorders>
          </w:tcPr>
          <w:p w14:paraId="0DA6AE30" w14:textId="77777777" w:rsidR="00A5644A" w:rsidRPr="00EB5DBA" w:rsidRDefault="00A5644A" w:rsidP="00BE08F6">
            <w:pPr>
              <w:spacing w:line="240" w:lineRule="auto"/>
              <w:jc w:val="center"/>
            </w:pPr>
            <w:r w:rsidRPr="00EB5DBA">
              <w:t>Max. 15 m/sec</w:t>
            </w:r>
          </w:p>
        </w:tc>
      </w:tr>
      <w:tr w:rsidR="00A5644A" w:rsidRPr="00EB5DBA" w14:paraId="76C16161" w14:textId="77777777" w:rsidTr="00363676">
        <w:trPr>
          <w:trHeight w:val="425"/>
        </w:trPr>
        <w:tc>
          <w:tcPr>
            <w:tcW w:w="1907" w:type="dxa"/>
            <w:vMerge w:val="restart"/>
            <w:tcBorders>
              <w:top w:val="single" w:sz="4" w:space="0" w:color="auto"/>
              <w:left w:val="single" w:sz="4" w:space="0" w:color="auto"/>
              <w:right w:val="single" w:sz="4" w:space="0" w:color="auto"/>
            </w:tcBorders>
            <w:shd w:val="clear" w:color="auto" w:fill="DEE8F0"/>
          </w:tcPr>
          <w:p w14:paraId="7BD0291C" w14:textId="47896CFB" w:rsidR="00A5644A" w:rsidRPr="00D651AF" w:rsidRDefault="00A5644A" w:rsidP="00BE08F6">
            <w:pPr>
              <w:pStyle w:val="Zkladntext"/>
              <w:spacing w:after="240"/>
              <w:rPr>
                <w:b/>
              </w:rPr>
            </w:pPr>
            <w:r w:rsidRPr="00D651AF">
              <w:rPr>
                <w:b/>
              </w:rPr>
              <w:t xml:space="preserve">A2: sec. </w:t>
            </w:r>
            <w:r w:rsidR="007E14E3" w:rsidRPr="00D651AF">
              <w:rPr>
                <w:b/>
              </w:rPr>
              <w:t>4</w:t>
            </w:r>
            <w:r w:rsidRPr="00D651AF">
              <w:rPr>
                <w:b/>
              </w:rPr>
              <w:t>.4</w:t>
            </w:r>
          </w:p>
        </w:tc>
        <w:tc>
          <w:tcPr>
            <w:tcW w:w="4394" w:type="dxa"/>
            <w:tcBorders>
              <w:top w:val="single" w:sz="4" w:space="0" w:color="auto"/>
              <w:left w:val="single" w:sz="4" w:space="0" w:color="auto"/>
              <w:bottom w:val="single" w:sz="4" w:space="0" w:color="auto"/>
            </w:tcBorders>
            <w:shd w:val="clear" w:color="auto" w:fill="DEE8F0"/>
            <w:vAlign w:val="center"/>
          </w:tcPr>
          <w:p w14:paraId="7BC615DF" w14:textId="77777777" w:rsidR="00A5644A" w:rsidRPr="00EB5DBA" w:rsidRDefault="00A5644A">
            <w:pPr>
              <w:spacing w:line="240" w:lineRule="auto"/>
              <w:rPr>
                <w:b/>
                <w:bCs/>
              </w:rPr>
            </w:pPr>
            <w:r w:rsidRPr="00EB5DBA">
              <w:rPr>
                <w:b/>
                <w:bCs/>
              </w:rPr>
              <w:t>Primary and Secondary Air Fan</w:t>
            </w:r>
          </w:p>
        </w:tc>
        <w:tc>
          <w:tcPr>
            <w:tcW w:w="3264" w:type="dxa"/>
            <w:tcBorders>
              <w:top w:val="single" w:sz="4" w:space="0" w:color="auto"/>
              <w:bottom w:val="single" w:sz="4" w:space="0" w:color="auto"/>
              <w:right w:val="single" w:sz="4" w:space="0" w:color="auto"/>
            </w:tcBorders>
            <w:shd w:val="clear" w:color="auto" w:fill="DEE8F0"/>
          </w:tcPr>
          <w:p w14:paraId="79421235" w14:textId="77777777" w:rsidR="00A5644A" w:rsidRPr="00EB5DBA" w:rsidRDefault="00A5644A" w:rsidP="00BE08F6">
            <w:pPr>
              <w:spacing w:line="240" w:lineRule="auto"/>
              <w:jc w:val="center"/>
            </w:pPr>
          </w:p>
        </w:tc>
      </w:tr>
      <w:tr w:rsidR="00CF4040" w:rsidRPr="00EB5DBA" w14:paraId="631CB1AF" w14:textId="77777777" w:rsidTr="0010652C">
        <w:trPr>
          <w:trHeight w:val="225"/>
        </w:trPr>
        <w:tc>
          <w:tcPr>
            <w:tcW w:w="1907" w:type="dxa"/>
            <w:vMerge/>
            <w:tcBorders>
              <w:left w:val="single" w:sz="4" w:space="0" w:color="auto"/>
            </w:tcBorders>
            <w:shd w:val="clear" w:color="auto" w:fill="DEE8F0"/>
          </w:tcPr>
          <w:p w14:paraId="4499B8D6" w14:textId="77777777" w:rsidR="00CF4040" w:rsidRPr="00D651AF" w:rsidRDefault="00CF4040" w:rsidP="00CF4040">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5854B75E" w14:textId="7F5ED9A9" w:rsidR="00CF4040" w:rsidRPr="00EB5DBA" w:rsidRDefault="00CF4040" w:rsidP="00CF4040">
            <w:pPr>
              <w:spacing w:line="240" w:lineRule="auto"/>
              <w:rPr>
                <w:b/>
              </w:rPr>
            </w:pPr>
            <w:r w:rsidRPr="00EB5DBA">
              <w:t>Design specifications for Primary and Secondary Air Fans</w:t>
            </w:r>
          </w:p>
        </w:tc>
        <w:tc>
          <w:tcPr>
            <w:tcW w:w="3264" w:type="dxa"/>
            <w:tcBorders>
              <w:top w:val="single" w:sz="4" w:space="0" w:color="auto"/>
              <w:left w:val="single" w:sz="4" w:space="0" w:color="auto"/>
              <w:bottom w:val="single" w:sz="4" w:space="0" w:color="auto"/>
              <w:right w:val="single" w:sz="4" w:space="0" w:color="auto"/>
            </w:tcBorders>
          </w:tcPr>
          <w:p w14:paraId="74D12EBD" w14:textId="77777777" w:rsidR="00CF4040" w:rsidRPr="00EB5DBA" w:rsidRDefault="00CF4040" w:rsidP="00CF4040">
            <w:pPr>
              <w:spacing w:line="240" w:lineRule="auto"/>
            </w:pPr>
            <w:r w:rsidRPr="00EB5DBA">
              <w:t>Fan and motor shall be designed for 15 % excess capacity relative to the nominal load point (</w:t>
            </w:r>
            <w:proofErr w:type="spellStart"/>
            <w:r w:rsidRPr="00EB5DBA">
              <w:t>LP1</w:t>
            </w:r>
            <w:proofErr w:type="spellEnd"/>
            <w:r w:rsidRPr="00EB5DBA">
              <w:t xml:space="preserve">) with λ = 1.8. </w:t>
            </w:r>
          </w:p>
          <w:p w14:paraId="17FAFCBA" w14:textId="77777777" w:rsidR="00CF4040" w:rsidRPr="00EB5DBA" w:rsidRDefault="00CF4040" w:rsidP="00CF4040">
            <w:pPr>
              <w:spacing w:line="240" w:lineRule="auto"/>
            </w:pPr>
          </w:p>
          <w:p w14:paraId="12BE2CFC" w14:textId="77777777" w:rsidR="00CF4040" w:rsidRPr="00EB5DBA" w:rsidRDefault="00CF4040" w:rsidP="00CF4040">
            <w:pPr>
              <w:spacing w:line="240" w:lineRule="auto"/>
            </w:pPr>
            <w:r w:rsidRPr="00EB5DBA">
              <w:t>Pressure head shall be increased with respect to the 15 % excess capacity.</w:t>
            </w:r>
          </w:p>
          <w:p w14:paraId="450B71E2" w14:textId="77777777" w:rsidR="00CF4040" w:rsidRPr="00EB5DBA" w:rsidRDefault="00CF4040" w:rsidP="00CF4040">
            <w:pPr>
              <w:spacing w:line="240" w:lineRule="auto"/>
              <w:jc w:val="center"/>
            </w:pPr>
          </w:p>
        </w:tc>
      </w:tr>
      <w:tr w:rsidR="00CF4040" w:rsidRPr="00EB5DBA" w14:paraId="7D0701C4" w14:textId="77777777" w:rsidTr="0010652C">
        <w:trPr>
          <w:trHeight w:val="425"/>
        </w:trPr>
        <w:tc>
          <w:tcPr>
            <w:tcW w:w="1907" w:type="dxa"/>
            <w:vMerge/>
            <w:tcBorders>
              <w:left w:val="single" w:sz="4" w:space="0" w:color="auto"/>
            </w:tcBorders>
            <w:shd w:val="clear" w:color="auto" w:fill="DEE8F0"/>
          </w:tcPr>
          <w:p w14:paraId="73C1B641" w14:textId="77777777" w:rsidR="00CF4040" w:rsidRPr="00D651AF" w:rsidRDefault="00CF4040" w:rsidP="00CF4040">
            <w:pPr>
              <w:pStyle w:val="Zkladntext"/>
              <w:spacing w:after="240"/>
              <w:rPr>
                <w:b/>
              </w:rPr>
            </w:pPr>
          </w:p>
        </w:tc>
        <w:tc>
          <w:tcPr>
            <w:tcW w:w="4394" w:type="dxa"/>
            <w:tcBorders>
              <w:top w:val="single" w:sz="4" w:space="0" w:color="auto"/>
              <w:left w:val="single" w:sz="4" w:space="0" w:color="auto"/>
              <w:bottom w:val="single" w:sz="4" w:space="0" w:color="auto"/>
            </w:tcBorders>
            <w:shd w:val="clear" w:color="auto" w:fill="DEE8F0"/>
            <w:vAlign w:val="center"/>
          </w:tcPr>
          <w:p w14:paraId="6979CABB" w14:textId="77777777" w:rsidR="00CF4040" w:rsidRPr="00EB5DBA" w:rsidRDefault="00CF4040" w:rsidP="00C53559">
            <w:pPr>
              <w:spacing w:line="240" w:lineRule="auto"/>
              <w:rPr>
                <w:b/>
              </w:rPr>
            </w:pPr>
            <w:r w:rsidRPr="00EB5DBA">
              <w:rPr>
                <w:b/>
              </w:rPr>
              <w:t>Primary Air Fan:</w:t>
            </w:r>
          </w:p>
        </w:tc>
        <w:tc>
          <w:tcPr>
            <w:tcW w:w="3264" w:type="dxa"/>
            <w:tcBorders>
              <w:top w:val="single" w:sz="4" w:space="0" w:color="auto"/>
              <w:bottom w:val="single" w:sz="4" w:space="0" w:color="auto"/>
              <w:right w:val="single" w:sz="4" w:space="0" w:color="auto"/>
            </w:tcBorders>
            <w:shd w:val="clear" w:color="auto" w:fill="DEE8F0"/>
          </w:tcPr>
          <w:p w14:paraId="0063502A" w14:textId="77777777" w:rsidR="00CF4040" w:rsidRPr="00EB5DBA" w:rsidRDefault="00CF4040" w:rsidP="00CF4040">
            <w:pPr>
              <w:spacing w:line="240" w:lineRule="auto"/>
              <w:jc w:val="center"/>
            </w:pPr>
          </w:p>
        </w:tc>
      </w:tr>
      <w:tr w:rsidR="00CF4040" w:rsidRPr="00EB5DBA" w14:paraId="07E9443F" w14:textId="77777777" w:rsidTr="0010652C">
        <w:trPr>
          <w:trHeight w:val="225"/>
        </w:trPr>
        <w:tc>
          <w:tcPr>
            <w:tcW w:w="1907" w:type="dxa"/>
            <w:vMerge/>
            <w:tcBorders>
              <w:left w:val="single" w:sz="4" w:space="0" w:color="auto"/>
              <w:right w:val="single" w:sz="4" w:space="0" w:color="auto"/>
            </w:tcBorders>
            <w:shd w:val="clear" w:color="auto" w:fill="DEE8F0"/>
          </w:tcPr>
          <w:p w14:paraId="10DBCA59" w14:textId="77777777" w:rsidR="00CF4040" w:rsidRPr="00D651AF" w:rsidRDefault="00CF4040" w:rsidP="00CF4040">
            <w:pPr>
              <w:pStyle w:val="Zkladntext"/>
              <w:spacing w:after="240"/>
              <w:rPr>
                <w:b/>
              </w:rPr>
            </w:pPr>
          </w:p>
        </w:tc>
        <w:tc>
          <w:tcPr>
            <w:tcW w:w="4394" w:type="dxa"/>
            <w:tcBorders>
              <w:top w:val="single" w:sz="4" w:space="0" w:color="auto"/>
              <w:left w:val="single" w:sz="4" w:space="0" w:color="auto"/>
              <w:bottom w:val="single" w:sz="4" w:space="0" w:color="auto"/>
              <w:right w:val="nil"/>
            </w:tcBorders>
          </w:tcPr>
          <w:p w14:paraId="5AEE69DC" w14:textId="77777777" w:rsidR="00CF4040" w:rsidRPr="00EB5DBA" w:rsidRDefault="00CF4040" w:rsidP="00CF4040">
            <w:pPr>
              <w:spacing w:line="240" w:lineRule="auto"/>
              <w:ind w:left="213"/>
            </w:pPr>
            <w:r w:rsidRPr="00EB5DBA">
              <w:t>Primary air fan speed at nominal load point with λ = 1.8</w:t>
            </w:r>
          </w:p>
        </w:tc>
        <w:tc>
          <w:tcPr>
            <w:tcW w:w="3264" w:type="dxa"/>
            <w:tcBorders>
              <w:top w:val="single" w:sz="4" w:space="0" w:color="auto"/>
              <w:left w:val="single" w:sz="4" w:space="0" w:color="auto"/>
              <w:bottom w:val="single" w:sz="4" w:space="0" w:color="auto"/>
              <w:right w:val="single" w:sz="4" w:space="0" w:color="auto"/>
            </w:tcBorders>
          </w:tcPr>
          <w:p w14:paraId="075FF93D" w14:textId="77777777" w:rsidR="00CF4040" w:rsidRPr="00EB5DBA" w:rsidRDefault="00CF4040" w:rsidP="00CF4040">
            <w:pPr>
              <w:spacing w:line="240" w:lineRule="auto"/>
              <w:jc w:val="center"/>
            </w:pPr>
            <w:r w:rsidRPr="00EB5DBA">
              <w:t>Max. 1500 rpm</w:t>
            </w:r>
          </w:p>
        </w:tc>
      </w:tr>
      <w:tr w:rsidR="00CF4040" w:rsidRPr="00EB5DBA" w14:paraId="3B233B72" w14:textId="77777777" w:rsidTr="0010652C">
        <w:trPr>
          <w:trHeight w:val="283"/>
        </w:trPr>
        <w:tc>
          <w:tcPr>
            <w:tcW w:w="1907" w:type="dxa"/>
            <w:vMerge/>
            <w:tcBorders>
              <w:left w:val="single" w:sz="4" w:space="0" w:color="auto"/>
              <w:right w:val="single" w:sz="4" w:space="0" w:color="auto"/>
            </w:tcBorders>
            <w:shd w:val="clear" w:color="auto" w:fill="DEE8F0"/>
          </w:tcPr>
          <w:p w14:paraId="1AEBE960" w14:textId="77777777" w:rsidR="00CF4040" w:rsidRPr="00D651AF" w:rsidRDefault="00CF4040" w:rsidP="00CF4040">
            <w:pPr>
              <w:pStyle w:val="Zkladntext"/>
              <w:spacing w:after="240"/>
              <w:rPr>
                <w:b/>
              </w:rPr>
            </w:pPr>
          </w:p>
        </w:tc>
        <w:tc>
          <w:tcPr>
            <w:tcW w:w="4394" w:type="dxa"/>
            <w:tcBorders>
              <w:top w:val="single" w:sz="4" w:space="0" w:color="auto"/>
              <w:left w:val="single" w:sz="4" w:space="0" w:color="auto"/>
              <w:bottom w:val="single" w:sz="4" w:space="0" w:color="auto"/>
              <w:right w:val="nil"/>
            </w:tcBorders>
          </w:tcPr>
          <w:p w14:paraId="6764BC19" w14:textId="77777777" w:rsidR="00CF4040" w:rsidRPr="00EB5DBA" w:rsidRDefault="00CF4040" w:rsidP="00CF4040">
            <w:pPr>
              <w:spacing w:line="240" w:lineRule="auto"/>
              <w:ind w:left="204" w:firstLineChars="4" w:firstLine="7"/>
            </w:pPr>
            <w:r w:rsidRPr="00EB5DBA">
              <w:t>Minimum wall thickness of the housing</w:t>
            </w:r>
          </w:p>
        </w:tc>
        <w:tc>
          <w:tcPr>
            <w:tcW w:w="3264" w:type="dxa"/>
            <w:tcBorders>
              <w:top w:val="single" w:sz="4" w:space="0" w:color="auto"/>
              <w:left w:val="single" w:sz="4" w:space="0" w:color="auto"/>
              <w:bottom w:val="single" w:sz="4" w:space="0" w:color="auto"/>
              <w:right w:val="single" w:sz="4" w:space="0" w:color="auto"/>
            </w:tcBorders>
          </w:tcPr>
          <w:p w14:paraId="1E90FC14" w14:textId="77777777" w:rsidR="00CF4040" w:rsidRPr="00EB5DBA" w:rsidRDefault="00CF4040" w:rsidP="00CF4040">
            <w:pPr>
              <w:spacing w:line="240" w:lineRule="auto"/>
              <w:jc w:val="center"/>
            </w:pPr>
            <w:r w:rsidRPr="00EB5DBA">
              <w:t>Min. 6 mm</w:t>
            </w:r>
          </w:p>
        </w:tc>
      </w:tr>
      <w:tr w:rsidR="00CF4040" w:rsidRPr="00EB5DBA" w14:paraId="7973F593" w14:textId="77777777" w:rsidTr="0010652C">
        <w:trPr>
          <w:trHeight w:val="425"/>
        </w:trPr>
        <w:tc>
          <w:tcPr>
            <w:tcW w:w="1907" w:type="dxa"/>
            <w:vMerge/>
            <w:tcBorders>
              <w:left w:val="single" w:sz="4" w:space="0" w:color="auto"/>
            </w:tcBorders>
            <w:shd w:val="clear" w:color="auto" w:fill="DEE8F0"/>
          </w:tcPr>
          <w:p w14:paraId="51AC5663" w14:textId="77777777" w:rsidR="00CF4040" w:rsidRPr="00D651AF" w:rsidRDefault="00CF4040" w:rsidP="00CF4040">
            <w:pPr>
              <w:pStyle w:val="Zkladntext"/>
              <w:spacing w:after="240"/>
              <w:rPr>
                <w:b/>
              </w:rPr>
            </w:pPr>
          </w:p>
        </w:tc>
        <w:tc>
          <w:tcPr>
            <w:tcW w:w="4394" w:type="dxa"/>
            <w:tcBorders>
              <w:top w:val="single" w:sz="4" w:space="0" w:color="auto"/>
              <w:left w:val="single" w:sz="4" w:space="0" w:color="auto"/>
              <w:bottom w:val="single" w:sz="4" w:space="0" w:color="auto"/>
            </w:tcBorders>
            <w:shd w:val="clear" w:color="auto" w:fill="DEE8F0"/>
            <w:vAlign w:val="center"/>
          </w:tcPr>
          <w:p w14:paraId="5B7AE2DD" w14:textId="77777777" w:rsidR="00CF4040" w:rsidRPr="00EB5DBA" w:rsidRDefault="00CF4040" w:rsidP="00C53559">
            <w:pPr>
              <w:spacing w:line="240" w:lineRule="auto"/>
              <w:ind w:left="175" w:hangingChars="97" w:hanging="175"/>
              <w:rPr>
                <w:b/>
              </w:rPr>
            </w:pPr>
            <w:r w:rsidRPr="00EB5DBA">
              <w:rPr>
                <w:b/>
              </w:rPr>
              <w:t>Secondary Air Fan:</w:t>
            </w:r>
          </w:p>
        </w:tc>
        <w:tc>
          <w:tcPr>
            <w:tcW w:w="3264" w:type="dxa"/>
            <w:tcBorders>
              <w:top w:val="single" w:sz="4" w:space="0" w:color="auto"/>
              <w:bottom w:val="single" w:sz="4" w:space="0" w:color="auto"/>
              <w:right w:val="single" w:sz="4" w:space="0" w:color="auto"/>
            </w:tcBorders>
            <w:shd w:val="clear" w:color="auto" w:fill="DEE8F0"/>
          </w:tcPr>
          <w:p w14:paraId="145E1C64" w14:textId="77777777" w:rsidR="00CF4040" w:rsidRPr="00EB5DBA" w:rsidRDefault="00CF4040" w:rsidP="00CF4040">
            <w:pPr>
              <w:spacing w:line="240" w:lineRule="auto"/>
              <w:jc w:val="center"/>
            </w:pPr>
          </w:p>
        </w:tc>
      </w:tr>
      <w:tr w:rsidR="00CF4040" w:rsidRPr="00EB5DBA" w14:paraId="5ACBBE8A" w14:textId="77777777" w:rsidTr="0010652C">
        <w:trPr>
          <w:trHeight w:val="225"/>
        </w:trPr>
        <w:tc>
          <w:tcPr>
            <w:tcW w:w="1907" w:type="dxa"/>
            <w:vMerge/>
            <w:tcBorders>
              <w:left w:val="single" w:sz="4" w:space="0" w:color="auto"/>
              <w:right w:val="single" w:sz="4" w:space="0" w:color="auto"/>
            </w:tcBorders>
            <w:shd w:val="clear" w:color="auto" w:fill="DEE8F0"/>
          </w:tcPr>
          <w:p w14:paraId="70A11304" w14:textId="77777777" w:rsidR="00CF4040" w:rsidRPr="00D651AF" w:rsidRDefault="00CF4040" w:rsidP="00CF4040">
            <w:pPr>
              <w:pStyle w:val="Zkladntext"/>
              <w:spacing w:after="240"/>
              <w:rPr>
                <w:b/>
              </w:rPr>
            </w:pPr>
          </w:p>
        </w:tc>
        <w:tc>
          <w:tcPr>
            <w:tcW w:w="4394" w:type="dxa"/>
            <w:tcBorders>
              <w:top w:val="single" w:sz="4" w:space="0" w:color="auto"/>
              <w:left w:val="single" w:sz="4" w:space="0" w:color="auto"/>
              <w:bottom w:val="single" w:sz="4" w:space="0" w:color="auto"/>
              <w:right w:val="nil"/>
            </w:tcBorders>
          </w:tcPr>
          <w:p w14:paraId="6E638227" w14:textId="77777777" w:rsidR="00CF4040" w:rsidRPr="00EB5DBA" w:rsidRDefault="00CF4040" w:rsidP="00CF4040">
            <w:pPr>
              <w:spacing w:line="240" w:lineRule="auto"/>
              <w:ind w:leftChars="92" w:left="175" w:hangingChars="5" w:hanging="9"/>
            </w:pPr>
            <w:r w:rsidRPr="00EB5DBA">
              <w:t>Secondary air fan speed at nominal load point with λ = 1.8</w:t>
            </w:r>
          </w:p>
        </w:tc>
        <w:tc>
          <w:tcPr>
            <w:tcW w:w="3264" w:type="dxa"/>
            <w:tcBorders>
              <w:top w:val="single" w:sz="4" w:space="0" w:color="auto"/>
              <w:left w:val="single" w:sz="4" w:space="0" w:color="auto"/>
              <w:bottom w:val="single" w:sz="4" w:space="0" w:color="auto"/>
              <w:right w:val="single" w:sz="4" w:space="0" w:color="auto"/>
            </w:tcBorders>
          </w:tcPr>
          <w:p w14:paraId="7A84FC30" w14:textId="77777777" w:rsidR="00CF4040" w:rsidRPr="00EB5DBA" w:rsidRDefault="00CF4040" w:rsidP="00CF4040">
            <w:pPr>
              <w:spacing w:line="240" w:lineRule="auto"/>
              <w:jc w:val="center"/>
            </w:pPr>
            <w:r w:rsidRPr="00EB5DBA">
              <w:t>Max. 1500 rpm</w:t>
            </w:r>
          </w:p>
        </w:tc>
      </w:tr>
      <w:tr w:rsidR="00CF4040" w:rsidRPr="00EB5DBA" w14:paraId="0A4AFA08" w14:textId="77777777" w:rsidTr="00363676">
        <w:trPr>
          <w:trHeight w:val="425"/>
        </w:trPr>
        <w:tc>
          <w:tcPr>
            <w:tcW w:w="1907" w:type="dxa"/>
            <w:vMerge w:val="restart"/>
            <w:tcBorders>
              <w:top w:val="single" w:sz="4" w:space="0" w:color="auto"/>
              <w:left w:val="single" w:sz="4" w:space="0" w:color="auto"/>
              <w:right w:val="single" w:sz="4" w:space="0" w:color="auto"/>
            </w:tcBorders>
            <w:shd w:val="clear" w:color="auto" w:fill="DEE8F0"/>
          </w:tcPr>
          <w:p w14:paraId="420012F7" w14:textId="7E26C2FB" w:rsidR="00CF4040" w:rsidRPr="00D651AF" w:rsidRDefault="00CF4040" w:rsidP="00CF4040">
            <w:pPr>
              <w:pStyle w:val="Zkladntext"/>
              <w:spacing w:after="240"/>
              <w:rPr>
                <w:b/>
              </w:rPr>
            </w:pPr>
            <w:r w:rsidRPr="00D651AF">
              <w:rPr>
                <w:b/>
              </w:rPr>
              <w:t xml:space="preserve">A2: sec. </w:t>
            </w:r>
            <w:r w:rsidR="007E14E3" w:rsidRPr="00D651AF">
              <w:rPr>
                <w:b/>
              </w:rPr>
              <w:t>4</w:t>
            </w:r>
            <w:r w:rsidRPr="00D651AF">
              <w:rPr>
                <w:b/>
              </w:rPr>
              <w:t>.5</w:t>
            </w:r>
          </w:p>
        </w:tc>
        <w:tc>
          <w:tcPr>
            <w:tcW w:w="4394" w:type="dxa"/>
            <w:tcBorders>
              <w:top w:val="single" w:sz="4" w:space="0" w:color="auto"/>
              <w:left w:val="single" w:sz="4" w:space="0" w:color="auto"/>
              <w:bottom w:val="single" w:sz="4" w:space="0" w:color="auto"/>
            </w:tcBorders>
            <w:shd w:val="clear" w:color="auto" w:fill="DEE8F0"/>
            <w:vAlign w:val="center"/>
          </w:tcPr>
          <w:p w14:paraId="17E45357" w14:textId="77777777" w:rsidR="00CF4040" w:rsidRPr="00EB5DBA" w:rsidRDefault="00CF4040">
            <w:pPr>
              <w:spacing w:line="240" w:lineRule="auto"/>
              <w:rPr>
                <w:b/>
                <w:bCs/>
              </w:rPr>
            </w:pPr>
            <w:r w:rsidRPr="00EB5DBA">
              <w:rPr>
                <w:b/>
                <w:bCs/>
              </w:rPr>
              <w:t>Air Pre-heater</w:t>
            </w:r>
          </w:p>
        </w:tc>
        <w:tc>
          <w:tcPr>
            <w:tcW w:w="3264" w:type="dxa"/>
            <w:tcBorders>
              <w:top w:val="single" w:sz="4" w:space="0" w:color="auto"/>
              <w:bottom w:val="single" w:sz="4" w:space="0" w:color="auto"/>
              <w:right w:val="single" w:sz="4" w:space="0" w:color="auto"/>
            </w:tcBorders>
            <w:shd w:val="clear" w:color="auto" w:fill="DEE8F0"/>
          </w:tcPr>
          <w:p w14:paraId="2D5E00A1" w14:textId="77777777" w:rsidR="00CF4040" w:rsidRPr="00EB5DBA" w:rsidRDefault="00CF4040" w:rsidP="00CF4040">
            <w:pPr>
              <w:spacing w:line="240" w:lineRule="auto"/>
              <w:jc w:val="center"/>
            </w:pPr>
          </w:p>
        </w:tc>
      </w:tr>
      <w:tr w:rsidR="00CF4040" w:rsidRPr="00EB5DBA" w14:paraId="6C41FBBE" w14:textId="77777777" w:rsidTr="0010652C">
        <w:trPr>
          <w:trHeight w:val="225"/>
        </w:trPr>
        <w:tc>
          <w:tcPr>
            <w:tcW w:w="1907" w:type="dxa"/>
            <w:vMerge/>
            <w:tcBorders>
              <w:left w:val="single" w:sz="4" w:space="0" w:color="auto"/>
              <w:right w:val="single" w:sz="4" w:space="0" w:color="auto"/>
            </w:tcBorders>
            <w:shd w:val="clear" w:color="auto" w:fill="DEE8F0"/>
          </w:tcPr>
          <w:p w14:paraId="7966BAB4" w14:textId="77777777" w:rsidR="00CF4040" w:rsidRPr="00D651AF" w:rsidRDefault="00CF4040" w:rsidP="00CF4040">
            <w:pPr>
              <w:pStyle w:val="Zkladntext"/>
              <w:spacing w:after="240"/>
              <w:rPr>
                <w:b/>
              </w:rPr>
            </w:pPr>
          </w:p>
        </w:tc>
        <w:tc>
          <w:tcPr>
            <w:tcW w:w="4394" w:type="dxa"/>
            <w:tcBorders>
              <w:top w:val="single" w:sz="4" w:space="0" w:color="auto"/>
              <w:left w:val="single" w:sz="4" w:space="0" w:color="auto"/>
              <w:bottom w:val="single" w:sz="4" w:space="0" w:color="auto"/>
              <w:right w:val="nil"/>
            </w:tcBorders>
          </w:tcPr>
          <w:p w14:paraId="75157543" w14:textId="77777777" w:rsidR="00CF4040" w:rsidRPr="00EB5DBA" w:rsidRDefault="00CF4040" w:rsidP="00CF4040">
            <w:pPr>
              <w:spacing w:line="240" w:lineRule="auto"/>
              <w:ind w:left="213"/>
            </w:pPr>
            <w:r w:rsidRPr="00EB5DBA">
              <w:t>Air temperature increase at nominal load point with λ = 1.8</w:t>
            </w:r>
          </w:p>
        </w:tc>
        <w:tc>
          <w:tcPr>
            <w:tcW w:w="3264" w:type="dxa"/>
            <w:tcBorders>
              <w:top w:val="single" w:sz="4" w:space="0" w:color="auto"/>
              <w:left w:val="single" w:sz="4" w:space="0" w:color="auto"/>
              <w:bottom w:val="single" w:sz="4" w:space="0" w:color="auto"/>
              <w:right w:val="single" w:sz="4" w:space="0" w:color="auto"/>
            </w:tcBorders>
          </w:tcPr>
          <w:p w14:paraId="53407E81" w14:textId="780EC541" w:rsidR="00CF4040" w:rsidRPr="00EB5DBA" w:rsidRDefault="00CF4040" w:rsidP="00CF4040">
            <w:pPr>
              <w:spacing w:line="240" w:lineRule="auto"/>
              <w:jc w:val="center"/>
            </w:pPr>
            <w:r w:rsidRPr="00EB5DBA">
              <w:t>-10 °C to design temperature</w:t>
            </w:r>
          </w:p>
        </w:tc>
      </w:tr>
      <w:tr w:rsidR="00CF4040" w:rsidRPr="00EB5DBA" w14:paraId="4B309656" w14:textId="77777777" w:rsidTr="0010652C">
        <w:trPr>
          <w:trHeight w:val="225"/>
        </w:trPr>
        <w:tc>
          <w:tcPr>
            <w:tcW w:w="1907" w:type="dxa"/>
            <w:vMerge/>
            <w:tcBorders>
              <w:left w:val="single" w:sz="4" w:space="0" w:color="auto"/>
              <w:right w:val="single" w:sz="4" w:space="0" w:color="auto"/>
            </w:tcBorders>
            <w:shd w:val="clear" w:color="auto" w:fill="DEE8F0"/>
          </w:tcPr>
          <w:p w14:paraId="3A63A2E8" w14:textId="77777777" w:rsidR="00CF4040" w:rsidRPr="00D651AF" w:rsidRDefault="00CF4040" w:rsidP="00CF4040">
            <w:pPr>
              <w:pStyle w:val="Zkladntext"/>
              <w:spacing w:after="240"/>
              <w:rPr>
                <w:b/>
              </w:rPr>
            </w:pPr>
          </w:p>
        </w:tc>
        <w:tc>
          <w:tcPr>
            <w:tcW w:w="4394" w:type="dxa"/>
            <w:tcBorders>
              <w:top w:val="single" w:sz="4" w:space="0" w:color="auto"/>
              <w:left w:val="single" w:sz="4" w:space="0" w:color="auto"/>
              <w:bottom w:val="single" w:sz="4" w:space="0" w:color="auto"/>
              <w:right w:val="nil"/>
            </w:tcBorders>
          </w:tcPr>
          <w:p w14:paraId="1B6D73ED" w14:textId="69B23E7B" w:rsidR="00CF4040" w:rsidRPr="00EB5DBA" w:rsidRDefault="00CF4040" w:rsidP="00CF4040">
            <w:pPr>
              <w:spacing w:line="240" w:lineRule="auto"/>
              <w:ind w:leftChars="128" w:left="235" w:hangingChars="3" w:hanging="5"/>
            </w:pPr>
            <w:r w:rsidRPr="00EB5DBA">
              <w:t>Driving steam condensate return temperature</w:t>
            </w:r>
          </w:p>
        </w:tc>
        <w:tc>
          <w:tcPr>
            <w:tcW w:w="3264" w:type="dxa"/>
            <w:tcBorders>
              <w:top w:val="single" w:sz="4" w:space="0" w:color="auto"/>
              <w:left w:val="single" w:sz="4" w:space="0" w:color="auto"/>
              <w:bottom w:val="single" w:sz="4" w:space="0" w:color="auto"/>
              <w:right w:val="single" w:sz="4" w:space="0" w:color="auto"/>
            </w:tcBorders>
          </w:tcPr>
          <w:p w14:paraId="5105162D" w14:textId="72006FAD" w:rsidR="00CF4040" w:rsidRPr="00EB5DBA" w:rsidRDefault="00CF4040" w:rsidP="00CF4040">
            <w:pPr>
              <w:spacing w:line="240" w:lineRule="auto"/>
              <w:jc w:val="center"/>
            </w:pPr>
            <w:proofErr w:type="spellStart"/>
            <w:r w:rsidRPr="00EB5DBA">
              <w:t>60-110°C</w:t>
            </w:r>
            <w:proofErr w:type="spellEnd"/>
          </w:p>
        </w:tc>
      </w:tr>
      <w:tr w:rsidR="00CF4040" w:rsidRPr="00EB5DBA" w14:paraId="645E1814" w14:textId="77777777" w:rsidTr="0010652C">
        <w:trPr>
          <w:trHeight w:val="225"/>
        </w:trPr>
        <w:tc>
          <w:tcPr>
            <w:tcW w:w="1907" w:type="dxa"/>
            <w:vMerge/>
            <w:tcBorders>
              <w:left w:val="single" w:sz="4" w:space="0" w:color="auto"/>
              <w:right w:val="single" w:sz="4" w:space="0" w:color="auto"/>
            </w:tcBorders>
            <w:shd w:val="clear" w:color="auto" w:fill="DEE8F0"/>
          </w:tcPr>
          <w:p w14:paraId="458EAED6" w14:textId="77777777" w:rsidR="00CF4040" w:rsidRPr="00D651AF" w:rsidRDefault="00CF4040" w:rsidP="00CF4040">
            <w:pPr>
              <w:pStyle w:val="Zkladntext"/>
              <w:spacing w:after="240"/>
              <w:rPr>
                <w:b/>
              </w:rPr>
            </w:pPr>
          </w:p>
        </w:tc>
        <w:tc>
          <w:tcPr>
            <w:tcW w:w="4394" w:type="dxa"/>
            <w:tcBorders>
              <w:top w:val="single" w:sz="4" w:space="0" w:color="auto"/>
              <w:left w:val="single" w:sz="4" w:space="0" w:color="auto"/>
              <w:bottom w:val="single" w:sz="4" w:space="0" w:color="auto"/>
              <w:right w:val="nil"/>
            </w:tcBorders>
          </w:tcPr>
          <w:p w14:paraId="0DD6216F" w14:textId="07CE30A7" w:rsidR="00CF4040" w:rsidRPr="00EB5DBA" w:rsidRDefault="00CF4040" w:rsidP="00CF4040">
            <w:pPr>
              <w:spacing w:line="240" w:lineRule="auto"/>
              <w:ind w:leftChars="128" w:left="235" w:hangingChars="3" w:hanging="5"/>
            </w:pPr>
            <w:r w:rsidRPr="00EB5DBA">
              <w:t xml:space="preserve">Construction </w:t>
            </w:r>
          </w:p>
        </w:tc>
        <w:tc>
          <w:tcPr>
            <w:tcW w:w="3264" w:type="dxa"/>
            <w:tcBorders>
              <w:top w:val="single" w:sz="4" w:space="0" w:color="auto"/>
              <w:left w:val="single" w:sz="4" w:space="0" w:color="auto"/>
              <w:bottom w:val="single" w:sz="4" w:space="0" w:color="auto"/>
              <w:right w:val="single" w:sz="4" w:space="0" w:color="auto"/>
            </w:tcBorders>
          </w:tcPr>
          <w:p w14:paraId="6ACD630F" w14:textId="0C2D323D" w:rsidR="00CF4040" w:rsidRPr="00EB5DBA" w:rsidRDefault="00CF4040" w:rsidP="00CF4040">
            <w:pPr>
              <w:spacing w:line="240" w:lineRule="auto"/>
              <w:jc w:val="center"/>
            </w:pPr>
            <w:r w:rsidRPr="00EB5DBA">
              <w:t xml:space="preserve">Bare tube structure / </w:t>
            </w:r>
            <w:proofErr w:type="spellStart"/>
            <w:r w:rsidRPr="00EB5DBA">
              <w:t>unfinned</w:t>
            </w:r>
            <w:proofErr w:type="spellEnd"/>
          </w:p>
        </w:tc>
      </w:tr>
      <w:tr w:rsidR="00CF4040" w:rsidRPr="00EB5DBA" w14:paraId="7AADEA9F" w14:textId="77777777" w:rsidTr="0010652C">
        <w:trPr>
          <w:trHeight w:val="225"/>
        </w:trPr>
        <w:tc>
          <w:tcPr>
            <w:tcW w:w="1907" w:type="dxa"/>
            <w:vMerge/>
            <w:tcBorders>
              <w:left w:val="single" w:sz="4" w:space="0" w:color="auto"/>
              <w:right w:val="single" w:sz="4" w:space="0" w:color="auto"/>
            </w:tcBorders>
            <w:shd w:val="clear" w:color="auto" w:fill="DEE8F0"/>
          </w:tcPr>
          <w:p w14:paraId="220440DA" w14:textId="77777777" w:rsidR="00CF4040" w:rsidRPr="00D651AF" w:rsidRDefault="00CF4040" w:rsidP="00CF4040">
            <w:pPr>
              <w:pStyle w:val="Zkladntext"/>
              <w:spacing w:after="240"/>
              <w:rPr>
                <w:b/>
              </w:rPr>
            </w:pPr>
          </w:p>
        </w:tc>
        <w:tc>
          <w:tcPr>
            <w:tcW w:w="4394" w:type="dxa"/>
            <w:tcBorders>
              <w:top w:val="single" w:sz="4" w:space="0" w:color="auto"/>
              <w:left w:val="single" w:sz="4" w:space="0" w:color="auto"/>
              <w:bottom w:val="single" w:sz="4" w:space="0" w:color="auto"/>
              <w:right w:val="nil"/>
            </w:tcBorders>
          </w:tcPr>
          <w:p w14:paraId="1838BC58" w14:textId="77777777" w:rsidR="00CF4040" w:rsidRPr="00EB5DBA" w:rsidRDefault="00CF4040" w:rsidP="00CF4040">
            <w:pPr>
              <w:spacing w:line="240" w:lineRule="auto"/>
              <w:ind w:firstLineChars="128" w:firstLine="230"/>
            </w:pPr>
            <w:r w:rsidRPr="00EB5DBA">
              <w:t>Free distance between tubes</w:t>
            </w:r>
          </w:p>
        </w:tc>
        <w:tc>
          <w:tcPr>
            <w:tcW w:w="3264" w:type="dxa"/>
            <w:tcBorders>
              <w:top w:val="single" w:sz="4" w:space="0" w:color="auto"/>
              <w:left w:val="single" w:sz="4" w:space="0" w:color="auto"/>
              <w:bottom w:val="single" w:sz="4" w:space="0" w:color="auto"/>
              <w:right w:val="single" w:sz="4" w:space="0" w:color="auto"/>
            </w:tcBorders>
          </w:tcPr>
          <w:p w14:paraId="539E4AF1" w14:textId="77777777" w:rsidR="00CF4040" w:rsidRPr="00EB5DBA" w:rsidRDefault="00CF4040" w:rsidP="00CF4040">
            <w:pPr>
              <w:spacing w:line="240" w:lineRule="auto"/>
              <w:jc w:val="center"/>
            </w:pPr>
            <w:r w:rsidRPr="00EB5DBA">
              <w:t>min. 15 mm</w:t>
            </w:r>
          </w:p>
        </w:tc>
      </w:tr>
      <w:tr w:rsidR="00CF4040" w:rsidRPr="00EB5DBA" w14:paraId="6DBE6413" w14:textId="77777777" w:rsidTr="0010652C">
        <w:trPr>
          <w:trHeight w:val="225"/>
        </w:trPr>
        <w:tc>
          <w:tcPr>
            <w:tcW w:w="1907" w:type="dxa"/>
            <w:vMerge/>
            <w:tcBorders>
              <w:left w:val="single" w:sz="4" w:space="0" w:color="auto"/>
              <w:right w:val="single" w:sz="4" w:space="0" w:color="auto"/>
            </w:tcBorders>
            <w:shd w:val="clear" w:color="auto" w:fill="DEE8F0"/>
          </w:tcPr>
          <w:p w14:paraId="7D0EC540" w14:textId="77777777" w:rsidR="00CF4040" w:rsidRPr="00D651AF" w:rsidRDefault="00CF4040" w:rsidP="00CF4040">
            <w:pPr>
              <w:pStyle w:val="Zkladntext"/>
              <w:spacing w:after="240"/>
              <w:rPr>
                <w:b/>
              </w:rPr>
            </w:pPr>
          </w:p>
        </w:tc>
        <w:tc>
          <w:tcPr>
            <w:tcW w:w="4394" w:type="dxa"/>
            <w:tcBorders>
              <w:top w:val="single" w:sz="4" w:space="0" w:color="auto"/>
              <w:left w:val="single" w:sz="4" w:space="0" w:color="auto"/>
              <w:bottom w:val="single" w:sz="4" w:space="0" w:color="auto"/>
              <w:right w:val="nil"/>
            </w:tcBorders>
          </w:tcPr>
          <w:p w14:paraId="3AB2333E" w14:textId="77777777" w:rsidR="00CF4040" w:rsidRPr="00EB5DBA" w:rsidRDefault="00CF4040" w:rsidP="00CF4040">
            <w:pPr>
              <w:spacing w:line="240" w:lineRule="auto"/>
              <w:ind w:firstLineChars="113" w:firstLine="203"/>
            </w:pPr>
            <w:r w:rsidRPr="00EB5DBA">
              <w:t>Cleaning system</w:t>
            </w:r>
          </w:p>
        </w:tc>
        <w:tc>
          <w:tcPr>
            <w:tcW w:w="3264" w:type="dxa"/>
            <w:tcBorders>
              <w:top w:val="single" w:sz="4" w:space="0" w:color="auto"/>
              <w:left w:val="single" w:sz="4" w:space="0" w:color="auto"/>
              <w:bottom w:val="single" w:sz="4" w:space="0" w:color="auto"/>
              <w:right w:val="single" w:sz="4" w:space="0" w:color="auto"/>
            </w:tcBorders>
          </w:tcPr>
          <w:p w14:paraId="6164A943" w14:textId="77777777" w:rsidR="00CF4040" w:rsidRPr="00EB5DBA" w:rsidRDefault="00CF4040" w:rsidP="00CF4040">
            <w:pPr>
              <w:spacing w:line="240" w:lineRule="auto"/>
              <w:jc w:val="center"/>
            </w:pPr>
            <w:r w:rsidRPr="00EB5DBA">
              <w:t>Water spray</w:t>
            </w:r>
          </w:p>
        </w:tc>
      </w:tr>
      <w:tr w:rsidR="00CF4040" w:rsidRPr="00EB5DBA" w14:paraId="0EB3FE9E" w14:textId="77777777" w:rsidTr="0010652C">
        <w:trPr>
          <w:trHeight w:val="225"/>
        </w:trPr>
        <w:tc>
          <w:tcPr>
            <w:tcW w:w="1907" w:type="dxa"/>
            <w:vMerge/>
            <w:tcBorders>
              <w:left w:val="single" w:sz="4" w:space="0" w:color="auto"/>
              <w:right w:val="single" w:sz="4" w:space="0" w:color="auto"/>
            </w:tcBorders>
            <w:shd w:val="clear" w:color="auto" w:fill="DEE8F0"/>
          </w:tcPr>
          <w:p w14:paraId="3C122CF5" w14:textId="77777777" w:rsidR="00CF4040" w:rsidRPr="00D651AF" w:rsidRDefault="00CF4040" w:rsidP="00CF4040">
            <w:pPr>
              <w:pStyle w:val="Zkladntext"/>
              <w:spacing w:after="240"/>
              <w:rPr>
                <w:b/>
              </w:rPr>
            </w:pPr>
          </w:p>
        </w:tc>
        <w:tc>
          <w:tcPr>
            <w:tcW w:w="4394" w:type="dxa"/>
            <w:tcBorders>
              <w:top w:val="single" w:sz="4" w:space="0" w:color="auto"/>
              <w:left w:val="single" w:sz="4" w:space="0" w:color="auto"/>
              <w:bottom w:val="single" w:sz="4" w:space="0" w:color="auto"/>
              <w:right w:val="nil"/>
            </w:tcBorders>
          </w:tcPr>
          <w:p w14:paraId="205376D1" w14:textId="77777777" w:rsidR="00CF4040" w:rsidRPr="00EB5DBA" w:rsidRDefault="00CF4040" w:rsidP="00CF4040">
            <w:pPr>
              <w:spacing w:line="240" w:lineRule="auto"/>
              <w:ind w:firstLineChars="128" w:firstLine="230"/>
            </w:pPr>
            <w:r w:rsidRPr="00EB5DBA">
              <w:t>Drains</w:t>
            </w:r>
          </w:p>
        </w:tc>
        <w:tc>
          <w:tcPr>
            <w:tcW w:w="3264" w:type="dxa"/>
            <w:tcBorders>
              <w:top w:val="single" w:sz="4" w:space="0" w:color="auto"/>
              <w:left w:val="single" w:sz="4" w:space="0" w:color="auto"/>
              <w:bottom w:val="single" w:sz="4" w:space="0" w:color="auto"/>
              <w:right w:val="single" w:sz="4" w:space="0" w:color="auto"/>
            </w:tcBorders>
          </w:tcPr>
          <w:p w14:paraId="3D01F22A" w14:textId="77777777" w:rsidR="00CF4040" w:rsidRPr="00EB5DBA" w:rsidRDefault="00CF4040" w:rsidP="00CF4040">
            <w:pPr>
              <w:spacing w:line="240" w:lineRule="auto"/>
              <w:jc w:val="center"/>
            </w:pPr>
            <w:r w:rsidRPr="00EB5DBA">
              <w:t>Yes</w:t>
            </w:r>
          </w:p>
        </w:tc>
      </w:tr>
      <w:tr w:rsidR="00CF4040" w:rsidRPr="00EB5DBA" w14:paraId="2B658660" w14:textId="77777777" w:rsidTr="00363676">
        <w:trPr>
          <w:trHeight w:val="425"/>
        </w:trPr>
        <w:tc>
          <w:tcPr>
            <w:tcW w:w="1907" w:type="dxa"/>
            <w:vMerge w:val="restart"/>
            <w:tcBorders>
              <w:top w:val="single" w:sz="4" w:space="0" w:color="auto"/>
              <w:left w:val="single" w:sz="4" w:space="0" w:color="auto"/>
              <w:right w:val="single" w:sz="4" w:space="0" w:color="auto"/>
            </w:tcBorders>
            <w:shd w:val="clear" w:color="auto" w:fill="DEE8F0"/>
          </w:tcPr>
          <w:p w14:paraId="1940CBBC" w14:textId="15CD7C16" w:rsidR="00CF4040" w:rsidRPr="00D651AF" w:rsidRDefault="00CF4040" w:rsidP="00CF4040">
            <w:pPr>
              <w:pStyle w:val="Zkladntext"/>
              <w:keepNext/>
              <w:spacing w:after="240"/>
              <w:rPr>
                <w:b/>
              </w:rPr>
            </w:pPr>
            <w:r w:rsidRPr="00D651AF">
              <w:rPr>
                <w:b/>
              </w:rPr>
              <w:t xml:space="preserve">A2: sec. </w:t>
            </w:r>
            <w:r w:rsidR="007E14E3" w:rsidRPr="00D651AF">
              <w:rPr>
                <w:b/>
              </w:rPr>
              <w:t>6</w:t>
            </w:r>
            <w:r w:rsidRPr="00D651AF">
              <w:rPr>
                <w:b/>
              </w:rPr>
              <w:t>-</w:t>
            </w:r>
            <w:r w:rsidR="007E14E3" w:rsidRPr="00D651AF">
              <w:rPr>
                <w:b/>
              </w:rPr>
              <w:t>7</w:t>
            </w:r>
          </w:p>
        </w:tc>
        <w:tc>
          <w:tcPr>
            <w:tcW w:w="7658" w:type="dxa"/>
            <w:gridSpan w:val="2"/>
            <w:tcBorders>
              <w:top w:val="single" w:sz="4" w:space="0" w:color="auto"/>
              <w:left w:val="single" w:sz="4" w:space="0" w:color="auto"/>
              <w:bottom w:val="single" w:sz="4" w:space="0" w:color="auto"/>
              <w:right w:val="single" w:sz="4" w:space="0" w:color="auto"/>
            </w:tcBorders>
            <w:shd w:val="clear" w:color="auto" w:fill="DEE8F0"/>
            <w:vAlign w:val="center"/>
          </w:tcPr>
          <w:p w14:paraId="65D4AFB4" w14:textId="77777777" w:rsidR="00CF4040" w:rsidRPr="00EB5DBA" w:rsidRDefault="00CF4040" w:rsidP="00CF4040">
            <w:pPr>
              <w:keepNext/>
              <w:spacing w:line="240" w:lineRule="auto"/>
            </w:pPr>
            <w:r w:rsidRPr="00EB5DBA">
              <w:rPr>
                <w:b/>
                <w:bCs/>
              </w:rPr>
              <w:t xml:space="preserve">Primary and Secondary Combustion Chambers </w:t>
            </w:r>
          </w:p>
        </w:tc>
      </w:tr>
      <w:tr w:rsidR="00CF4040" w:rsidRPr="00EB5DBA" w14:paraId="62AD2AFB" w14:textId="77777777" w:rsidTr="0010652C">
        <w:trPr>
          <w:trHeight w:val="795"/>
        </w:trPr>
        <w:tc>
          <w:tcPr>
            <w:tcW w:w="1907" w:type="dxa"/>
            <w:vMerge/>
            <w:tcBorders>
              <w:left w:val="single" w:sz="4" w:space="0" w:color="auto"/>
              <w:right w:val="single" w:sz="4" w:space="0" w:color="auto"/>
            </w:tcBorders>
            <w:vAlign w:val="center"/>
          </w:tcPr>
          <w:p w14:paraId="70E0DF9F" w14:textId="77777777" w:rsidR="00CF4040" w:rsidRPr="00D651AF" w:rsidRDefault="00CF4040" w:rsidP="00CF4040">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3D129F3A" w14:textId="006AF2AD" w:rsidR="00CF4040" w:rsidRPr="00EB5DBA" w:rsidRDefault="00CF4040" w:rsidP="00CF4040">
            <w:pPr>
              <w:spacing w:line="240" w:lineRule="auto"/>
              <w:ind w:leftChars="116" w:left="218" w:hangingChars="5" w:hanging="9"/>
            </w:pPr>
            <w:r w:rsidRPr="00EB5DBA">
              <w:t>Excess air ratio</w:t>
            </w:r>
          </w:p>
          <w:p w14:paraId="1E55907C" w14:textId="77777777" w:rsidR="00CF4040" w:rsidRPr="00EB5DBA" w:rsidRDefault="00CF4040" w:rsidP="00CF4040">
            <w:pPr>
              <w:spacing w:line="240" w:lineRule="auto"/>
              <w:ind w:leftChars="116" w:left="218" w:hangingChars="5" w:hanging="9"/>
            </w:pPr>
            <w:r w:rsidRPr="00EB5DBA">
              <w:t>To be calculated as 21/(21-</w:t>
            </w:r>
            <w:proofErr w:type="spellStart"/>
            <w:r w:rsidRPr="00EB5DBA">
              <w:t>O2</w:t>
            </w:r>
            <w:proofErr w:type="spellEnd"/>
            <w:r w:rsidRPr="00EB5DBA">
              <w:t xml:space="preserve">), where </w:t>
            </w:r>
            <w:proofErr w:type="spellStart"/>
            <w:r w:rsidRPr="00EB5DBA">
              <w:t>O2</w:t>
            </w:r>
            <w:proofErr w:type="spellEnd"/>
            <w:r w:rsidRPr="00EB5DBA">
              <w:t xml:space="preserve"> specifies the oxygen content in flue gas on dry basis (% vol.) for the purposes of calculating chamber dimensions</w:t>
            </w:r>
          </w:p>
          <w:p w14:paraId="7DEFD34A" w14:textId="50606D7F" w:rsidR="00CF4040" w:rsidRPr="00EB5DBA" w:rsidRDefault="00CF4040" w:rsidP="00CF4040">
            <w:pPr>
              <w:spacing w:line="240" w:lineRule="auto"/>
              <w:ind w:leftChars="116" w:left="218" w:hangingChars="5" w:hanging="9"/>
            </w:pPr>
          </w:p>
        </w:tc>
        <w:tc>
          <w:tcPr>
            <w:tcW w:w="3264" w:type="dxa"/>
            <w:tcBorders>
              <w:top w:val="single" w:sz="4" w:space="0" w:color="auto"/>
              <w:left w:val="nil"/>
              <w:bottom w:val="single" w:sz="4" w:space="0" w:color="auto"/>
              <w:right w:val="single" w:sz="4" w:space="0" w:color="auto"/>
            </w:tcBorders>
          </w:tcPr>
          <w:p w14:paraId="7489B9E3" w14:textId="77777777" w:rsidR="00CF4040" w:rsidRPr="00EB5DBA" w:rsidRDefault="00CF4040" w:rsidP="00CF4040">
            <w:pPr>
              <w:spacing w:line="240" w:lineRule="auto"/>
              <w:jc w:val="center"/>
            </w:pPr>
            <w:r w:rsidRPr="00EB5DBA">
              <w:rPr>
                <w:rFonts w:ascii="Symbol" w:hAnsi="Symbol"/>
              </w:rPr>
              <w:t></w:t>
            </w:r>
            <w:r w:rsidRPr="00EB5DBA">
              <w:t>=1.8</w:t>
            </w:r>
          </w:p>
        </w:tc>
      </w:tr>
      <w:tr w:rsidR="00CF4040" w:rsidRPr="00EB5DBA" w14:paraId="64FB9C2E" w14:textId="77777777" w:rsidTr="0010652C">
        <w:trPr>
          <w:trHeight w:val="450"/>
        </w:trPr>
        <w:tc>
          <w:tcPr>
            <w:tcW w:w="1907" w:type="dxa"/>
            <w:vMerge/>
            <w:tcBorders>
              <w:left w:val="single" w:sz="4" w:space="0" w:color="auto"/>
              <w:right w:val="single" w:sz="4" w:space="0" w:color="auto"/>
            </w:tcBorders>
            <w:vAlign w:val="center"/>
          </w:tcPr>
          <w:p w14:paraId="2856C038" w14:textId="77777777" w:rsidR="00CF4040" w:rsidRPr="00D651AF" w:rsidRDefault="00CF4040" w:rsidP="00CF4040">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2318E070" w14:textId="77777777" w:rsidR="00CF4040" w:rsidRPr="00EB5DBA" w:rsidRDefault="00CF4040" w:rsidP="00CF4040">
            <w:pPr>
              <w:spacing w:line="240" w:lineRule="auto"/>
              <w:ind w:left="213"/>
            </w:pPr>
            <w:r w:rsidRPr="00EB5DBA">
              <w:t xml:space="preserve">Variation of CO-content at outlet of secondary combustion chamber </w:t>
            </w:r>
          </w:p>
        </w:tc>
        <w:tc>
          <w:tcPr>
            <w:tcW w:w="3264" w:type="dxa"/>
            <w:tcBorders>
              <w:top w:val="single" w:sz="4" w:space="0" w:color="auto"/>
              <w:left w:val="nil"/>
              <w:bottom w:val="single" w:sz="4" w:space="0" w:color="auto"/>
              <w:right w:val="single" w:sz="4" w:space="0" w:color="auto"/>
            </w:tcBorders>
          </w:tcPr>
          <w:p w14:paraId="0C66F618" w14:textId="77777777" w:rsidR="00CF4040" w:rsidRPr="00EB5DBA" w:rsidRDefault="00CF4040" w:rsidP="00CF4040">
            <w:pPr>
              <w:spacing w:line="240" w:lineRule="auto"/>
              <w:jc w:val="center"/>
            </w:pPr>
            <w:r w:rsidRPr="00EB5DBA">
              <w:t>Max. factor 2 across a cross section</w:t>
            </w:r>
          </w:p>
        </w:tc>
      </w:tr>
      <w:tr w:rsidR="00CF4040" w:rsidRPr="00EB5DBA" w14:paraId="228608A9" w14:textId="77777777" w:rsidTr="00363676">
        <w:trPr>
          <w:trHeight w:val="425"/>
        </w:trPr>
        <w:tc>
          <w:tcPr>
            <w:tcW w:w="1907" w:type="dxa"/>
            <w:vMerge w:val="restart"/>
            <w:tcBorders>
              <w:top w:val="single" w:sz="4" w:space="0" w:color="auto"/>
              <w:left w:val="single" w:sz="4" w:space="0" w:color="auto"/>
              <w:bottom w:val="single" w:sz="4" w:space="0" w:color="auto"/>
              <w:right w:val="single" w:sz="4" w:space="0" w:color="auto"/>
            </w:tcBorders>
            <w:shd w:val="clear" w:color="auto" w:fill="DEE8F0"/>
          </w:tcPr>
          <w:p w14:paraId="23A38A06" w14:textId="28121C1A" w:rsidR="00CF4040" w:rsidRPr="00D651AF" w:rsidRDefault="00CF4040" w:rsidP="00CF4040">
            <w:pPr>
              <w:pStyle w:val="Zkladntext"/>
              <w:spacing w:after="240"/>
              <w:rPr>
                <w:b/>
              </w:rPr>
            </w:pPr>
            <w:r w:rsidRPr="00D651AF">
              <w:rPr>
                <w:b/>
              </w:rPr>
              <w:t xml:space="preserve">A2: sec. </w:t>
            </w:r>
            <w:r w:rsidR="007E14E3" w:rsidRPr="00D651AF">
              <w:rPr>
                <w:b/>
              </w:rPr>
              <w:t>8</w:t>
            </w:r>
          </w:p>
        </w:tc>
        <w:tc>
          <w:tcPr>
            <w:tcW w:w="7658" w:type="dxa"/>
            <w:gridSpan w:val="2"/>
            <w:tcBorders>
              <w:top w:val="single" w:sz="4" w:space="0" w:color="auto"/>
              <w:left w:val="single" w:sz="4" w:space="0" w:color="auto"/>
              <w:bottom w:val="single" w:sz="4" w:space="0" w:color="auto"/>
              <w:right w:val="single" w:sz="4" w:space="0" w:color="auto"/>
            </w:tcBorders>
            <w:shd w:val="clear" w:color="auto" w:fill="DEE8F0"/>
            <w:vAlign w:val="center"/>
          </w:tcPr>
          <w:p w14:paraId="53F2BE94" w14:textId="77777777" w:rsidR="00CF4040" w:rsidRPr="00EB5DBA" w:rsidRDefault="00CF4040" w:rsidP="00CF4040">
            <w:pPr>
              <w:spacing w:line="240" w:lineRule="auto"/>
              <w:rPr>
                <w:b/>
                <w:bCs/>
              </w:rPr>
            </w:pPr>
            <w:r w:rsidRPr="00EB5DBA">
              <w:rPr>
                <w:b/>
                <w:bCs/>
              </w:rPr>
              <w:t>Refractory/Ceramic lining/Inconel Cladding</w:t>
            </w:r>
          </w:p>
        </w:tc>
      </w:tr>
      <w:tr w:rsidR="00CF4040" w:rsidRPr="00EB5DBA" w14:paraId="12A740E4" w14:textId="77777777" w:rsidTr="0010652C">
        <w:trPr>
          <w:trHeight w:val="333"/>
        </w:trPr>
        <w:tc>
          <w:tcPr>
            <w:tcW w:w="1907" w:type="dxa"/>
            <w:vMerge/>
            <w:tcBorders>
              <w:left w:val="single" w:sz="4" w:space="0" w:color="auto"/>
              <w:right w:val="single" w:sz="4" w:space="0" w:color="auto"/>
            </w:tcBorders>
            <w:shd w:val="clear" w:color="auto" w:fill="DEE8F0"/>
            <w:vAlign w:val="center"/>
          </w:tcPr>
          <w:p w14:paraId="0B070D85" w14:textId="77777777" w:rsidR="00CF4040" w:rsidRPr="00D651AF" w:rsidRDefault="00CF4040" w:rsidP="00CF4040">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289E5DCB" w14:textId="1FED22C0" w:rsidR="00CF4040" w:rsidRPr="00EB5DBA" w:rsidRDefault="00CF4040" w:rsidP="00CF4040">
            <w:pPr>
              <w:spacing w:line="240" w:lineRule="auto"/>
              <w:ind w:leftChars="121" w:left="231" w:hangingChars="7" w:hanging="13"/>
            </w:pPr>
            <w:r w:rsidRPr="00EB5DBA">
              <w:t xml:space="preserve">Minimum </w:t>
            </w:r>
            <w:proofErr w:type="spellStart"/>
            <w:r w:rsidRPr="00EB5DBA">
              <w:t>SiC</w:t>
            </w:r>
            <w:proofErr w:type="spellEnd"/>
            <w:r w:rsidRPr="00EB5DBA">
              <w:t xml:space="preserve"> (Silicon Carbide) - content in areas with t </w:t>
            </w:r>
            <w:r w:rsidRPr="00EB5DBA">
              <w:rPr>
                <w:rFonts w:ascii="Symbol" w:hAnsi="Symbol"/>
                <w:sz w:val="22"/>
                <w:szCs w:val="22"/>
              </w:rPr>
              <w:t></w:t>
            </w:r>
            <w:r w:rsidRPr="00EB5DBA">
              <w:t xml:space="preserve"> 900 °C</w:t>
            </w:r>
          </w:p>
        </w:tc>
        <w:tc>
          <w:tcPr>
            <w:tcW w:w="3264" w:type="dxa"/>
            <w:tcBorders>
              <w:top w:val="single" w:sz="4" w:space="0" w:color="auto"/>
              <w:left w:val="nil"/>
              <w:bottom w:val="single" w:sz="4" w:space="0" w:color="auto"/>
              <w:right w:val="single" w:sz="4" w:space="0" w:color="auto"/>
            </w:tcBorders>
          </w:tcPr>
          <w:p w14:paraId="5E80EA3E" w14:textId="77777777" w:rsidR="00CF4040" w:rsidRPr="00EB5DBA" w:rsidRDefault="00CF4040" w:rsidP="00CF4040">
            <w:pPr>
              <w:spacing w:line="240" w:lineRule="auto"/>
              <w:jc w:val="center"/>
              <w:rPr>
                <w:rFonts w:ascii="Symbol" w:hAnsi="Symbol"/>
                <w:sz w:val="22"/>
              </w:rPr>
            </w:pPr>
            <w:r w:rsidRPr="00EB5DBA">
              <w:rPr>
                <w:rFonts w:ascii="Symbol" w:hAnsi="Symbol"/>
                <w:sz w:val="22"/>
                <w:szCs w:val="22"/>
              </w:rPr>
              <w:t></w:t>
            </w:r>
            <w:r w:rsidRPr="00EB5DBA">
              <w:t xml:space="preserve"> 90%</w:t>
            </w:r>
          </w:p>
        </w:tc>
      </w:tr>
      <w:tr w:rsidR="00CF4040" w:rsidRPr="00EB5DBA" w14:paraId="77C3DC3F" w14:textId="77777777" w:rsidTr="0010652C">
        <w:trPr>
          <w:trHeight w:val="510"/>
        </w:trPr>
        <w:tc>
          <w:tcPr>
            <w:tcW w:w="1907" w:type="dxa"/>
            <w:vMerge/>
            <w:tcBorders>
              <w:left w:val="single" w:sz="4" w:space="0" w:color="auto"/>
              <w:right w:val="single" w:sz="4" w:space="0" w:color="auto"/>
            </w:tcBorders>
            <w:shd w:val="clear" w:color="auto" w:fill="DEE8F0"/>
            <w:vAlign w:val="center"/>
          </w:tcPr>
          <w:p w14:paraId="357121AD" w14:textId="77777777" w:rsidR="00CF4040" w:rsidRPr="00D651AF" w:rsidRDefault="00CF4040" w:rsidP="00CF4040">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5025C230" w14:textId="70AAE918" w:rsidR="00CF4040" w:rsidRPr="00EB5DBA" w:rsidRDefault="00CF4040" w:rsidP="00CF4040">
            <w:pPr>
              <w:spacing w:line="240" w:lineRule="auto"/>
              <w:ind w:leftChars="106" w:left="204" w:hangingChars="7" w:hanging="13"/>
            </w:pPr>
            <w:r w:rsidRPr="00EB5DBA">
              <w:t xml:space="preserve">Minimum </w:t>
            </w:r>
            <w:proofErr w:type="spellStart"/>
            <w:r w:rsidRPr="00EB5DBA">
              <w:t>Al</w:t>
            </w:r>
            <w:r w:rsidRPr="00EB5DBA">
              <w:rPr>
                <w:vertAlign w:val="subscript"/>
              </w:rPr>
              <w:t>2</w:t>
            </w:r>
            <w:r w:rsidRPr="00EB5DBA">
              <w:t>O</w:t>
            </w:r>
            <w:r w:rsidRPr="00EB5DBA">
              <w:rPr>
                <w:vertAlign w:val="subscript"/>
              </w:rPr>
              <w:t>3</w:t>
            </w:r>
            <w:proofErr w:type="spellEnd"/>
            <w:r w:rsidRPr="00EB5DBA">
              <w:rPr>
                <w:vertAlign w:val="subscript"/>
              </w:rPr>
              <w:t xml:space="preserve"> </w:t>
            </w:r>
            <w:r w:rsidRPr="00EB5DBA">
              <w:t>(Aluminium Oxide)</w:t>
            </w:r>
            <w:r w:rsidRPr="00EB5DBA">
              <w:rPr>
                <w:vertAlign w:val="subscript"/>
              </w:rPr>
              <w:t xml:space="preserve"> </w:t>
            </w:r>
            <w:r w:rsidRPr="00EB5DBA">
              <w:t>- content in areas with t &lt; 900 °C</w:t>
            </w:r>
          </w:p>
        </w:tc>
        <w:tc>
          <w:tcPr>
            <w:tcW w:w="3264" w:type="dxa"/>
            <w:tcBorders>
              <w:top w:val="single" w:sz="4" w:space="0" w:color="auto"/>
              <w:left w:val="nil"/>
              <w:bottom w:val="single" w:sz="4" w:space="0" w:color="auto"/>
              <w:right w:val="single" w:sz="4" w:space="0" w:color="auto"/>
            </w:tcBorders>
          </w:tcPr>
          <w:p w14:paraId="53978B32" w14:textId="77777777" w:rsidR="00CF4040" w:rsidRPr="00EB5DBA" w:rsidRDefault="00CF4040" w:rsidP="00CF4040">
            <w:pPr>
              <w:spacing w:line="240" w:lineRule="auto"/>
              <w:jc w:val="center"/>
              <w:rPr>
                <w:rFonts w:ascii="Symbol" w:hAnsi="Symbol"/>
                <w:sz w:val="22"/>
              </w:rPr>
            </w:pPr>
            <w:r w:rsidRPr="00EB5DBA">
              <w:rPr>
                <w:rFonts w:ascii="Symbol" w:hAnsi="Symbol"/>
                <w:sz w:val="22"/>
                <w:szCs w:val="22"/>
              </w:rPr>
              <w:t></w:t>
            </w:r>
            <w:r w:rsidRPr="00EB5DBA">
              <w:t xml:space="preserve"> 60%</w:t>
            </w:r>
          </w:p>
        </w:tc>
      </w:tr>
      <w:tr w:rsidR="00A213FE" w:rsidRPr="00EB5DBA" w14:paraId="19FF7025" w14:textId="77777777" w:rsidTr="0010652C">
        <w:trPr>
          <w:trHeight w:val="510"/>
        </w:trPr>
        <w:tc>
          <w:tcPr>
            <w:tcW w:w="1907" w:type="dxa"/>
            <w:tcBorders>
              <w:left w:val="single" w:sz="4" w:space="0" w:color="auto"/>
              <w:right w:val="single" w:sz="4" w:space="0" w:color="auto"/>
            </w:tcBorders>
            <w:shd w:val="clear" w:color="auto" w:fill="DEE8F0"/>
            <w:vAlign w:val="center"/>
          </w:tcPr>
          <w:p w14:paraId="1BBC8167" w14:textId="77777777" w:rsidR="00A213FE" w:rsidRPr="00D651AF" w:rsidRDefault="00A213FE" w:rsidP="00A213FE">
            <w:pPr>
              <w:pStyle w:val="Zkladntext"/>
              <w:spacing w:after="240"/>
              <w:rPr>
                <w:b/>
              </w:rPr>
            </w:pPr>
          </w:p>
        </w:tc>
        <w:tc>
          <w:tcPr>
            <w:tcW w:w="4394" w:type="dxa"/>
            <w:tcBorders>
              <w:top w:val="single" w:sz="4" w:space="0" w:color="auto"/>
              <w:left w:val="nil"/>
              <w:bottom w:val="single" w:sz="4" w:space="0" w:color="auto"/>
              <w:right w:val="single" w:sz="4" w:space="0" w:color="auto"/>
            </w:tcBorders>
          </w:tcPr>
          <w:p w14:paraId="29BD1D0B" w14:textId="548D51B7" w:rsidR="00A213FE" w:rsidRPr="00EB5DBA" w:rsidRDefault="00A213FE" w:rsidP="00A213FE">
            <w:pPr>
              <w:spacing w:line="240" w:lineRule="auto"/>
              <w:ind w:leftChars="106" w:left="204" w:hangingChars="7" w:hanging="13"/>
            </w:pPr>
            <w:r w:rsidRPr="001C78FF">
              <w:rPr>
                <w:rFonts w:eastAsia="Times New Roman" w:cs="Times New Roman"/>
                <w:lang w:eastAsia="da-DK"/>
              </w:rPr>
              <w:t xml:space="preserve">Inconel cladding until temperature level in flue gas </w:t>
            </w:r>
          </w:p>
        </w:tc>
        <w:tc>
          <w:tcPr>
            <w:tcW w:w="3264" w:type="dxa"/>
            <w:tcBorders>
              <w:top w:val="single" w:sz="4" w:space="0" w:color="auto"/>
              <w:left w:val="nil"/>
              <w:bottom w:val="single" w:sz="4" w:space="0" w:color="auto"/>
              <w:right w:val="single" w:sz="4" w:space="0" w:color="auto"/>
            </w:tcBorders>
          </w:tcPr>
          <w:p w14:paraId="3DC96D70" w14:textId="04B3186C" w:rsidR="00A213FE" w:rsidRPr="00013ADA" w:rsidRDefault="00A213FE" w:rsidP="00A213FE">
            <w:pPr>
              <w:jc w:val="center"/>
              <w:rPr>
                <w:rFonts w:eastAsia="Times New Roman" w:cs="Times New Roman"/>
                <w:lang w:eastAsia="da-DK"/>
              </w:rPr>
            </w:pPr>
            <w:r w:rsidRPr="00013ADA">
              <w:rPr>
                <w:rFonts w:eastAsia="Times New Roman" w:cs="Times New Roman"/>
                <w:lang w:eastAsia="da-DK"/>
              </w:rPr>
              <w:t>≤8</w:t>
            </w:r>
            <w:r>
              <w:rPr>
                <w:rFonts w:eastAsia="Times New Roman" w:cs="Times New Roman"/>
                <w:lang w:eastAsia="da-DK"/>
              </w:rPr>
              <w:t>5</w:t>
            </w:r>
            <w:r w:rsidRPr="00013ADA">
              <w:rPr>
                <w:rFonts w:eastAsia="Times New Roman" w:cs="Times New Roman"/>
                <w:lang w:eastAsia="da-DK"/>
              </w:rPr>
              <w:t>0</w:t>
            </w:r>
            <w:r>
              <w:rPr>
                <w:rFonts w:eastAsia="Times New Roman" w:cs="Times New Roman"/>
                <w:lang w:eastAsia="da-DK"/>
              </w:rPr>
              <w:t xml:space="preserve"> </w:t>
            </w:r>
            <w:r w:rsidRPr="00013ADA">
              <w:rPr>
                <w:rFonts w:eastAsia="Times New Roman" w:cs="Times New Roman"/>
                <w:lang w:eastAsia="da-DK"/>
              </w:rPr>
              <w:t>°C</w:t>
            </w:r>
          </w:p>
          <w:p w14:paraId="570FF38E" w14:textId="77777777" w:rsidR="00A213FE" w:rsidRPr="00EB5DBA" w:rsidRDefault="00A213FE" w:rsidP="00A213FE">
            <w:pPr>
              <w:spacing w:line="240" w:lineRule="auto"/>
              <w:jc w:val="center"/>
              <w:rPr>
                <w:rFonts w:ascii="Symbol" w:hAnsi="Symbol"/>
                <w:sz w:val="22"/>
                <w:szCs w:val="22"/>
              </w:rPr>
            </w:pPr>
          </w:p>
        </w:tc>
      </w:tr>
      <w:tr w:rsidR="00A213FE" w:rsidRPr="00EB5DBA" w14:paraId="6D7247A5" w14:textId="77777777" w:rsidTr="0010652C">
        <w:trPr>
          <w:trHeight w:val="510"/>
        </w:trPr>
        <w:tc>
          <w:tcPr>
            <w:tcW w:w="1907" w:type="dxa"/>
            <w:tcBorders>
              <w:left w:val="single" w:sz="4" w:space="0" w:color="auto"/>
              <w:bottom w:val="single" w:sz="4" w:space="0" w:color="auto"/>
              <w:right w:val="single" w:sz="4" w:space="0" w:color="auto"/>
            </w:tcBorders>
            <w:shd w:val="clear" w:color="auto" w:fill="DEE8F0"/>
            <w:vAlign w:val="center"/>
          </w:tcPr>
          <w:p w14:paraId="01513F8E" w14:textId="77777777" w:rsidR="00A213FE" w:rsidRPr="00D651AF" w:rsidRDefault="00A213FE" w:rsidP="00A213FE">
            <w:pPr>
              <w:pStyle w:val="Zkladntext"/>
              <w:spacing w:after="240"/>
              <w:rPr>
                <w:b/>
              </w:rPr>
            </w:pPr>
          </w:p>
        </w:tc>
        <w:tc>
          <w:tcPr>
            <w:tcW w:w="4394" w:type="dxa"/>
            <w:tcBorders>
              <w:top w:val="single" w:sz="4" w:space="0" w:color="auto"/>
              <w:left w:val="nil"/>
              <w:bottom w:val="single" w:sz="4" w:space="0" w:color="auto"/>
              <w:right w:val="single" w:sz="4" w:space="0" w:color="auto"/>
            </w:tcBorders>
          </w:tcPr>
          <w:p w14:paraId="24FFCD21" w14:textId="73783501" w:rsidR="00A213FE" w:rsidRPr="00EB5DBA" w:rsidRDefault="00A213FE" w:rsidP="00A213FE">
            <w:pPr>
              <w:spacing w:line="240" w:lineRule="auto"/>
              <w:ind w:leftChars="106" w:left="204" w:hangingChars="7" w:hanging="13"/>
            </w:pPr>
            <w:r w:rsidRPr="00013ADA">
              <w:rPr>
                <w:rFonts w:eastAsia="Times New Roman" w:cs="Times New Roman"/>
                <w:lang w:eastAsia="da-DK"/>
              </w:rPr>
              <w:t>Inconel requirements must meet VGB standard</w:t>
            </w:r>
          </w:p>
        </w:tc>
        <w:tc>
          <w:tcPr>
            <w:tcW w:w="3264" w:type="dxa"/>
            <w:tcBorders>
              <w:top w:val="single" w:sz="4" w:space="0" w:color="auto"/>
              <w:left w:val="nil"/>
              <w:bottom w:val="single" w:sz="4" w:space="0" w:color="auto"/>
              <w:right w:val="single" w:sz="4" w:space="0" w:color="auto"/>
            </w:tcBorders>
          </w:tcPr>
          <w:p w14:paraId="046D3AB8" w14:textId="659666F7" w:rsidR="00A213FE" w:rsidRPr="00EB5DBA" w:rsidRDefault="00A213FE" w:rsidP="00A213FE">
            <w:pPr>
              <w:spacing w:line="240" w:lineRule="auto"/>
              <w:jc w:val="center"/>
              <w:rPr>
                <w:rFonts w:ascii="Symbol" w:hAnsi="Symbol"/>
                <w:sz w:val="22"/>
                <w:szCs w:val="22"/>
              </w:rPr>
            </w:pPr>
            <w:r w:rsidRPr="00013ADA">
              <w:rPr>
                <w:rFonts w:eastAsia="Times New Roman" w:cs="Times New Roman"/>
                <w:lang w:eastAsia="da-DK"/>
              </w:rPr>
              <w:t>VGB-S-013-00-2017-04-EN</w:t>
            </w:r>
          </w:p>
        </w:tc>
      </w:tr>
      <w:tr w:rsidR="00A213FE" w:rsidRPr="00EB5DBA" w14:paraId="158D772D" w14:textId="77777777" w:rsidTr="0010652C">
        <w:trPr>
          <w:trHeight w:val="510"/>
        </w:trPr>
        <w:tc>
          <w:tcPr>
            <w:tcW w:w="1907" w:type="dxa"/>
            <w:tcBorders>
              <w:top w:val="single" w:sz="4" w:space="0" w:color="auto"/>
              <w:left w:val="single" w:sz="4" w:space="0" w:color="auto"/>
              <w:bottom w:val="single" w:sz="4" w:space="0" w:color="auto"/>
              <w:right w:val="single" w:sz="4" w:space="0" w:color="auto"/>
            </w:tcBorders>
            <w:shd w:val="clear" w:color="auto" w:fill="DEE8F0"/>
            <w:vAlign w:val="center"/>
          </w:tcPr>
          <w:p w14:paraId="03C544E8" w14:textId="77777777" w:rsidR="00A213FE" w:rsidRPr="00D651AF" w:rsidRDefault="00A213FE" w:rsidP="00A213FE">
            <w:pPr>
              <w:pStyle w:val="Zkladntext"/>
              <w:spacing w:after="240"/>
              <w:rPr>
                <w:b/>
              </w:rPr>
            </w:pPr>
          </w:p>
        </w:tc>
        <w:tc>
          <w:tcPr>
            <w:tcW w:w="4394" w:type="dxa"/>
            <w:tcBorders>
              <w:top w:val="single" w:sz="4" w:space="0" w:color="auto"/>
              <w:left w:val="nil"/>
              <w:bottom w:val="single" w:sz="4" w:space="0" w:color="auto"/>
              <w:right w:val="single" w:sz="4" w:space="0" w:color="auto"/>
            </w:tcBorders>
          </w:tcPr>
          <w:p w14:paraId="41F1217E" w14:textId="55F8F875" w:rsidR="00A213FE" w:rsidRPr="00EB5DBA" w:rsidRDefault="00A213FE" w:rsidP="00A213FE">
            <w:pPr>
              <w:spacing w:line="240" w:lineRule="auto"/>
              <w:ind w:leftChars="106" w:left="204" w:hangingChars="7" w:hanging="13"/>
            </w:pPr>
            <w:r w:rsidRPr="00013ADA">
              <w:rPr>
                <w:rFonts w:eastAsia="Times New Roman" w:cs="Times New Roman"/>
                <w:lang w:eastAsia="da-DK"/>
              </w:rPr>
              <w:t>Degree of dilution</w:t>
            </w:r>
          </w:p>
        </w:tc>
        <w:tc>
          <w:tcPr>
            <w:tcW w:w="3264" w:type="dxa"/>
            <w:tcBorders>
              <w:top w:val="single" w:sz="4" w:space="0" w:color="auto"/>
              <w:left w:val="nil"/>
              <w:bottom w:val="single" w:sz="4" w:space="0" w:color="auto"/>
              <w:right w:val="single" w:sz="4" w:space="0" w:color="auto"/>
            </w:tcBorders>
          </w:tcPr>
          <w:p w14:paraId="5A9EB4DD" w14:textId="434CDFFD" w:rsidR="00A213FE" w:rsidRPr="00EB5DBA" w:rsidRDefault="00A213FE" w:rsidP="00160592">
            <w:pPr>
              <w:jc w:val="center"/>
              <w:rPr>
                <w:rFonts w:ascii="Symbol" w:hAnsi="Symbol"/>
                <w:sz w:val="22"/>
                <w:szCs w:val="22"/>
              </w:rPr>
            </w:pPr>
            <w:r w:rsidRPr="00013ADA">
              <w:rPr>
                <w:rFonts w:eastAsia="Times New Roman" w:cs="Times New Roman"/>
                <w:lang w:eastAsia="da-DK"/>
              </w:rPr>
              <w:t>The iron content in the surface must not exceed 5%</w:t>
            </w:r>
          </w:p>
        </w:tc>
      </w:tr>
      <w:tr w:rsidR="00CF4040" w:rsidRPr="00EB5DBA" w14:paraId="7B532157" w14:textId="77777777" w:rsidTr="00363676">
        <w:trPr>
          <w:trHeight w:hRule="exact" w:val="425"/>
        </w:trPr>
        <w:tc>
          <w:tcPr>
            <w:tcW w:w="1907" w:type="dxa"/>
            <w:tcBorders>
              <w:top w:val="single" w:sz="4" w:space="0" w:color="auto"/>
              <w:left w:val="single" w:sz="4" w:space="0" w:color="auto"/>
              <w:right w:val="single" w:sz="4" w:space="0" w:color="auto"/>
            </w:tcBorders>
            <w:shd w:val="clear" w:color="auto" w:fill="DEE8F0"/>
          </w:tcPr>
          <w:p w14:paraId="2FE549FC" w14:textId="59CCDA6D" w:rsidR="00CF4040" w:rsidRPr="00D651AF" w:rsidRDefault="00CF4040" w:rsidP="00CF4040">
            <w:pPr>
              <w:pStyle w:val="Zkladntext"/>
              <w:spacing w:after="240"/>
              <w:rPr>
                <w:b/>
              </w:rPr>
            </w:pPr>
            <w:r w:rsidRPr="00D651AF">
              <w:rPr>
                <w:b/>
              </w:rPr>
              <w:t>A2: sec. 9</w:t>
            </w:r>
          </w:p>
        </w:tc>
        <w:tc>
          <w:tcPr>
            <w:tcW w:w="4394" w:type="dxa"/>
            <w:tcBorders>
              <w:top w:val="single" w:sz="4" w:space="0" w:color="auto"/>
              <w:left w:val="single" w:sz="4" w:space="0" w:color="auto"/>
              <w:bottom w:val="single" w:sz="4" w:space="0" w:color="auto"/>
            </w:tcBorders>
            <w:shd w:val="clear" w:color="auto" w:fill="DEE8F0"/>
            <w:vAlign w:val="center"/>
          </w:tcPr>
          <w:p w14:paraId="0A540E02" w14:textId="77777777" w:rsidR="00CF4040" w:rsidRPr="00EB5DBA" w:rsidRDefault="00CF4040">
            <w:pPr>
              <w:spacing w:line="240" w:lineRule="auto"/>
              <w:rPr>
                <w:b/>
                <w:bCs/>
              </w:rPr>
            </w:pPr>
            <w:r w:rsidRPr="00EB5DBA">
              <w:rPr>
                <w:b/>
                <w:bCs/>
              </w:rPr>
              <w:t xml:space="preserve">Boiler </w:t>
            </w:r>
          </w:p>
        </w:tc>
        <w:tc>
          <w:tcPr>
            <w:tcW w:w="3264" w:type="dxa"/>
            <w:tcBorders>
              <w:top w:val="single" w:sz="4" w:space="0" w:color="auto"/>
              <w:bottom w:val="single" w:sz="4" w:space="0" w:color="auto"/>
              <w:right w:val="single" w:sz="4" w:space="0" w:color="auto"/>
            </w:tcBorders>
            <w:shd w:val="clear" w:color="auto" w:fill="DEE8F0"/>
          </w:tcPr>
          <w:p w14:paraId="55AA24D0" w14:textId="77777777" w:rsidR="00CF4040" w:rsidRPr="00EB5DBA" w:rsidRDefault="00CF4040" w:rsidP="00CF4040">
            <w:pPr>
              <w:spacing w:line="240" w:lineRule="auto"/>
              <w:jc w:val="center"/>
            </w:pPr>
          </w:p>
        </w:tc>
      </w:tr>
      <w:tr w:rsidR="00CF4040" w:rsidRPr="00EB5DBA" w14:paraId="055DA9E8" w14:textId="77777777" w:rsidTr="00B34834">
        <w:trPr>
          <w:trHeight w:val="225"/>
        </w:trPr>
        <w:tc>
          <w:tcPr>
            <w:tcW w:w="1907" w:type="dxa"/>
            <w:tcBorders>
              <w:left w:val="single" w:sz="4" w:space="0" w:color="auto"/>
              <w:right w:val="single" w:sz="4" w:space="0" w:color="auto"/>
            </w:tcBorders>
            <w:shd w:val="clear" w:color="auto" w:fill="DEE8F0"/>
          </w:tcPr>
          <w:p w14:paraId="3F330862" w14:textId="77777777" w:rsidR="00CF4040" w:rsidRPr="00D651AF" w:rsidRDefault="00CF4040" w:rsidP="00CF4040">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14:paraId="23D56228" w14:textId="77777777" w:rsidR="00CF4040" w:rsidRPr="00EB5DBA" w:rsidRDefault="00CF4040" w:rsidP="00CF4040">
            <w:pPr>
              <w:spacing w:line="240" w:lineRule="auto"/>
              <w:rPr>
                <w:b/>
                <w:bCs/>
              </w:rPr>
            </w:pPr>
            <w:r w:rsidRPr="00EB5DBA">
              <w:t>Access doors</w:t>
            </w:r>
          </w:p>
        </w:tc>
        <w:tc>
          <w:tcPr>
            <w:tcW w:w="3264" w:type="dxa"/>
            <w:tcBorders>
              <w:top w:val="single" w:sz="4" w:space="0" w:color="auto"/>
              <w:left w:val="single" w:sz="4" w:space="0" w:color="auto"/>
              <w:bottom w:val="single" w:sz="4" w:space="0" w:color="auto"/>
              <w:right w:val="single" w:sz="4" w:space="0" w:color="auto"/>
            </w:tcBorders>
            <w:shd w:val="clear" w:color="auto" w:fill="FFFFFF" w:themeFill="background1"/>
          </w:tcPr>
          <w:p w14:paraId="4C23681B" w14:textId="094CF1CC" w:rsidR="00CF4040" w:rsidRPr="00EB5DBA" w:rsidRDefault="00CF4040" w:rsidP="00CF4040">
            <w:pPr>
              <w:spacing w:line="240" w:lineRule="auto"/>
              <w:jc w:val="center"/>
            </w:pPr>
            <w:r w:rsidRPr="00EB5DBA">
              <w:t xml:space="preserve">Min. </w:t>
            </w:r>
            <w:proofErr w:type="spellStart"/>
            <w:r w:rsidRPr="00EB5DBA">
              <w:t>800x800</w:t>
            </w:r>
            <w:proofErr w:type="spellEnd"/>
            <w:r w:rsidRPr="00EB5DBA">
              <w:t xml:space="preserve"> mm </w:t>
            </w:r>
          </w:p>
        </w:tc>
      </w:tr>
      <w:tr w:rsidR="00CF4040" w:rsidRPr="00EB5DBA" w14:paraId="7F05ACB7" w14:textId="77777777" w:rsidTr="00B34834">
        <w:trPr>
          <w:trHeight w:val="225"/>
        </w:trPr>
        <w:tc>
          <w:tcPr>
            <w:tcW w:w="1907" w:type="dxa"/>
            <w:tcBorders>
              <w:left w:val="single" w:sz="4" w:space="0" w:color="auto"/>
              <w:right w:val="single" w:sz="4" w:space="0" w:color="auto"/>
            </w:tcBorders>
            <w:shd w:val="clear" w:color="auto" w:fill="DEE8F0"/>
          </w:tcPr>
          <w:p w14:paraId="754BD171" w14:textId="77777777" w:rsidR="00CF4040" w:rsidRPr="00D651AF" w:rsidRDefault="00CF4040" w:rsidP="00CF4040">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14:paraId="78AEC3AC" w14:textId="77777777" w:rsidR="00CF4040" w:rsidRPr="00EB5DBA" w:rsidRDefault="00CF4040" w:rsidP="00CF4040">
            <w:pPr>
              <w:spacing w:line="240" w:lineRule="auto"/>
              <w:rPr>
                <w:bCs/>
              </w:rPr>
            </w:pPr>
            <w:r w:rsidRPr="00EB5DBA">
              <w:rPr>
                <w:bCs/>
              </w:rPr>
              <w:t>Boiler drum, no. of doors</w:t>
            </w:r>
          </w:p>
        </w:tc>
        <w:tc>
          <w:tcPr>
            <w:tcW w:w="3264" w:type="dxa"/>
            <w:tcBorders>
              <w:top w:val="single" w:sz="4" w:space="0" w:color="auto"/>
              <w:left w:val="single" w:sz="4" w:space="0" w:color="auto"/>
              <w:bottom w:val="single" w:sz="4" w:space="0" w:color="auto"/>
              <w:right w:val="single" w:sz="4" w:space="0" w:color="auto"/>
            </w:tcBorders>
            <w:shd w:val="clear" w:color="auto" w:fill="FFFFFF" w:themeFill="background1"/>
          </w:tcPr>
          <w:p w14:paraId="6395A5C7" w14:textId="6F9F58C8" w:rsidR="00CF4040" w:rsidRPr="00EB5DBA" w:rsidRDefault="00CF4040" w:rsidP="00505845">
            <w:pPr>
              <w:spacing w:line="240" w:lineRule="auto"/>
              <w:jc w:val="center"/>
            </w:pPr>
            <w:r w:rsidRPr="00EB5DBA">
              <w:t>2 (</w:t>
            </w:r>
            <w:r w:rsidR="003F0E1D" w:rsidRPr="00EB5DBA">
              <w:t xml:space="preserve">one </w:t>
            </w:r>
            <w:r w:rsidRPr="00EB5DBA">
              <w:t>at each end of drum)</w:t>
            </w:r>
          </w:p>
        </w:tc>
      </w:tr>
      <w:tr w:rsidR="00CF4040" w:rsidRPr="00EB5DBA" w14:paraId="3A9E15FD" w14:textId="77777777" w:rsidTr="00B34834">
        <w:trPr>
          <w:trHeight w:val="225"/>
        </w:trPr>
        <w:tc>
          <w:tcPr>
            <w:tcW w:w="1907" w:type="dxa"/>
            <w:tcBorders>
              <w:left w:val="single" w:sz="4" w:space="0" w:color="auto"/>
              <w:right w:val="single" w:sz="4" w:space="0" w:color="auto"/>
            </w:tcBorders>
            <w:shd w:val="clear" w:color="auto" w:fill="DEE8F0"/>
            <w:vAlign w:val="center"/>
          </w:tcPr>
          <w:p w14:paraId="17BFD820" w14:textId="77777777" w:rsidR="00CF4040" w:rsidRPr="00D651AF" w:rsidRDefault="00CF4040" w:rsidP="00CF4040">
            <w:pPr>
              <w:pStyle w:val="Zkladntext"/>
              <w:spacing w:after="240"/>
              <w:rPr>
                <w:b/>
              </w:rPr>
            </w:pPr>
          </w:p>
        </w:tc>
        <w:tc>
          <w:tcPr>
            <w:tcW w:w="4394" w:type="dxa"/>
            <w:tcBorders>
              <w:top w:val="single" w:sz="4" w:space="0" w:color="auto"/>
              <w:left w:val="single" w:sz="4" w:space="0" w:color="auto"/>
              <w:bottom w:val="single" w:sz="4" w:space="0" w:color="auto"/>
            </w:tcBorders>
            <w:shd w:val="clear" w:color="auto" w:fill="DEE8F0"/>
          </w:tcPr>
          <w:p w14:paraId="35D30FFA" w14:textId="77777777" w:rsidR="00CF4040" w:rsidRPr="00EB5DBA" w:rsidRDefault="00CF4040" w:rsidP="00CF4040">
            <w:pPr>
              <w:spacing w:line="240" w:lineRule="auto"/>
              <w:rPr>
                <w:b/>
                <w:bCs/>
              </w:rPr>
            </w:pPr>
            <w:r w:rsidRPr="00EB5DBA">
              <w:rPr>
                <w:b/>
                <w:bCs/>
              </w:rPr>
              <w:t>Superheater and evaporators in convection pass</w:t>
            </w:r>
          </w:p>
        </w:tc>
        <w:tc>
          <w:tcPr>
            <w:tcW w:w="3264" w:type="dxa"/>
            <w:tcBorders>
              <w:top w:val="single" w:sz="4" w:space="0" w:color="auto"/>
              <w:bottom w:val="single" w:sz="4" w:space="0" w:color="auto"/>
              <w:right w:val="single" w:sz="4" w:space="0" w:color="auto"/>
            </w:tcBorders>
            <w:shd w:val="clear" w:color="auto" w:fill="DEE8F0"/>
          </w:tcPr>
          <w:p w14:paraId="7D18C72D" w14:textId="77777777" w:rsidR="00CF4040" w:rsidRPr="00EB5DBA" w:rsidRDefault="00CF4040" w:rsidP="00CF4040">
            <w:pPr>
              <w:spacing w:line="240" w:lineRule="auto"/>
              <w:ind w:firstLineChars="100" w:firstLine="180"/>
              <w:jc w:val="center"/>
            </w:pPr>
          </w:p>
        </w:tc>
      </w:tr>
      <w:tr w:rsidR="00CF4040" w:rsidRPr="00EB5DBA" w14:paraId="74777252" w14:textId="77777777" w:rsidTr="00B34834">
        <w:trPr>
          <w:trHeight w:val="225"/>
        </w:trPr>
        <w:tc>
          <w:tcPr>
            <w:tcW w:w="1907" w:type="dxa"/>
            <w:tcBorders>
              <w:left w:val="single" w:sz="4" w:space="0" w:color="auto"/>
              <w:right w:val="single" w:sz="4" w:space="0" w:color="auto"/>
            </w:tcBorders>
            <w:shd w:val="clear" w:color="auto" w:fill="DEE8F0"/>
            <w:vAlign w:val="center"/>
          </w:tcPr>
          <w:p w14:paraId="5DBE6280" w14:textId="77777777" w:rsidR="00CF4040" w:rsidRPr="00D651AF" w:rsidRDefault="00CF4040" w:rsidP="00CF4040">
            <w:pPr>
              <w:pStyle w:val="Zkladntext"/>
              <w:spacing w:after="240"/>
              <w:rPr>
                <w:b/>
              </w:rPr>
            </w:pPr>
          </w:p>
        </w:tc>
        <w:tc>
          <w:tcPr>
            <w:tcW w:w="4394" w:type="dxa"/>
            <w:tcBorders>
              <w:top w:val="single" w:sz="4" w:space="0" w:color="auto"/>
              <w:left w:val="nil"/>
              <w:bottom w:val="single" w:sz="4" w:space="0" w:color="auto"/>
              <w:right w:val="single" w:sz="4" w:space="0" w:color="auto"/>
            </w:tcBorders>
          </w:tcPr>
          <w:p w14:paraId="6BD5AF4D" w14:textId="77777777" w:rsidR="00CF4040" w:rsidRPr="00EB5DBA" w:rsidRDefault="00CF4040" w:rsidP="00CF4040">
            <w:pPr>
              <w:spacing w:line="240" w:lineRule="auto"/>
            </w:pPr>
            <w:r w:rsidRPr="00EB5DBA">
              <w:t>First section:</w:t>
            </w:r>
          </w:p>
          <w:p w14:paraId="7FB2FEE6" w14:textId="77777777" w:rsidR="00CF4040" w:rsidRPr="00EB5DBA" w:rsidRDefault="00CF4040" w:rsidP="00CF4040">
            <w:pPr>
              <w:spacing w:line="240" w:lineRule="auto"/>
              <w:ind w:firstLineChars="200" w:firstLine="360"/>
            </w:pPr>
            <w:r w:rsidRPr="00EB5DBA">
              <w:t>Transverse tube pitching</w:t>
            </w:r>
          </w:p>
        </w:tc>
        <w:tc>
          <w:tcPr>
            <w:tcW w:w="3264" w:type="dxa"/>
            <w:tcBorders>
              <w:top w:val="single" w:sz="4" w:space="0" w:color="auto"/>
              <w:left w:val="nil"/>
              <w:bottom w:val="single" w:sz="4" w:space="0" w:color="auto"/>
              <w:right w:val="single" w:sz="4" w:space="0" w:color="auto"/>
            </w:tcBorders>
          </w:tcPr>
          <w:p w14:paraId="10E9CD58" w14:textId="77777777" w:rsidR="00CF4040" w:rsidRPr="00EB5DBA" w:rsidRDefault="00CF4040" w:rsidP="00CF4040">
            <w:pPr>
              <w:spacing w:line="240" w:lineRule="auto"/>
              <w:jc w:val="center"/>
            </w:pPr>
            <w:r w:rsidRPr="00EB5DBA">
              <w:t>Min. 160 mm</w:t>
            </w:r>
          </w:p>
        </w:tc>
      </w:tr>
      <w:tr w:rsidR="00CF4040" w:rsidRPr="00EB5DBA" w14:paraId="3A7933A1" w14:textId="77777777" w:rsidTr="00B34834">
        <w:trPr>
          <w:trHeight w:val="225"/>
        </w:trPr>
        <w:tc>
          <w:tcPr>
            <w:tcW w:w="1907" w:type="dxa"/>
            <w:tcBorders>
              <w:left w:val="single" w:sz="4" w:space="0" w:color="auto"/>
              <w:right w:val="single" w:sz="4" w:space="0" w:color="auto"/>
            </w:tcBorders>
            <w:shd w:val="clear" w:color="auto" w:fill="DEE8F0"/>
            <w:vAlign w:val="center"/>
          </w:tcPr>
          <w:p w14:paraId="2569AD53" w14:textId="77777777" w:rsidR="00CF4040" w:rsidRPr="00D651AF" w:rsidRDefault="00CF4040" w:rsidP="00CF4040">
            <w:pPr>
              <w:pStyle w:val="Zkladntext"/>
              <w:spacing w:after="240"/>
              <w:rPr>
                <w:b/>
              </w:rPr>
            </w:pPr>
          </w:p>
        </w:tc>
        <w:tc>
          <w:tcPr>
            <w:tcW w:w="4394" w:type="dxa"/>
            <w:tcBorders>
              <w:top w:val="single" w:sz="4" w:space="0" w:color="auto"/>
              <w:left w:val="nil"/>
              <w:bottom w:val="single" w:sz="4" w:space="0" w:color="auto"/>
              <w:right w:val="single" w:sz="4" w:space="0" w:color="auto"/>
            </w:tcBorders>
          </w:tcPr>
          <w:p w14:paraId="622B149A" w14:textId="77777777" w:rsidR="00CF4040" w:rsidRPr="00EB5DBA" w:rsidRDefault="00CF4040" w:rsidP="00CF4040">
            <w:pPr>
              <w:spacing w:line="240" w:lineRule="auto"/>
            </w:pPr>
            <w:r w:rsidRPr="00EB5DBA">
              <w:t>Subsequent sections:</w:t>
            </w:r>
          </w:p>
          <w:p w14:paraId="29C254C7" w14:textId="77777777" w:rsidR="00CF4040" w:rsidRPr="00EB5DBA" w:rsidRDefault="00CF4040" w:rsidP="00CF4040">
            <w:pPr>
              <w:spacing w:line="240" w:lineRule="auto"/>
              <w:ind w:firstLineChars="200" w:firstLine="360"/>
            </w:pPr>
            <w:r w:rsidRPr="00EB5DBA">
              <w:t>Transverse tube pitching</w:t>
            </w:r>
          </w:p>
        </w:tc>
        <w:tc>
          <w:tcPr>
            <w:tcW w:w="3264" w:type="dxa"/>
            <w:tcBorders>
              <w:top w:val="single" w:sz="4" w:space="0" w:color="auto"/>
              <w:left w:val="nil"/>
              <w:bottom w:val="single" w:sz="4" w:space="0" w:color="auto"/>
              <w:right w:val="single" w:sz="4" w:space="0" w:color="auto"/>
            </w:tcBorders>
          </w:tcPr>
          <w:p w14:paraId="1F3B214C" w14:textId="77777777" w:rsidR="00CF4040" w:rsidRPr="00EB5DBA" w:rsidRDefault="00CF4040" w:rsidP="00CF4040">
            <w:pPr>
              <w:spacing w:line="240" w:lineRule="auto"/>
              <w:jc w:val="center"/>
            </w:pPr>
            <w:r w:rsidRPr="00EB5DBA">
              <w:t>Min. 120 mm</w:t>
            </w:r>
          </w:p>
        </w:tc>
      </w:tr>
      <w:tr w:rsidR="00CF4040" w:rsidRPr="00EB5DBA" w14:paraId="3753BCFC" w14:textId="77777777" w:rsidTr="00B34834">
        <w:trPr>
          <w:trHeight w:val="225"/>
        </w:trPr>
        <w:tc>
          <w:tcPr>
            <w:tcW w:w="1907" w:type="dxa"/>
            <w:tcBorders>
              <w:left w:val="single" w:sz="4" w:space="0" w:color="auto"/>
              <w:right w:val="single" w:sz="4" w:space="0" w:color="auto"/>
            </w:tcBorders>
            <w:shd w:val="clear" w:color="auto" w:fill="DEE8F0"/>
            <w:vAlign w:val="center"/>
          </w:tcPr>
          <w:p w14:paraId="56BE8B37" w14:textId="77777777" w:rsidR="00CF4040" w:rsidRPr="00D651AF" w:rsidRDefault="00CF4040" w:rsidP="00CF4040">
            <w:pPr>
              <w:pStyle w:val="Zkladntext"/>
              <w:spacing w:after="240"/>
              <w:rPr>
                <w:b/>
              </w:rPr>
            </w:pPr>
          </w:p>
        </w:tc>
        <w:tc>
          <w:tcPr>
            <w:tcW w:w="4394" w:type="dxa"/>
            <w:tcBorders>
              <w:top w:val="single" w:sz="4" w:space="0" w:color="auto"/>
              <w:left w:val="nil"/>
              <w:bottom w:val="single" w:sz="4" w:space="0" w:color="auto"/>
              <w:right w:val="single" w:sz="4" w:space="0" w:color="auto"/>
            </w:tcBorders>
          </w:tcPr>
          <w:p w14:paraId="66EFB41D" w14:textId="77777777" w:rsidR="00CF4040" w:rsidRPr="00EB5DBA" w:rsidRDefault="00CF4040" w:rsidP="00CF4040">
            <w:pPr>
              <w:spacing w:line="240" w:lineRule="auto"/>
            </w:pPr>
            <w:r w:rsidRPr="00EB5DBA">
              <w:t>All sections:</w:t>
            </w:r>
          </w:p>
          <w:p w14:paraId="14DDB566" w14:textId="77777777" w:rsidR="00CF4040" w:rsidRPr="00EB5DBA" w:rsidRDefault="00CF4040" w:rsidP="00CF4040">
            <w:pPr>
              <w:spacing w:line="240" w:lineRule="auto"/>
              <w:ind w:firstLineChars="200" w:firstLine="360"/>
            </w:pPr>
            <w:r w:rsidRPr="00EB5DBA">
              <w:t>Longitudinal tube pitching</w:t>
            </w:r>
          </w:p>
        </w:tc>
        <w:tc>
          <w:tcPr>
            <w:tcW w:w="3264" w:type="dxa"/>
            <w:tcBorders>
              <w:top w:val="single" w:sz="4" w:space="0" w:color="auto"/>
              <w:left w:val="nil"/>
              <w:bottom w:val="single" w:sz="4" w:space="0" w:color="auto"/>
              <w:right w:val="single" w:sz="4" w:space="0" w:color="auto"/>
            </w:tcBorders>
          </w:tcPr>
          <w:p w14:paraId="1884BD02" w14:textId="77777777" w:rsidR="00CF4040" w:rsidRPr="00EB5DBA" w:rsidRDefault="00CF4040" w:rsidP="00CF4040">
            <w:pPr>
              <w:spacing w:line="240" w:lineRule="auto"/>
              <w:jc w:val="center"/>
            </w:pPr>
            <w:r w:rsidRPr="00EB5DBA">
              <w:t>Min. 120 mm</w:t>
            </w:r>
          </w:p>
        </w:tc>
      </w:tr>
      <w:tr w:rsidR="00363676" w:rsidRPr="00EB5DBA" w14:paraId="6B137790" w14:textId="77777777" w:rsidTr="00363676">
        <w:trPr>
          <w:trHeight w:hRule="exact" w:val="425"/>
        </w:trPr>
        <w:tc>
          <w:tcPr>
            <w:tcW w:w="1907" w:type="dxa"/>
            <w:tcBorders>
              <w:left w:val="single" w:sz="4" w:space="0" w:color="auto"/>
              <w:right w:val="single" w:sz="4" w:space="0" w:color="auto"/>
            </w:tcBorders>
            <w:shd w:val="clear" w:color="auto" w:fill="DEE8F0"/>
            <w:vAlign w:val="center"/>
          </w:tcPr>
          <w:p w14:paraId="2285DF6C" w14:textId="77777777" w:rsidR="00363676" w:rsidRPr="00D651AF" w:rsidRDefault="00363676" w:rsidP="00CF4040">
            <w:pPr>
              <w:pStyle w:val="Zkladntext"/>
              <w:spacing w:after="240"/>
              <w:rPr>
                <w:b/>
              </w:rPr>
            </w:pPr>
          </w:p>
        </w:tc>
        <w:tc>
          <w:tcPr>
            <w:tcW w:w="7658" w:type="dxa"/>
            <w:gridSpan w:val="2"/>
            <w:tcBorders>
              <w:top w:val="single" w:sz="4" w:space="0" w:color="auto"/>
              <w:left w:val="nil"/>
              <w:bottom w:val="single" w:sz="4" w:space="0" w:color="auto"/>
              <w:right w:val="single" w:sz="4" w:space="0" w:color="auto"/>
            </w:tcBorders>
            <w:shd w:val="clear" w:color="auto" w:fill="DEE8F0"/>
            <w:vAlign w:val="center"/>
          </w:tcPr>
          <w:p w14:paraId="138EDF26" w14:textId="10FFFB18" w:rsidR="00363676" w:rsidRPr="00EB5DBA" w:rsidRDefault="00363676" w:rsidP="00543D35">
            <w:pPr>
              <w:spacing w:line="240" w:lineRule="auto"/>
            </w:pPr>
            <w:r w:rsidRPr="00EB5DBA">
              <w:rPr>
                <w:b/>
                <w:bCs/>
              </w:rPr>
              <w:t>Economizer</w:t>
            </w:r>
          </w:p>
        </w:tc>
      </w:tr>
      <w:tr w:rsidR="00CF4040" w:rsidRPr="00EB5DBA" w14:paraId="6BD9DC88" w14:textId="77777777" w:rsidTr="00B34834">
        <w:trPr>
          <w:trHeight w:val="225"/>
        </w:trPr>
        <w:tc>
          <w:tcPr>
            <w:tcW w:w="1907" w:type="dxa"/>
            <w:tcBorders>
              <w:left w:val="single" w:sz="4" w:space="0" w:color="auto"/>
              <w:right w:val="single" w:sz="4" w:space="0" w:color="auto"/>
            </w:tcBorders>
            <w:shd w:val="clear" w:color="auto" w:fill="DEE8F0"/>
            <w:vAlign w:val="center"/>
          </w:tcPr>
          <w:p w14:paraId="64DEC972" w14:textId="77777777" w:rsidR="00CF4040" w:rsidRPr="00D651AF" w:rsidRDefault="00CF4040" w:rsidP="00CF4040">
            <w:pPr>
              <w:pStyle w:val="Zkladntext"/>
              <w:spacing w:after="240"/>
              <w:rPr>
                <w:b/>
              </w:rPr>
            </w:pPr>
          </w:p>
        </w:tc>
        <w:tc>
          <w:tcPr>
            <w:tcW w:w="4394" w:type="dxa"/>
            <w:tcBorders>
              <w:top w:val="single" w:sz="4" w:space="0" w:color="auto"/>
              <w:left w:val="nil"/>
              <w:bottom w:val="single" w:sz="4" w:space="0" w:color="auto"/>
              <w:right w:val="single" w:sz="4" w:space="0" w:color="auto"/>
            </w:tcBorders>
          </w:tcPr>
          <w:p w14:paraId="51E2F740" w14:textId="77777777" w:rsidR="00CF4040" w:rsidRPr="00EB5DBA" w:rsidRDefault="00CF4040" w:rsidP="00CF4040">
            <w:pPr>
              <w:spacing w:line="240" w:lineRule="auto"/>
            </w:pPr>
            <w:r w:rsidRPr="00EB5DBA">
              <w:t xml:space="preserve">Transverse tube pitching </w:t>
            </w:r>
          </w:p>
        </w:tc>
        <w:tc>
          <w:tcPr>
            <w:tcW w:w="3264" w:type="dxa"/>
            <w:tcBorders>
              <w:top w:val="single" w:sz="4" w:space="0" w:color="auto"/>
              <w:left w:val="nil"/>
              <w:bottom w:val="single" w:sz="4" w:space="0" w:color="auto"/>
              <w:right w:val="single" w:sz="4" w:space="0" w:color="auto"/>
            </w:tcBorders>
          </w:tcPr>
          <w:p w14:paraId="0B342E1E" w14:textId="77777777" w:rsidR="00CF4040" w:rsidRPr="00EB5DBA" w:rsidRDefault="00CF4040" w:rsidP="00CF4040">
            <w:pPr>
              <w:spacing w:line="240" w:lineRule="auto"/>
              <w:jc w:val="center"/>
            </w:pPr>
            <w:r w:rsidRPr="00EB5DBA">
              <w:t>Min. 100 mm</w:t>
            </w:r>
          </w:p>
        </w:tc>
      </w:tr>
      <w:tr w:rsidR="00CF4040" w:rsidRPr="00EB5DBA" w14:paraId="7E74B8C5" w14:textId="77777777" w:rsidTr="00B34834">
        <w:trPr>
          <w:trHeight w:val="225"/>
        </w:trPr>
        <w:tc>
          <w:tcPr>
            <w:tcW w:w="1907" w:type="dxa"/>
            <w:tcBorders>
              <w:left w:val="single" w:sz="4" w:space="0" w:color="auto"/>
              <w:right w:val="single" w:sz="4" w:space="0" w:color="auto"/>
            </w:tcBorders>
            <w:shd w:val="clear" w:color="auto" w:fill="DEE8F0"/>
            <w:vAlign w:val="center"/>
          </w:tcPr>
          <w:p w14:paraId="1FEE50FC" w14:textId="77777777" w:rsidR="00CF4040" w:rsidRPr="00D651AF" w:rsidRDefault="00CF4040" w:rsidP="00CF4040">
            <w:pPr>
              <w:pStyle w:val="Zkladntext"/>
              <w:spacing w:after="240"/>
              <w:rPr>
                <w:b/>
              </w:rPr>
            </w:pPr>
          </w:p>
        </w:tc>
        <w:tc>
          <w:tcPr>
            <w:tcW w:w="4394" w:type="dxa"/>
            <w:tcBorders>
              <w:top w:val="single" w:sz="4" w:space="0" w:color="auto"/>
              <w:left w:val="nil"/>
              <w:bottom w:val="single" w:sz="4" w:space="0" w:color="auto"/>
              <w:right w:val="single" w:sz="4" w:space="0" w:color="auto"/>
            </w:tcBorders>
          </w:tcPr>
          <w:p w14:paraId="14A58587" w14:textId="77777777" w:rsidR="00CF4040" w:rsidRPr="00EB5DBA" w:rsidRDefault="00CF4040" w:rsidP="00CF4040">
            <w:pPr>
              <w:spacing w:line="240" w:lineRule="auto"/>
            </w:pPr>
            <w:r w:rsidRPr="00EB5DBA">
              <w:t>Longitudinal tube pitching</w:t>
            </w:r>
          </w:p>
        </w:tc>
        <w:tc>
          <w:tcPr>
            <w:tcW w:w="3264" w:type="dxa"/>
            <w:tcBorders>
              <w:top w:val="single" w:sz="4" w:space="0" w:color="auto"/>
              <w:left w:val="nil"/>
              <w:bottom w:val="single" w:sz="4" w:space="0" w:color="auto"/>
              <w:right w:val="single" w:sz="4" w:space="0" w:color="auto"/>
            </w:tcBorders>
          </w:tcPr>
          <w:p w14:paraId="2D004571" w14:textId="77777777" w:rsidR="00CF4040" w:rsidRPr="00EB5DBA" w:rsidRDefault="00CF4040" w:rsidP="00CF4040">
            <w:pPr>
              <w:spacing w:line="240" w:lineRule="auto"/>
              <w:jc w:val="center"/>
            </w:pPr>
            <w:r w:rsidRPr="00EB5DBA">
              <w:t>Min. 100 mm</w:t>
            </w:r>
          </w:p>
        </w:tc>
      </w:tr>
      <w:tr w:rsidR="00CF4040" w:rsidRPr="00EB5DBA" w14:paraId="7E3114BD" w14:textId="77777777" w:rsidTr="00B34834">
        <w:trPr>
          <w:trHeight w:val="225"/>
        </w:trPr>
        <w:tc>
          <w:tcPr>
            <w:tcW w:w="1907" w:type="dxa"/>
            <w:tcBorders>
              <w:left w:val="single" w:sz="4" w:space="0" w:color="auto"/>
              <w:right w:val="single" w:sz="4" w:space="0" w:color="auto"/>
            </w:tcBorders>
            <w:shd w:val="clear" w:color="auto" w:fill="DEE8F0"/>
            <w:vAlign w:val="center"/>
          </w:tcPr>
          <w:p w14:paraId="5EE14AA9" w14:textId="77777777" w:rsidR="00CF4040" w:rsidRPr="00D651AF" w:rsidRDefault="00CF4040" w:rsidP="00CF4040">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03FA2138" w14:textId="77777777" w:rsidR="00CF4040" w:rsidRPr="00EB5DBA" w:rsidRDefault="00CF4040" w:rsidP="00CF4040">
            <w:pPr>
              <w:spacing w:line="240" w:lineRule="auto"/>
            </w:pPr>
            <w:r w:rsidRPr="00EB5DBA">
              <w:t>Minimum distance between evaporator-, superheater- and economizer sections:</w:t>
            </w:r>
          </w:p>
        </w:tc>
        <w:tc>
          <w:tcPr>
            <w:tcW w:w="3264" w:type="dxa"/>
            <w:tcBorders>
              <w:top w:val="single" w:sz="4" w:space="0" w:color="auto"/>
              <w:left w:val="single" w:sz="4" w:space="0" w:color="auto"/>
              <w:bottom w:val="single" w:sz="4" w:space="0" w:color="auto"/>
              <w:right w:val="single" w:sz="4" w:space="0" w:color="auto"/>
            </w:tcBorders>
          </w:tcPr>
          <w:p w14:paraId="2DD9236F" w14:textId="77777777" w:rsidR="00CF4040" w:rsidRPr="00EB5DBA" w:rsidRDefault="00CF4040" w:rsidP="00CF4040">
            <w:pPr>
              <w:spacing w:line="240" w:lineRule="auto"/>
              <w:jc w:val="center"/>
            </w:pPr>
            <w:r w:rsidRPr="00EB5DBA">
              <w:t>Min. 800 mm</w:t>
            </w:r>
          </w:p>
        </w:tc>
      </w:tr>
      <w:tr w:rsidR="00CF4040" w:rsidRPr="00EB5DBA" w14:paraId="593F6A2C" w14:textId="77777777" w:rsidTr="00363676">
        <w:trPr>
          <w:trHeight w:hRule="exact" w:val="425"/>
        </w:trPr>
        <w:tc>
          <w:tcPr>
            <w:tcW w:w="1907" w:type="dxa"/>
            <w:tcBorders>
              <w:left w:val="single" w:sz="4" w:space="0" w:color="auto"/>
              <w:right w:val="single" w:sz="4" w:space="0" w:color="auto"/>
            </w:tcBorders>
            <w:shd w:val="clear" w:color="auto" w:fill="DEE8F0"/>
            <w:vAlign w:val="center"/>
          </w:tcPr>
          <w:p w14:paraId="3BF59870" w14:textId="77777777" w:rsidR="00CF4040" w:rsidRPr="00D651AF" w:rsidRDefault="00CF4040" w:rsidP="00CF4040">
            <w:pPr>
              <w:pStyle w:val="Zkladntext"/>
              <w:spacing w:after="240"/>
              <w:rPr>
                <w:b/>
              </w:rPr>
            </w:pPr>
          </w:p>
        </w:tc>
        <w:tc>
          <w:tcPr>
            <w:tcW w:w="4394" w:type="dxa"/>
            <w:tcBorders>
              <w:left w:val="single" w:sz="4" w:space="0" w:color="auto"/>
              <w:bottom w:val="single" w:sz="4" w:space="0" w:color="auto"/>
            </w:tcBorders>
            <w:shd w:val="clear" w:color="auto" w:fill="DEE8F0"/>
            <w:vAlign w:val="center"/>
          </w:tcPr>
          <w:p w14:paraId="57E5CB3D" w14:textId="77777777" w:rsidR="00CF4040" w:rsidRPr="00EB5DBA" w:rsidRDefault="00CF4040">
            <w:pPr>
              <w:spacing w:line="240" w:lineRule="auto"/>
              <w:rPr>
                <w:b/>
              </w:rPr>
            </w:pPr>
            <w:r w:rsidRPr="00EB5DBA">
              <w:rPr>
                <w:b/>
              </w:rPr>
              <w:t>Pressure in furnace chamber</w:t>
            </w:r>
          </w:p>
        </w:tc>
        <w:tc>
          <w:tcPr>
            <w:tcW w:w="3264" w:type="dxa"/>
            <w:tcBorders>
              <w:left w:val="nil"/>
              <w:bottom w:val="single" w:sz="4" w:space="0" w:color="auto"/>
              <w:right w:val="single" w:sz="4" w:space="0" w:color="auto"/>
            </w:tcBorders>
            <w:shd w:val="clear" w:color="auto" w:fill="DEE8F0"/>
          </w:tcPr>
          <w:p w14:paraId="25B2D919" w14:textId="77777777" w:rsidR="00CF4040" w:rsidRPr="00EB5DBA" w:rsidRDefault="00CF4040" w:rsidP="00CF4040">
            <w:pPr>
              <w:spacing w:line="240" w:lineRule="auto"/>
              <w:jc w:val="center"/>
            </w:pPr>
          </w:p>
        </w:tc>
      </w:tr>
      <w:tr w:rsidR="00CF4040" w:rsidRPr="00EB5DBA" w14:paraId="0A6FCFCB" w14:textId="77777777" w:rsidTr="00B34834">
        <w:trPr>
          <w:trHeight w:val="225"/>
        </w:trPr>
        <w:tc>
          <w:tcPr>
            <w:tcW w:w="1907" w:type="dxa"/>
            <w:tcBorders>
              <w:left w:val="single" w:sz="4" w:space="0" w:color="auto"/>
              <w:right w:val="single" w:sz="4" w:space="0" w:color="auto"/>
            </w:tcBorders>
            <w:shd w:val="clear" w:color="auto" w:fill="DEE8F0"/>
            <w:vAlign w:val="center"/>
          </w:tcPr>
          <w:p w14:paraId="70D90EDF" w14:textId="77777777" w:rsidR="00CF4040" w:rsidRPr="00D651AF" w:rsidRDefault="00CF4040" w:rsidP="00CF4040">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521C68A3" w14:textId="77777777" w:rsidR="00CF4040" w:rsidRPr="00EB5DBA" w:rsidRDefault="00CF4040" w:rsidP="00CF4040">
            <w:pPr>
              <w:spacing w:line="240" w:lineRule="auto"/>
            </w:pPr>
            <w:r w:rsidRPr="00EB5DBA">
              <w:t>Lowest permissible pressure in furnace chamber</w:t>
            </w:r>
          </w:p>
        </w:tc>
        <w:tc>
          <w:tcPr>
            <w:tcW w:w="3264" w:type="dxa"/>
            <w:tcBorders>
              <w:top w:val="single" w:sz="4" w:space="0" w:color="auto"/>
              <w:left w:val="single" w:sz="4" w:space="0" w:color="auto"/>
              <w:bottom w:val="single" w:sz="4" w:space="0" w:color="auto"/>
              <w:right w:val="single" w:sz="4" w:space="0" w:color="auto"/>
            </w:tcBorders>
          </w:tcPr>
          <w:p w14:paraId="26E71726" w14:textId="77777777" w:rsidR="00CF4040" w:rsidRPr="00EB5DBA" w:rsidRDefault="00CF4040" w:rsidP="00CF4040">
            <w:pPr>
              <w:spacing w:line="240" w:lineRule="auto"/>
              <w:jc w:val="center"/>
            </w:pPr>
            <w:r w:rsidRPr="00EB5DBA">
              <w:t>Max. -5,000 Pa</w:t>
            </w:r>
          </w:p>
        </w:tc>
      </w:tr>
      <w:tr w:rsidR="00CF4040" w:rsidRPr="00EB5DBA" w14:paraId="64FB66DC" w14:textId="77777777" w:rsidTr="00363676">
        <w:trPr>
          <w:trHeight w:hRule="exact" w:val="425"/>
        </w:trPr>
        <w:tc>
          <w:tcPr>
            <w:tcW w:w="1907" w:type="dxa"/>
            <w:tcBorders>
              <w:left w:val="single" w:sz="4" w:space="0" w:color="auto"/>
              <w:right w:val="single" w:sz="4" w:space="0" w:color="auto"/>
            </w:tcBorders>
            <w:shd w:val="clear" w:color="auto" w:fill="DEE8F0"/>
            <w:vAlign w:val="center"/>
          </w:tcPr>
          <w:p w14:paraId="7E83610E" w14:textId="77777777" w:rsidR="00CF4040" w:rsidRPr="00D651AF" w:rsidRDefault="00CF4040" w:rsidP="00CF4040">
            <w:pPr>
              <w:pStyle w:val="Zkladntext"/>
              <w:spacing w:after="240"/>
              <w:rPr>
                <w:b/>
              </w:rPr>
            </w:pPr>
          </w:p>
        </w:tc>
        <w:tc>
          <w:tcPr>
            <w:tcW w:w="4394" w:type="dxa"/>
            <w:tcBorders>
              <w:top w:val="single" w:sz="4" w:space="0" w:color="auto"/>
              <w:left w:val="single" w:sz="4" w:space="0" w:color="auto"/>
              <w:bottom w:val="single" w:sz="4" w:space="0" w:color="auto"/>
            </w:tcBorders>
            <w:shd w:val="clear" w:color="auto" w:fill="DEE8F0"/>
            <w:vAlign w:val="center"/>
          </w:tcPr>
          <w:p w14:paraId="112F4CC7" w14:textId="77777777" w:rsidR="00CF4040" w:rsidRPr="00EB5DBA" w:rsidRDefault="00CF4040">
            <w:pPr>
              <w:spacing w:line="240" w:lineRule="auto"/>
              <w:rPr>
                <w:b/>
                <w:bCs/>
              </w:rPr>
            </w:pPr>
            <w:r w:rsidRPr="00EB5DBA">
              <w:rPr>
                <w:b/>
                <w:bCs/>
              </w:rPr>
              <w:t>Membrane tube walls</w:t>
            </w:r>
          </w:p>
        </w:tc>
        <w:tc>
          <w:tcPr>
            <w:tcW w:w="3264" w:type="dxa"/>
            <w:tcBorders>
              <w:top w:val="single" w:sz="4" w:space="0" w:color="auto"/>
              <w:bottom w:val="single" w:sz="4" w:space="0" w:color="auto"/>
              <w:right w:val="single" w:sz="4" w:space="0" w:color="auto"/>
            </w:tcBorders>
            <w:shd w:val="clear" w:color="auto" w:fill="DEE8F0"/>
          </w:tcPr>
          <w:p w14:paraId="5EA116FA" w14:textId="77777777" w:rsidR="00CF4040" w:rsidRPr="00EB5DBA" w:rsidRDefault="00CF4040" w:rsidP="00CF4040">
            <w:pPr>
              <w:spacing w:line="240" w:lineRule="auto"/>
              <w:ind w:firstLineChars="100" w:firstLine="180"/>
              <w:jc w:val="center"/>
            </w:pPr>
          </w:p>
        </w:tc>
      </w:tr>
      <w:tr w:rsidR="00CF4040" w:rsidRPr="00EB5DBA" w14:paraId="0CB541DC" w14:textId="77777777" w:rsidTr="00B34834">
        <w:trPr>
          <w:trHeight w:val="225"/>
        </w:trPr>
        <w:tc>
          <w:tcPr>
            <w:tcW w:w="1907" w:type="dxa"/>
            <w:tcBorders>
              <w:left w:val="single" w:sz="4" w:space="0" w:color="auto"/>
              <w:bottom w:val="single" w:sz="4" w:space="0" w:color="auto"/>
              <w:right w:val="single" w:sz="4" w:space="0" w:color="auto"/>
            </w:tcBorders>
            <w:shd w:val="clear" w:color="auto" w:fill="DEE8F0"/>
            <w:vAlign w:val="center"/>
          </w:tcPr>
          <w:p w14:paraId="1BA5F14C" w14:textId="77777777" w:rsidR="00CF4040" w:rsidRPr="00D651AF" w:rsidRDefault="00CF4040" w:rsidP="00CF4040">
            <w:pPr>
              <w:pStyle w:val="Zkladntext"/>
              <w:spacing w:after="240"/>
              <w:rPr>
                <w:b/>
              </w:rPr>
            </w:pPr>
          </w:p>
        </w:tc>
        <w:tc>
          <w:tcPr>
            <w:tcW w:w="4394" w:type="dxa"/>
            <w:tcBorders>
              <w:top w:val="single" w:sz="4" w:space="0" w:color="auto"/>
              <w:left w:val="nil"/>
              <w:bottom w:val="single" w:sz="4" w:space="0" w:color="auto"/>
              <w:right w:val="single" w:sz="4" w:space="0" w:color="auto"/>
            </w:tcBorders>
          </w:tcPr>
          <w:p w14:paraId="4826AF40" w14:textId="77777777" w:rsidR="00CF4040" w:rsidRPr="00EB5DBA" w:rsidRDefault="00CF4040" w:rsidP="00CF4040">
            <w:pPr>
              <w:spacing w:line="240" w:lineRule="auto"/>
            </w:pPr>
            <w:r w:rsidRPr="00EB5DBA">
              <w:t>Tube Pitching</w:t>
            </w:r>
          </w:p>
        </w:tc>
        <w:tc>
          <w:tcPr>
            <w:tcW w:w="3264" w:type="dxa"/>
            <w:tcBorders>
              <w:top w:val="single" w:sz="4" w:space="0" w:color="auto"/>
              <w:left w:val="nil"/>
              <w:bottom w:val="single" w:sz="4" w:space="0" w:color="auto"/>
              <w:right w:val="single" w:sz="4" w:space="0" w:color="auto"/>
            </w:tcBorders>
          </w:tcPr>
          <w:p w14:paraId="0F1DFE66" w14:textId="77777777" w:rsidR="00CF4040" w:rsidRPr="00EB5DBA" w:rsidRDefault="00CF4040" w:rsidP="00CF4040">
            <w:pPr>
              <w:spacing w:line="240" w:lineRule="auto"/>
              <w:jc w:val="center"/>
            </w:pPr>
            <w:r w:rsidRPr="00EB5DBA">
              <w:t>Max. 80 mm</w:t>
            </w:r>
          </w:p>
        </w:tc>
      </w:tr>
      <w:tr w:rsidR="00CF4040" w:rsidRPr="00EB5DBA" w14:paraId="076CC569" w14:textId="77777777" w:rsidTr="00363676">
        <w:trPr>
          <w:trHeight w:hRule="exact" w:val="425"/>
        </w:trPr>
        <w:tc>
          <w:tcPr>
            <w:tcW w:w="1907" w:type="dxa"/>
            <w:tcBorders>
              <w:top w:val="single" w:sz="4" w:space="0" w:color="auto"/>
              <w:left w:val="single" w:sz="4" w:space="0" w:color="auto"/>
              <w:right w:val="single" w:sz="4" w:space="0" w:color="auto"/>
            </w:tcBorders>
            <w:shd w:val="clear" w:color="auto" w:fill="DEE8F0"/>
          </w:tcPr>
          <w:p w14:paraId="20AC4E3F" w14:textId="22E45E4B" w:rsidR="00CF4040" w:rsidRPr="00D651AF" w:rsidRDefault="00CF4040" w:rsidP="00CF4040">
            <w:pPr>
              <w:pStyle w:val="Zkladntext"/>
              <w:spacing w:after="240"/>
              <w:rPr>
                <w:b/>
              </w:rPr>
            </w:pPr>
            <w:r w:rsidRPr="00D651AF">
              <w:rPr>
                <w:b/>
              </w:rPr>
              <w:t xml:space="preserve">A2: sec. </w:t>
            </w:r>
            <w:r w:rsidR="007E14E3" w:rsidRPr="00D651AF">
              <w:rPr>
                <w:b/>
              </w:rPr>
              <w:t>10</w:t>
            </w:r>
            <w:r w:rsidRPr="00D651AF">
              <w:rPr>
                <w:b/>
              </w:rPr>
              <w:t>.1</w:t>
            </w:r>
          </w:p>
        </w:tc>
        <w:tc>
          <w:tcPr>
            <w:tcW w:w="4394" w:type="dxa"/>
            <w:tcBorders>
              <w:top w:val="single" w:sz="4" w:space="0" w:color="auto"/>
              <w:left w:val="single" w:sz="4" w:space="0" w:color="auto"/>
              <w:bottom w:val="single" w:sz="4" w:space="0" w:color="auto"/>
            </w:tcBorders>
            <w:shd w:val="clear" w:color="auto" w:fill="DEE8F0"/>
            <w:vAlign w:val="center"/>
          </w:tcPr>
          <w:p w14:paraId="0D4278A4" w14:textId="77777777" w:rsidR="00CF4040" w:rsidRPr="00EB5DBA" w:rsidRDefault="00CF4040">
            <w:pPr>
              <w:spacing w:line="240" w:lineRule="auto"/>
              <w:rPr>
                <w:b/>
                <w:bCs/>
              </w:rPr>
            </w:pPr>
            <w:r w:rsidRPr="00EB5DBA">
              <w:rPr>
                <w:b/>
                <w:bCs/>
              </w:rPr>
              <w:t>Blow down and drainage system</w:t>
            </w:r>
          </w:p>
        </w:tc>
        <w:tc>
          <w:tcPr>
            <w:tcW w:w="3264" w:type="dxa"/>
            <w:tcBorders>
              <w:top w:val="single" w:sz="4" w:space="0" w:color="auto"/>
              <w:bottom w:val="single" w:sz="4" w:space="0" w:color="auto"/>
              <w:right w:val="single" w:sz="4" w:space="0" w:color="auto"/>
            </w:tcBorders>
            <w:shd w:val="clear" w:color="auto" w:fill="DEE8F0"/>
          </w:tcPr>
          <w:p w14:paraId="4A1AF66E" w14:textId="77777777" w:rsidR="00CF4040" w:rsidRPr="00EB5DBA" w:rsidRDefault="00CF4040" w:rsidP="00CF4040">
            <w:pPr>
              <w:spacing w:line="240" w:lineRule="auto"/>
              <w:jc w:val="center"/>
              <w:rPr>
                <w:b/>
                <w:bCs/>
              </w:rPr>
            </w:pPr>
          </w:p>
        </w:tc>
      </w:tr>
      <w:tr w:rsidR="005045EF" w:rsidRPr="00EB5DBA" w14:paraId="6E6CB12D" w14:textId="77777777" w:rsidTr="0010652C">
        <w:trPr>
          <w:trHeight w:val="313"/>
        </w:trPr>
        <w:tc>
          <w:tcPr>
            <w:tcW w:w="1907" w:type="dxa"/>
            <w:tcBorders>
              <w:left w:val="single" w:sz="4" w:space="0" w:color="auto"/>
              <w:right w:val="single" w:sz="4" w:space="0" w:color="auto"/>
            </w:tcBorders>
            <w:shd w:val="clear" w:color="auto" w:fill="DEE8F0"/>
            <w:vAlign w:val="center"/>
          </w:tcPr>
          <w:p w14:paraId="09048F3C" w14:textId="77777777" w:rsidR="005045EF" w:rsidRPr="00D651AF" w:rsidRDefault="005045EF" w:rsidP="005045EF">
            <w:pPr>
              <w:pStyle w:val="Zkladntext"/>
              <w:spacing w:after="240"/>
              <w:rPr>
                <w:b/>
              </w:rPr>
            </w:pPr>
          </w:p>
        </w:tc>
        <w:tc>
          <w:tcPr>
            <w:tcW w:w="4394" w:type="dxa"/>
            <w:tcBorders>
              <w:top w:val="single" w:sz="4" w:space="0" w:color="auto"/>
              <w:left w:val="nil"/>
              <w:bottom w:val="single" w:sz="4" w:space="0" w:color="auto"/>
              <w:right w:val="single" w:sz="4" w:space="0" w:color="auto"/>
            </w:tcBorders>
            <w:vAlign w:val="center"/>
          </w:tcPr>
          <w:p w14:paraId="0EF7A4BA" w14:textId="67CF5E72" w:rsidR="005045EF" w:rsidRPr="00EB5DBA" w:rsidRDefault="005045EF">
            <w:pPr>
              <w:spacing w:line="240" w:lineRule="auto"/>
            </w:pPr>
            <w:r w:rsidRPr="00EB5DBA">
              <w:t xml:space="preserve">Maximum temperature </w:t>
            </w:r>
            <w:r>
              <w:t xml:space="preserve">to IBA </w:t>
            </w:r>
            <w:r w:rsidR="00C22908">
              <w:t>wastewater</w:t>
            </w:r>
            <w:r>
              <w:t xml:space="preserve"> pit</w:t>
            </w:r>
          </w:p>
        </w:tc>
        <w:tc>
          <w:tcPr>
            <w:tcW w:w="3264" w:type="dxa"/>
            <w:tcBorders>
              <w:top w:val="single" w:sz="4" w:space="0" w:color="auto"/>
              <w:left w:val="nil"/>
              <w:bottom w:val="single" w:sz="4" w:space="0" w:color="auto"/>
              <w:right w:val="single" w:sz="4" w:space="0" w:color="auto"/>
            </w:tcBorders>
            <w:vAlign w:val="center"/>
          </w:tcPr>
          <w:p w14:paraId="4D772253" w14:textId="50D64413" w:rsidR="005045EF" w:rsidRPr="00EB5DBA" w:rsidRDefault="005045EF" w:rsidP="005045EF">
            <w:pPr>
              <w:spacing w:line="240" w:lineRule="auto"/>
              <w:jc w:val="center"/>
            </w:pPr>
            <w:r w:rsidRPr="00EB5DBA">
              <w:t>6</w:t>
            </w:r>
            <w:r>
              <w:t>5</w:t>
            </w:r>
            <w:r w:rsidRPr="00EB5DBA">
              <w:t> °C</w:t>
            </w:r>
          </w:p>
        </w:tc>
      </w:tr>
      <w:tr w:rsidR="005045EF" w:rsidRPr="00EB5DBA" w14:paraId="4C37DD59" w14:textId="77777777" w:rsidTr="00363676">
        <w:trPr>
          <w:trHeight w:hRule="exact" w:val="425"/>
        </w:trPr>
        <w:tc>
          <w:tcPr>
            <w:tcW w:w="1907" w:type="dxa"/>
            <w:tcBorders>
              <w:top w:val="single" w:sz="4" w:space="0" w:color="auto"/>
              <w:left w:val="single" w:sz="4" w:space="0" w:color="auto"/>
              <w:right w:val="single" w:sz="4" w:space="0" w:color="auto"/>
            </w:tcBorders>
            <w:shd w:val="clear" w:color="auto" w:fill="DEE8F0"/>
          </w:tcPr>
          <w:p w14:paraId="7C4A6B5D" w14:textId="2E021CCB" w:rsidR="005045EF" w:rsidRPr="00D651AF" w:rsidRDefault="005045EF" w:rsidP="005045EF">
            <w:pPr>
              <w:pStyle w:val="Zkladntext"/>
              <w:spacing w:after="240"/>
              <w:rPr>
                <w:b/>
              </w:rPr>
            </w:pPr>
            <w:r w:rsidRPr="00D651AF">
              <w:rPr>
                <w:b/>
              </w:rPr>
              <w:t xml:space="preserve">A2: sec. </w:t>
            </w:r>
            <w:r w:rsidR="007E14E3" w:rsidRPr="00D651AF">
              <w:rPr>
                <w:b/>
              </w:rPr>
              <w:t>10</w:t>
            </w:r>
            <w:r w:rsidRPr="00D651AF">
              <w:rPr>
                <w:b/>
              </w:rPr>
              <w:t>.5</w:t>
            </w:r>
          </w:p>
        </w:tc>
        <w:tc>
          <w:tcPr>
            <w:tcW w:w="7658" w:type="dxa"/>
            <w:gridSpan w:val="2"/>
            <w:tcBorders>
              <w:top w:val="single" w:sz="4" w:space="0" w:color="auto"/>
              <w:left w:val="nil"/>
              <w:bottom w:val="single" w:sz="4" w:space="0" w:color="auto"/>
              <w:right w:val="single" w:sz="4" w:space="0" w:color="auto"/>
            </w:tcBorders>
            <w:shd w:val="clear" w:color="auto" w:fill="DEE8F0"/>
            <w:vAlign w:val="center"/>
          </w:tcPr>
          <w:p w14:paraId="4D86ECD1" w14:textId="3423FC21" w:rsidR="005045EF" w:rsidRPr="00EB5DBA" w:rsidRDefault="005045EF" w:rsidP="005045EF">
            <w:pPr>
              <w:spacing w:line="240" w:lineRule="auto"/>
              <w:rPr>
                <w:b/>
                <w:bCs/>
              </w:rPr>
            </w:pPr>
            <w:r w:rsidRPr="00EB5DBA">
              <w:rPr>
                <w:b/>
                <w:bCs/>
              </w:rPr>
              <w:t xml:space="preserve">Water and Steam data </w:t>
            </w:r>
          </w:p>
        </w:tc>
      </w:tr>
      <w:tr w:rsidR="005045EF" w:rsidRPr="00EB5DBA" w14:paraId="7963716B" w14:textId="77777777" w:rsidTr="00B34834">
        <w:trPr>
          <w:trHeight w:val="450"/>
        </w:trPr>
        <w:tc>
          <w:tcPr>
            <w:tcW w:w="1907" w:type="dxa"/>
            <w:tcBorders>
              <w:left w:val="single" w:sz="4" w:space="0" w:color="auto"/>
              <w:right w:val="single" w:sz="4" w:space="0" w:color="auto"/>
            </w:tcBorders>
            <w:shd w:val="clear" w:color="auto" w:fill="DEE8F0"/>
            <w:vAlign w:val="center"/>
          </w:tcPr>
          <w:p w14:paraId="16338DDB" w14:textId="77777777" w:rsidR="005045EF" w:rsidRPr="00D651AF" w:rsidRDefault="005045EF" w:rsidP="005045EF">
            <w:pPr>
              <w:pStyle w:val="Zkladntext"/>
              <w:spacing w:after="240"/>
              <w:rPr>
                <w:b/>
              </w:rPr>
            </w:pPr>
          </w:p>
        </w:tc>
        <w:tc>
          <w:tcPr>
            <w:tcW w:w="4394" w:type="dxa"/>
            <w:tcBorders>
              <w:top w:val="single" w:sz="4" w:space="0" w:color="auto"/>
              <w:left w:val="nil"/>
              <w:bottom w:val="single" w:sz="4" w:space="0" w:color="auto"/>
              <w:right w:val="single" w:sz="4" w:space="0" w:color="auto"/>
            </w:tcBorders>
          </w:tcPr>
          <w:p w14:paraId="52D5BAF6" w14:textId="02FBD7DF" w:rsidR="005045EF" w:rsidRPr="00EB5DBA" w:rsidRDefault="005045EF" w:rsidP="005045EF">
            <w:pPr>
              <w:spacing w:line="240" w:lineRule="auto"/>
              <w:ind w:firstLineChars="100" w:firstLine="180"/>
            </w:pPr>
            <w:r w:rsidRPr="00EB5DBA">
              <w:rPr>
                <w:bCs/>
              </w:rPr>
              <w:t>Steam quality</w:t>
            </w:r>
          </w:p>
        </w:tc>
        <w:tc>
          <w:tcPr>
            <w:tcW w:w="3264" w:type="dxa"/>
            <w:tcBorders>
              <w:top w:val="single" w:sz="4" w:space="0" w:color="auto"/>
              <w:left w:val="nil"/>
              <w:bottom w:val="single" w:sz="4" w:space="0" w:color="auto"/>
              <w:right w:val="single" w:sz="4" w:space="0" w:color="auto"/>
            </w:tcBorders>
            <w:vAlign w:val="center"/>
          </w:tcPr>
          <w:p w14:paraId="05D2299D" w14:textId="4005514B" w:rsidR="005045EF" w:rsidRPr="00EB5DBA" w:rsidRDefault="005045EF" w:rsidP="005045EF">
            <w:pPr>
              <w:spacing w:line="240" w:lineRule="auto"/>
              <w:jc w:val="center"/>
            </w:pPr>
            <w:r w:rsidRPr="00EB5DBA">
              <w:t>In accordance with VGB guideline no. 450 L</w:t>
            </w:r>
          </w:p>
          <w:p w14:paraId="6C72563E" w14:textId="1295258F" w:rsidR="005045EF" w:rsidRPr="00EB5DBA" w:rsidRDefault="005045EF" w:rsidP="005045EF">
            <w:pPr>
              <w:spacing w:line="240" w:lineRule="auto"/>
              <w:jc w:val="center"/>
            </w:pPr>
            <w:r w:rsidRPr="00EB5DBA">
              <w:t>(“</w:t>
            </w:r>
            <w:proofErr w:type="spellStart"/>
            <w:r w:rsidRPr="00EB5DBA">
              <w:t>Normalstufe</w:t>
            </w:r>
            <w:proofErr w:type="spellEnd"/>
            <w:r w:rsidRPr="00EB5DBA">
              <w:t>”)</w:t>
            </w:r>
          </w:p>
        </w:tc>
      </w:tr>
      <w:tr w:rsidR="005045EF" w:rsidRPr="00EB5DBA" w14:paraId="3031620C" w14:textId="77777777" w:rsidTr="0010652C">
        <w:trPr>
          <w:trHeight w:hRule="exact" w:val="535"/>
        </w:trPr>
        <w:tc>
          <w:tcPr>
            <w:tcW w:w="1907" w:type="dxa"/>
            <w:tcBorders>
              <w:left w:val="single" w:sz="4" w:space="0" w:color="auto"/>
              <w:right w:val="single" w:sz="4" w:space="0" w:color="auto"/>
            </w:tcBorders>
            <w:shd w:val="clear" w:color="auto" w:fill="DEE8F0"/>
            <w:vAlign w:val="center"/>
          </w:tcPr>
          <w:p w14:paraId="4BB31D58" w14:textId="77777777" w:rsidR="005045EF" w:rsidRPr="00D651AF" w:rsidRDefault="005045EF" w:rsidP="005045EF">
            <w:pPr>
              <w:pStyle w:val="Zkladntext"/>
              <w:spacing w:after="240"/>
              <w:rPr>
                <w:b/>
              </w:rPr>
            </w:pPr>
          </w:p>
        </w:tc>
        <w:tc>
          <w:tcPr>
            <w:tcW w:w="4394" w:type="dxa"/>
            <w:tcBorders>
              <w:top w:val="single" w:sz="4" w:space="0" w:color="auto"/>
              <w:left w:val="nil"/>
              <w:right w:val="single" w:sz="4" w:space="0" w:color="auto"/>
            </w:tcBorders>
          </w:tcPr>
          <w:p w14:paraId="31799B47" w14:textId="6BCA5594" w:rsidR="005045EF" w:rsidRPr="00EB5DBA" w:rsidRDefault="005045EF" w:rsidP="005045EF">
            <w:pPr>
              <w:spacing w:line="240" w:lineRule="auto"/>
              <w:ind w:left="211"/>
            </w:pPr>
            <w:r w:rsidRPr="00EB5DBA">
              <w:t>Steam pressure at inlet to turbine stop valve</w:t>
            </w:r>
          </w:p>
        </w:tc>
        <w:tc>
          <w:tcPr>
            <w:tcW w:w="3264" w:type="dxa"/>
            <w:tcBorders>
              <w:top w:val="single" w:sz="4" w:space="0" w:color="auto"/>
              <w:left w:val="single" w:sz="4" w:space="0" w:color="auto"/>
              <w:right w:val="single" w:sz="4" w:space="0" w:color="auto"/>
            </w:tcBorders>
          </w:tcPr>
          <w:p w14:paraId="2146B242" w14:textId="77777777" w:rsidR="005045EF" w:rsidRPr="00EB5DBA" w:rsidRDefault="005045EF" w:rsidP="005045EF">
            <w:pPr>
              <w:spacing w:line="240" w:lineRule="auto"/>
              <w:jc w:val="center"/>
            </w:pPr>
          </w:p>
        </w:tc>
      </w:tr>
      <w:tr w:rsidR="005045EF" w:rsidRPr="00EB5DBA" w14:paraId="6623E889" w14:textId="77777777" w:rsidTr="00B34834">
        <w:trPr>
          <w:trHeight w:hRule="exact" w:val="227"/>
        </w:trPr>
        <w:tc>
          <w:tcPr>
            <w:tcW w:w="1907" w:type="dxa"/>
            <w:tcBorders>
              <w:left w:val="single" w:sz="4" w:space="0" w:color="auto"/>
              <w:right w:val="single" w:sz="4" w:space="0" w:color="auto"/>
            </w:tcBorders>
            <w:shd w:val="clear" w:color="auto" w:fill="DEE8F0"/>
            <w:vAlign w:val="center"/>
          </w:tcPr>
          <w:p w14:paraId="7ED14C8D" w14:textId="77777777" w:rsidR="005045EF" w:rsidRPr="00D651AF" w:rsidRDefault="005045EF" w:rsidP="005045EF">
            <w:pPr>
              <w:pStyle w:val="Zkladntext"/>
              <w:spacing w:after="240"/>
              <w:rPr>
                <w:b/>
              </w:rPr>
            </w:pPr>
          </w:p>
        </w:tc>
        <w:tc>
          <w:tcPr>
            <w:tcW w:w="4394" w:type="dxa"/>
            <w:tcBorders>
              <w:left w:val="nil"/>
              <w:right w:val="single" w:sz="4" w:space="0" w:color="auto"/>
            </w:tcBorders>
          </w:tcPr>
          <w:p w14:paraId="3E72AA18" w14:textId="6DE0AC76" w:rsidR="005045EF" w:rsidRPr="00EB5DBA" w:rsidRDefault="005045EF" w:rsidP="005045EF">
            <w:pPr>
              <w:pStyle w:val="Odstavecseseznamem"/>
              <w:numPr>
                <w:ilvl w:val="0"/>
                <w:numId w:val="23"/>
              </w:numPr>
              <w:spacing w:line="240" w:lineRule="auto"/>
              <w:ind w:hanging="295"/>
            </w:pPr>
            <w:r w:rsidRPr="00EB5DBA">
              <w:t>Nominal</w:t>
            </w:r>
          </w:p>
        </w:tc>
        <w:tc>
          <w:tcPr>
            <w:tcW w:w="3264" w:type="dxa"/>
            <w:tcBorders>
              <w:left w:val="single" w:sz="4" w:space="0" w:color="auto"/>
              <w:right w:val="single" w:sz="4" w:space="0" w:color="auto"/>
            </w:tcBorders>
          </w:tcPr>
          <w:p w14:paraId="4FF431B6" w14:textId="7ECEA47B" w:rsidR="005045EF" w:rsidRPr="00EB5DBA" w:rsidRDefault="005045EF" w:rsidP="005045EF">
            <w:pPr>
              <w:spacing w:line="240" w:lineRule="auto"/>
              <w:jc w:val="center"/>
            </w:pPr>
            <w:r w:rsidRPr="00EB5DBA">
              <w:t>40 bara</w:t>
            </w:r>
          </w:p>
        </w:tc>
      </w:tr>
      <w:tr w:rsidR="005045EF" w:rsidRPr="00EB5DBA" w14:paraId="020DB2F3" w14:textId="77777777" w:rsidTr="0010652C">
        <w:trPr>
          <w:trHeight w:hRule="exact" w:val="227"/>
        </w:trPr>
        <w:tc>
          <w:tcPr>
            <w:tcW w:w="1907" w:type="dxa"/>
            <w:tcBorders>
              <w:left w:val="single" w:sz="4" w:space="0" w:color="auto"/>
              <w:bottom w:val="single" w:sz="4" w:space="0" w:color="auto"/>
              <w:right w:val="single" w:sz="4" w:space="0" w:color="auto"/>
            </w:tcBorders>
            <w:shd w:val="clear" w:color="auto" w:fill="DEE8F0"/>
            <w:vAlign w:val="center"/>
          </w:tcPr>
          <w:p w14:paraId="0A9CAC4F" w14:textId="77777777" w:rsidR="005045EF" w:rsidRPr="00D651AF" w:rsidRDefault="005045EF" w:rsidP="005045EF">
            <w:pPr>
              <w:pStyle w:val="Zkladntext"/>
              <w:spacing w:after="240"/>
              <w:rPr>
                <w:b/>
              </w:rPr>
            </w:pPr>
          </w:p>
        </w:tc>
        <w:tc>
          <w:tcPr>
            <w:tcW w:w="4394" w:type="dxa"/>
            <w:tcBorders>
              <w:left w:val="nil"/>
              <w:bottom w:val="single" w:sz="4" w:space="0" w:color="auto"/>
              <w:right w:val="single" w:sz="4" w:space="0" w:color="auto"/>
            </w:tcBorders>
          </w:tcPr>
          <w:p w14:paraId="378B12B0" w14:textId="68E9DE00" w:rsidR="005045EF" w:rsidRPr="00EB5DBA" w:rsidRDefault="005045EF" w:rsidP="005045EF">
            <w:pPr>
              <w:pStyle w:val="Odstavecseseznamem"/>
              <w:numPr>
                <w:ilvl w:val="0"/>
                <w:numId w:val="23"/>
              </w:numPr>
              <w:spacing w:line="240" w:lineRule="auto"/>
              <w:ind w:hanging="295"/>
            </w:pPr>
            <w:r w:rsidRPr="00EB5DBA">
              <w:t>Variation</w:t>
            </w:r>
          </w:p>
        </w:tc>
        <w:tc>
          <w:tcPr>
            <w:tcW w:w="3264" w:type="dxa"/>
            <w:tcBorders>
              <w:left w:val="single" w:sz="4" w:space="0" w:color="auto"/>
              <w:bottom w:val="single" w:sz="4" w:space="0" w:color="auto"/>
              <w:right w:val="single" w:sz="4" w:space="0" w:color="auto"/>
            </w:tcBorders>
          </w:tcPr>
          <w:p w14:paraId="6D58C86B" w14:textId="48AA2DA3" w:rsidR="005045EF" w:rsidRPr="00EB5DBA" w:rsidRDefault="005045EF" w:rsidP="005045EF">
            <w:pPr>
              <w:spacing w:line="240" w:lineRule="auto"/>
              <w:jc w:val="center"/>
            </w:pPr>
            <w:r w:rsidRPr="00EB5DBA">
              <w:t>Acc. to IEC</w:t>
            </w:r>
            <w:r w:rsidRPr="00EB5DBA">
              <w:rPr>
                <w:rStyle w:val="Znakapoznpodarou"/>
              </w:rPr>
              <w:footnoteReference w:id="2"/>
            </w:r>
            <w:r w:rsidRPr="00EB5DBA">
              <w:t xml:space="preserve"> 60045-1</w:t>
            </w:r>
          </w:p>
        </w:tc>
      </w:tr>
      <w:tr w:rsidR="005045EF" w:rsidRPr="00EB5DBA" w14:paraId="327114AD" w14:textId="77777777" w:rsidTr="0010652C">
        <w:trPr>
          <w:trHeight w:hRule="exact" w:val="227"/>
        </w:trPr>
        <w:tc>
          <w:tcPr>
            <w:tcW w:w="1907" w:type="dxa"/>
            <w:tcBorders>
              <w:top w:val="single" w:sz="4" w:space="0" w:color="auto"/>
              <w:left w:val="single" w:sz="4" w:space="0" w:color="auto"/>
              <w:right w:val="single" w:sz="4" w:space="0" w:color="auto"/>
            </w:tcBorders>
            <w:shd w:val="clear" w:color="auto" w:fill="DEE8F0"/>
            <w:vAlign w:val="center"/>
          </w:tcPr>
          <w:p w14:paraId="1BDF2E4B" w14:textId="77777777" w:rsidR="005045EF" w:rsidRPr="00D651AF" w:rsidRDefault="005045EF" w:rsidP="0010652C">
            <w:pPr>
              <w:pStyle w:val="Zkladntext"/>
              <w:keepNext/>
              <w:keepLines/>
              <w:spacing w:after="240"/>
              <w:rPr>
                <w:b/>
              </w:rPr>
            </w:pPr>
          </w:p>
        </w:tc>
        <w:tc>
          <w:tcPr>
            <w:tcW w:w="4394" w:type="dxa"/>
            <w:tcBorders>
              <w:top w:val="single" w:sz="4" w:space="0" w:color="auto"/>
              <w:left w:val="nil"/>
              <w:right w:val="single" w:sz="4" w:space="0" w:color="auto"/>
            </w:tcBorders>
          </w:tcPr>
          <w:p w14:paraId="5BFFC272" w14:textId="2D4CEB0A" w:rsidR="005045EF" w:rsidRPr="00EB5DBA" w:rsidRDefault="005045EF" w:rsidP="0010652C">
            <w:pPr>
              <w:keepNext/>
              <w:keepLines/>
              <w:spacing w:line="240" w:lineRule="auto"/>
              <w:ind w:firstLineChars="117" w:firstLine="211"/>
            </w:pPr>
            <w:r w:rsidRPr="00EB5DBA">
              <w:t>Steam temperature</w:t>
            </w:r>
          </w:p>
        </w:tc>
        <w:tc>
          <w:tcPr>
            <w:tcW w:w="3264" w:type="dxa"/>
            <w:tcBorders>
              <w:top w:val="single" w:sz="4" w:space="0" w:color="auto"/>
              <w:left w:val="single" w:sz="4" w:space="0" w:color="auto"/>
              <w:right w:val="single" w:sz="4" w:space="0" w:color="auto"/>
            </w:tcBorders>
          </w:tcPr>
          <w:p w14:paraId="7DD36906" w14:textId="77777777" w:rsidR="005045EF" w:rsidRPr="00EB5DBA" w:rsidRDefault="005045EF" w:rsidP="0010652C">
            <w:pPr>
              <w:keepNext/>
              <w:keepLines/>
              <w:spacing w:line="240" w:lineRule="auto"/>
              <w:jc w:val="center"/>
            </w:pPr>
          </w:p>
        </w:tc>
      </w:tr>
      <w:tr w:rsidR="005045EF" w:rsidRPr="00EB5DBA" w14:paraId="15F41AAA" w14:textId="77777777" w:rsidTr="00B34834">
        <w:trPr>
          <w:trHeight w:hRule="exact" w:val="227"/>
        </w:trPr>
        <w:tc>
          <w:tcPr>
            <w:tcW w:w="1907" w:type="dxa"/>
            <w:tcBorders>
              <w:left w:val="single" w:sz="4" w:space="0" w:color="auto"/>
              <w:right w:val="single" w:sz="4" w:space="0" w:color="auto"/>
            </w:tcBorders>
            <w:shd w:val="clear" w:color="auto" w:fill="DEE8F0"/>
            <w:vAlign w:val="center"/>
          </w:tcPr>
          <w:p w14:paraId="1B72B55D" w14:textId="77777777" w:rsidR="005045EF" w:rsidRPr="00D651AF" w:rsidRDefault="005045EF" w:rsidP="0010652C">
            <w:pPr>
              <w:pStyle w:val="Zkladntext"/>
              <w:keepNext/>
              <w:keepLines/>
              <w:spacing w:after="240"/>
              <w:rPr>
                <w:b/>
              </w:rPr>
            </w:pPr>
          </w:p>
        </w:tc>
        <w:tc>
          <w:tcPr>
            <w:tcW w:w="4394" w:type="dxa"/>
            <w:tcBorders>
              <w:left w:val="nil"/>
              <w:right w:val="single" w:sz="4" w:space="0" w:color="auto"/>
            </w:tcBorders>
          </w:tcPr>
          <w:p w14:paraId="1AA47A11" w14:textId="77777777" w:rsidR="005045EF" w:rsidRPr="00EB5DBA" w:rsidRDefault="005045EF" w:rsidP="0010652C">
            <w:pPr>
              <w:pStyle w:val="Odstavecseseznamem"/>
              <w:keepNext/>
              <w:keepLines/>
              <w:numPr>
                <w:ilvl w:val="0"/>
                <w:numId w:val="23"/>
              </w:numPr>
              <w:spacing w:line="240" w:lineRule="auto"/>
              <w:ind w:hanging="295"/>
            </w:pPr>
            <w:r w:rsidRPr="00EB5DBA">
              <w:t>Nominal</w:t>
            </w:r>
          </w:p>
        </w:tc>
        <w:tc>
          <w:tcPr>
            <w:tcW w:w="3264" w:type="dxa"/>
            <w:tcBorders>
              <w:left w:val="single" w:sz="4" w:space="0" w:color="auto"/>
              <w:right w:val="single" w:sz="4" w:space="0" w:color="auto"/>
            </w:tcBorders>
          </w:tcPr>
          <w:p w14:paraId="32EBAA61" w14:textId="5889091B" w:rsidR="005045EF" w:rsidRPr="00EB5DBA" w:rsidRDefault="005045EF" w:rsidP="0010652C">
            <w:pPr>
              <w:keepNext/>
              <w:keepLines/>
              <w:spacing w:line="240" w:lineRule="auto"/>
              <w:jc w:val="center"/>
            </w:pPr>
            <w:r w:rsidRPr="00EB5DBA">
              <w:t>400 °C</w:t>
            </w:r>
          </w:p>
        </w:tc>
      </w:tr>
      <w:tr w:rsidR="005045EF" w:rsidRPr="00EB5DBA" w14:paraId="3ABCAFD0" w14:textId="77777777" w:rsidTr="00D3689D">
        <w:trPr>
          <w:trHeight w:hRule="exact" w:val="227"/>
        </w:trPr>
        <w:tc>
          <w:tcPr>
            <w:tcW w:w="1907" w:type="dxa"/>
            <w:tcBorders>
              <w:left w:val="single" w:sz="4" w:space="0" w:color="auto"/>
              <w:right w:val="single" w:sz="4" w:space="0" w:color="auto"/>
            </w:tcBorders>
            <w:shd w:val="clear" w:color="auto" w:fill="DEE8F0"/>
            <w:vAlign w:val="center"/>
          </w:tcPr>
          <w:p w14:paraId="50AFB3EA" w14:textId="77777777" w:rsidR="005045EF" w:rsidRPr="00D651AF" w:rsidRDefault="005045EF" w:rsidP="0010652C">
            <w:pPr>
              <w:pStyle w:val="Zkladntext"/>
              <w:keepNext/>
              <w:keepLines/>
              <w:spacing w:after="240"/>
              <w:rPr>
                <w:b/>
              </w:rPr>
            </w:pPr>
          </w:p>
        </w:tc>
        <w:tc>
          <w:tcPr>
            <w:tcW w:w="4394" w:type="dxa"/>
            <w:tcBorders>
              <w:left w:val="nil"/>
              <w:bottom w:val="single" w:sz="4" w:space="0" w:color="auto"/>
              <w:right w:val="single" w:sz="4" w:space="0" w:color="auto"/>
            </w:tcBorders>
          </w:tcPr>
          <w:p w14:paraId="7F95EEC5" w14:textId="77777777" w:rsidR="005045EF" w:rsidRPr="00EB5DBA" w:rsidRDefault="005045EF" w:rsidP="0010652C">
            <w:pPr>
              <w:pStyle w:val="Odstavecseseznamem"/>
              <w:keepNext/>
              <w:keepLines/>
              <w:numPr>
                <w:ilvl w:val="0"/>
                <w:numId w:val="23"/>
              </w:numPr>
              <w:spacing w:line="240" w:lineRule="auto"/>
              <w:ind w:hanging="295"/>
            </w:pPr>
            <w:r w:rsidRPr="00EB5DBA">
              <w:t>Variation</w:t>
            </w:r>
          </w:p>
        </w:tc>
        <w:tc>
          <w:tcPr>
            <w:tcW w:w="3264" w:type="dxa"/>
            <w:tcBorders>
              <w:left w:val="single" w:sz="4" w:space="0" w:color="auto"/>
              <w:bottom w:val="single" w:sz="4" w:space="0" w:color="auto"/>
              <w:right w:val="single" w:sz="4" w:space="0" w:color="auto"/>
            </w:tcBorders>
          </w:tcPr>
          <w:p w14:paraId="35F608CF" w14:textId="77777777" w:rsidR="005045EF" w:rsidRPr="00EB5DBA" w:rsidRDefault="005045EF" w:rsidP="0010652C">
            <w:pPr>
              <w:keepNext/>
              <w:keepLines/>
              <w:spacing w:line="240" w:lineRule="auto"/>
              <w:jc w:val="center"/>
            </w:pPr>
            <w:r w:rsidRPr="00EB5DBA">
              <w:t>Acc. to IEC 60045-1</w:t>
            </w:r>
          </w:p>
        </w:tc>
      </w:tr>
      <w:tr w:rsidR="005045EF" w:rsidRPr="00EB5DBA" w14:paraId="6A42138D" w14:textId="77777777" w:rsidTr="00B34834">
        <w:trPr>
          <w:trHeight w:hRule="exact" w:val="255"/>
        </w:trPr>
        <w:tc>
          <w:tcPr>
            <w:tcW w:w="1907" w:type="dxa"/>
            <w:tcBorders>
              <w:left w:val="single" w:sz="4" w:space="0" w:color="auto"/>
              <w:right w:val="single" w:sz="4" w:space="0" w:color="auto"/>
            </w:tcBorders>
            <w:shd w:val="clear" w:color="auto" w:fill="DEE8F0"/>
            <w:vAlign w:val="center"/>
          </w:tcPr>
          <w:p w14:paraId="17974406" w14:textId="77777777" w:rsidR="005045EF" w:rsidRPr="00D651AF" w:rsidRDefault="005045EF" w:rsidP="005045EF">
            <w:pPr>
              <w:pStyle w:val="Zkladntext"/>
              <w:spacing w:after="240"/>
              <w:rPr>
                <w:b/>
              </w:rPr>
            </w:pPr>
          </w:p>
        </w:tc>
        <w:tc>
          <w:tcPr>
            <w:tcW w:w="4394" w:type="dxa"/>
            <w:tcBorders>
              <w:top w:val="single" w:sz="4" w:space="0" w:color="auto"/>
              <w:left w:val="nil"/>
              <w:right w:val="single" w:sz="4" w:space="0" w:color="auto"/>
            </w:tcBorders>
          </w:tcPr>
          <w:p w14:paraId="21195B85" w14:textId="6590AEB1" w:rsidR="005045EF" w:rsidRPr="00EB5DBA" w:rsidRDefault="005045EF" w:rsidP="005045EF">
            <w:pPr>
              <w:spacing w:line="240" w:lineRule="auto"/>
              <w:ind w:firstLineChars="117" w:firstLine="211"/>
            </w:pPr>
            <w:r w:rsidRPr="00EB5DBA">
              <w:t>Steam flow</w:t>
            </w:r>
          </w:p>
        </w:tc>
        <w:tc>
          <w:tcPr>
            <w:tcW w:w="3264" w:type="dxa"/>
            <w:tcBorders>
              <w:top w:val="single" w:sz="4" w:space="0" w:color="auto"/>
              <w:left w:val="single" w:sz="4" w:space="0" w:color="auto"/>
              <w:right w:val="single" w:sz="4" w:space="0" w:color="auto"/>
            </w:tcBorders>
          </w:tcPr>
          <w:p w14:paraId="64D8BFC7" w14:textId="77777777" w:rsidR="005045EF" w:rsidRPr="00EB5DBA" w:rsidRDefault="005045EF" w:rsidP="005045EF">
            <w:pPr>
              <w:spacing w:line="240" w:lineRule="auto"/>
            </w:pPr>
          </w:p>
        </w:tc>
      </w:tr>
      <w:tr w:rsidR="005045EF" w:rsidRPr="00EB5DBA" w14:paraId="154BDD25" w14:textId="77777777" w:rsidTr="00B34834">
        <w:trPr>
          <w:trHeight w:val="225"/>
        </w:trPr>
        <w:tc>
          <w:tcPr>
            <w:tcW w:w="1907" w:type="dxa"/>
            <w:tcBorders>
              <w:left w:val="single" w:sz="4" w:space="0" w:color="auto"/>
              <w:bottom w:val="single" w:sz="4" w:space="0" w:color="auto"/>
              <w:right w:val="single" w:sz="4" w:space="0" w:color="auto"/>
            </w:tcBorders>
            <w:shd w:val="clear" w:color="auto" w:fill="DEE8F0"/>
            <w:vAlign w:val="center"/>
          </w:tcPr>
          <w:p w14:paraId="7D9CBD8C" w14:textId="77777777" w:rsidR="005045EF" w:rsidRPr="00D651AF" w:rsidRDefault="005045EF" w:rsidP="005045EF">
            <w:pPr>
              <w:pStyle w:val="Zkladntext"/>
              <w:spacing w:after="240"/>
              <w:rPr>
                <w:b/>
              </w:rPr>
            </w:pPr>
          </w:p>
        </w:tc>
        <w:tc>
          <w:tcPr>
            <w:tcW w:w="4394" w:type="dxa"/>
            <w:tcBorders>
              <w:left w:val="nil"/>
              <w:bottom w:val="single" w:sz="4" w:space="0" w:color="auto"/>
              <w:right w:val="single" w:sz="4" w:space="0" w:color="auto"/>
            </w:tcBorders>
          </w:tcPr>
          <w:p w14:paraId="0120A5A4" w14:textId="77777777" w:rsidR="005045EF" w:rsidRPr="00EB5DBA" w:rsidRDefault="005045EF" w:rsidP="005045EF">
            <w:pPr>
              <w:spacing w:line="240" w:lineRule="auto"/>
              <w:ind w:firstLineChars="195" w:firstLine="351"/>
            </w:pPr>
            <w:r w:rsidRPr="00EB5DBA">
              <w:t xml:space="preserve">Max. steam flow variation </w:t>
            </w:r>
          </w:p>
        </w:tc>
        <w:tc>
          <w:tcPr>
            <w:tcW w:w="3264" w:type="dxa"/>
            <w:tcBorders>
              <w:left w:val="single" w:sz="4" w:space="0" w:color="auto"/>
              <w:bottom w:val="single" w:sz="4" w:space="0" w:color="auto"/>
              <w:right w:val="single" w:sz="4" w:space="0" w:color="auto"/>
            </w:tcBorders>
          </w:tcPr>
          <w:p w14:paraId="789AEC26" w14:textId="77777777" w:rsidR="006A0226" w:rsidRDefault="006A0226" w:rsidP="006A0226">
            <w:pPr>
              <w:spacing w:line="240" w:lineRule="auto"/>
            </w:pPr>
            <w:r>
              <w:t>Max. steam flow variation:</w:t>
            </w:r>
          </w:p>
          <w:p w14:paraId="6A6271C0" w14:textId="310DD83E" w:rsidR="006A0226" w:rsidRDefault="006A0226" w:rsidP="006A0226">
            <w:pPr>
              <w:pStyle w:val="Odstavecseseznamem"/>
              <w:numPr>
                <w:ilvl w:val="0"/>
                <w:numId w:val="23"/>
              </w:numPr>
              <w:spacing w:line="240" w:lineRule="auto"/>
            </w:pPr>
            <w:r>
              <w:t xml:space="preserve">92% of all </w:t>
            </w:r>
            <w:proofErr w:type="gramStart"/>
            <w:r>
              <w:t>1 minute</w:t>
            </w:r>
            <w:proofErr w:type="gramEnd"/>
            <w:r>
              <w:t xml:space="preserve"> values within a 14 days period are within 5% of the relative setpoint.</w:t>
            </w:r>
          </w:p>
          <w:p w14:paraId="5DB2CE01" w14:textId="541C74C4" w:rsidR="006A0226" w:rsidRDefault="006A0226" w:rsidP="006A0226">
            <w:pPr>
              <w:pStyle w:val="Odstavecseseznamem"/>
              <w:numPr>
                <w:ilvl w:val="0"/>
                <w:numId w:val="23"/>
              </w:numPr>
              <w:spacing w:line="240" w:lineRule="auto"/>
            </w:pPr>
            <w:r>
              <w:t xml:space="preserve">3% of all </w:t>
            </w:r>
            <w:proofErr w:type="gramStart"/>
            <w:r>
              <w:t>1 minute</w:t>
            </w:r>
            <w:proofErr w:type="gramEnd"/>
            <w:r>
              <w:t xml:space="preserve"> values within a 14 days period are within 5-8% of the relative setpoint.</w:t>
            </w:r>
          </w:p>
          <w:p w14:paraId="2F95F4D9" w14:textId="1D257BD7" w:rsidR="006A0226" w:rsidRDefault="006A0226" w:rsidP="006A0226">
            <w:pPr>
              <w:pStyle w:val="Odstavecseseznamem"/>
              <w:numPr>
                <w:ilvl w:val="0"/>
                <w:numId w:val="23"/>
              </w:numPr>
              <w:spacing w:line="240" w:lineRule="auto"/>
            </w:pPr>
            <w:r>
              <w:t xml:space="preserve">3% of all </w:t>
            </w:r>
            <w:proofErr w:type="gramStart"/>
            <w:r>
              <w:t>1 minute</w:t>
            </w:r>
            <w:proofErr w:type="gramEnd"/>
            <w:r>
              <w:t xml:space="preserve"> values within a 14 days period are within 8-10% of the relative setpoint.</w:t>
            </w:r>
          </w:p>
          <w:p w14:paraId="5C7F28C4" w14:textId="151D7249" w:rsidR="005045EF" w:rsidRPr="00EB5DBA" w:rsidRDefault="006A0226" w:rsidP="006A0226">
            <w:pPr>
              <w:pStyle w:val="Odstavecseseznamem"/>
              <w:numPr>
                <w:ilvl w:val="0"/>
                <w:numId w:val="23"/>
              </w:numPr>
              <w:spacing w:line="240" w:lineRule="auto"/>
            </w:pPr>
            <w:r>
              <w:t xml:space="preserve">2% of all </w:t>
            </w:r>
            <w:proofErr w:type="gramStart"/>
            <w:r>
              <w:t>1 minute</w:t>
            </w:r>
            <w:proofErr w:type="gramEnd"/>
            <w:r>
              <w:t xml:space="preserve"> values within a 14 days period are +10% of the relative setpoint.</w:t>
            </w:r>
          </w:p>
        </w:tc>
      </w:tr>
      <w:tr w:rsidR="005045EF" w:rsidRPr="00EB5DBA" w14:paraId="5AEFC013" w14:textId="77777777" w:rsidTr="00363676">
        <w:trPr>
          <w:trHeight w:hRule="exact" w:val="425"/>
        </w:trPr>
        <w:tc>
          <w:tcPr>
            <w:tcW w:w="1907" w:type="dxa"/>
            <w:tcBorders>
              <w:top w:val="single" w:sz="4" w:space="0" w:color="auto"/>
              <w:left w:val="single" w:sz="4" w:space="0" w:color="auto"/>
              <w:right w:val="single" w:sz="4" w:space="0" w:color="auto"/>
            </w:tcBorders>
            <w:shd w:val="clear" w:color="auto" w:fill="DEE8F0"/>
            <w:vAlign w:val="center"/>
          </w:tcPr>
          <w:p w14:paraId="1A6F8FA3" w14:textId="22175E68" w:rsidR="005045EF" w:rsidRPr="00D651AF" w:rsidRDefault="005045EF" w:rsidP="005045EF">
            <w:pPr>
              <w:pStyle w:val="Zkladntext"/>
              <w:spacing w:after="240"/>
              <w:rPr>
                <w:b/>
              </w:rPr>
            </w:pPr>
            <w:bookmarkStart w:id="75" w:name="_Hlk34291769"/>
            <w:r w:rsidRPr="00D651AF">
              <w:rPr>
                <w:b/>
              </w:rPr>
              <w:t xml:space="preserve">A2: sec. </w:t>
            </w:r>
            <w:r w:rsidR="007E14E3" w:rsidRPr="00D651AF">
              <w:rPr>
                <w:b/>
              </w:rPr>
              <w:t>10</w:t>
            </w:r>
            <w:r w:rsidRPr="00D651AF">
              <w:rPr>
                <w:b/>
              </w:rPr>
              <w:t>.6</w:t>
            </w:r>
          </w:p>
        </w:tc>
        <w:tc>
          <w:tcPr>
            <w:tcW w:w="7658" w:type="dxa"/>
            <w:gridSpan w:val="2"/>
            <w:tcBorders>
              <w:top w:val="single" w:sz="4" w:space="0" w:color="auto"/>
              <w:left w:val="nil"/>
              <w:bottom w:val="single" w:sz="4" w:space="0" w:color="auto"/>
              <w:right w:val="single" w:sz="4" w:space="0" w:color="auto"/>
            </w:tcBorders>
            <w:shd w:val="clear" w:color="auto" w:fill="DEE8F0"/>
            <w:vAlign w:val="center"/>
          </w:tcPr>
          <w:p w14:paraId="4C685E20" w14:textId="4EB95326" w:rsidR="005045EF" w:rsidRPr="00EB5DBA" w:rsidRDefault="005045EF" w:rsidP="005045EF">
            <w:pPr>
              <w:spacing w:line="240" w:lineRule="auto"/>
              <w:rPr>
                <w:b/>
                <w:bCs/>
              </w:rPr>
            </w:pPr>
            <w:r w:rsidRPr="00EB5DBA">
              <w:rPr>
                <w:b/>
                <w:bCs/>
              </w:rPr>
              <w:t>Flue gas Temperature Conditions*</w:t>
            </w:r>
          </w:p>
        </w:tc>
      </w:tr>
      <w:tr w:rsidR="005045EF" w:rsidRPr="00EB5DBA" w14:paraId="3BD66BC3" w14:textId="77777777" w:rsidTr="00B34834">
        <w:trPr>
          <w:trHeight w:val="501"/>
        </w:trPr>
        <w:tc>
          <w:tcPr>
            <w:tcW w:w="1907" w:type="dxa"/>
            <w:tcBorders>
              <w:left w:val="single" w:sz="4" w:space="0" w:color="auto"/>
              <w:right w:val="single" w:sz="4" w:space="0" w:color="auto"/>
            </w:tcBorders>
            <w:shd w:val="clear" w:color="auto" w:fill="DEE8F0"/>
            <w:vAlign w:val="center"/>
          </w:tcPr>
          <w:p w14:paraId="3AA8798F" w14:textId="77777777" w:rsidR="005045EF" w:rsidRPr="00D651AF" w:rsidRDefault="005045EF" w:rsidP="005045EF">
            <w:pPr>
              <w:pStyle w:val="Zkladntext"/>
              <w:spacing w:after="240"/>
              <w:rPr>
                <w:b/>
              </w:rPr>
            </w:pPr>
          </w:p>
        </w:tc>
        <w:tc>
          <w:tcPr>
            <w:tcW w:w="4394" w:type="dxa"/>
            <w:tcBorders>
              <w:top w:val="single" w:sz="4" w:space="0" w:color="auto"/>
              <w:left w:val="nil"/>
              <w:bottom w:val="single" w:sz="4" w:space="0" w:color="auto"/>
              <w:right w:val="single" w:sz="4" w:space="0" w:color="auto"/>
            </w:tcBorders>
          </w:tcPr>
          <w:p w14:paraId="6C4C48ED" w14:textId="1C2F258E" w:rsidR="005045EF" w:rsidRPr="00EB5DBA" w:rsidRDefault="005045EF" w:rsidP="005045EF">
            <w:pPr>
              <w:spacing w:line="240" w:lineRule="auto"/>
              <w:ind w:left="141" w:firstLineChars="4" w:firstLine="7"/>
            </w:pPr>
            <w:r w:rsidRPr="00EB5DBA">
              <w:t>Flue gas temperature downstream first pass at the end of the guaranteed minimum continuous operation period</w:t>
            </w:r>
          </w:p>
        </w:tc>
        <w:tc>
          <w:tcPr>
            <w:tcW w:w="3264" w:type="dxa"/>
            <w:tcBorders>
              <w:top w:val="single" w:sz="4" w:space="0" w:color="auto"/>
              <w:left w:val="nil"/>
              <w:bottom w:val="single" w:sz="4" w:space="0" w:color="auto"/>
              <w:right w:val="single" w:sz="4" w:space="0" w:color="auto"/>
            </w:tcBorders>
          </w:tcPr>
          <w:p w14:paraId="45968E1B" w14:textId="77777777" w:rsidR="005045EF" w:rsidRPr="00EB5DBA" w:rsidRDefault="005045EF" w:rsidP="005045EF">
            <w:pPr>
              <w:spacing w:line="240" w:lineRule="auto"/>
              <w:jc w:val="center"/>
            </w:pPr>
            <w:r w:rsidRPr="00EB5DBA">
              <w:t xml:space="preserve">Max. </w:t>
            </w:r>
            <w:proofErr w:type="spellStart"/>
            <w:r w:rsidRPr="00EB5DBA">
              <w:t>900°C</w:t>
            </w:r>
            <w:proofErr w:type="spellEnd"/>
          </w:p>
        </w:tc>
      </w:tr>
      <w:tr w:rsidR="005045EF" w:rsidRPr="00EB5DBA" w14:paraId="20BCB0FF" w14:textId="77777777" w:rsidTr="00B34834">
        <w:trPr>
          <w:trHeight w:val="225"/>
        </w:trPr>
        <w:tc>
          <w:tcPr>
            <w:tcW w:w="1907" w:type="dxa"/>
            <w:tcBorders>
              <w:left w:val="single" w:sz="4" w:space="0" w:color="auto"/>
              <w:right w:val="single" w:sz="4" w:space="0" w:color="auto"/>
            </w:tcBorders>
            <w:shd w:val="clear" w:color="auto" w:fill="DEE8F0"/>
          </w:tcPr>
          <w:p w14:paraId="2BF0FC65" w14:textId="77777777" w:rsidR="005045EF" w:rsidRPr="00D651AF" w:rsidRDefault="005045EF" w:rsidP="005045EF">
            <w:pPr>
              <w:pStyle w:val="Zkladntext"/>
              <w:spacing w:after="240"/>
              <w:rPr>
                <w:b/>
              </w:rPr>
            </w:pPr>
          </w:p>
        </w:tc>
        <w:tc>
          <w:tcPr>
            <w:tcW w:w="4394" w:type="dxa"/>
            <w:tcBorders>
              <w:top w:val="single" w:sz="4" w:space="0" w:color="auto"/>
              <w:left w:val="nil"/>
              <w:bottom w:val="single" w:sz="4" w:space="0" w:color="auto"/>
              <w:right w:val="single" w:sz="4" w:space="0" w:color="auto"/>
            </w:tcBorders>
          </w:tcPr>
          <w:p w14:paraId="570F7F63" w14:textId="57C07CC5" w:rsidR="005045EF" w:rsidRPr="00EB5DBA" w:rsidRDefault="005045EF" w:rsidP="005045EF">
            <w:pPr>
              <w:spacing w:line="240" w:lineRule="auto"/>
              <w:ind w:left="141" w:firstLineChars="12" w:firstLine="22"/>
            </w:pPr>
            <w:r w:rsidRPr="00EB5DBA">
              <w:t>Flue gas temperature upstream the surface of a possible evaporator “cooling trap” at the end of the guaranteed minimum continuous operation period</w:t>
            </w:r>
          </w:p>
        </w:tc>
        <w:tc>
          <w:tcPr>
            <w:tcW w:w="3264" w:type="dxa"/>
            <w:tcBorders>
              <w:top w:val="single" w:sz="4" w:space="0" w:color="auto"/>
              <w:left w:val="nil"/>
              <w:bottom w:val="single" w:sz="4" w:space="0" w:color="auto"/>
              <w:right w:val="single" w:sz="4" w:space="0" w:color="auto"/>
            </w:tcBorders>
          </w:tcPr>
          <w:p w14:paraId="0896EADC" w14:textId="77777777" w:rsidR="005045EF" w:rsidRPr="00EB5DBA" w:rsidRDefault="005045EF" w:rsidP="005045EF">
            <w:pPr>
              <w:spacing w:line="240" w:lineRule="auto"/>
              <w:jc w:val="center"/>
            </w:pPr>
            <w:r w:rsidRPr="00EB5DBA">
              <w:t xml:space="preserve">Max. </w:t>
            </w:r>
            <w:proofErr w:type="spellStart"/>
            <w:r w:rsidRPr="00EB5DBA">
              <w:t>650°C</w:t>
            </w:r>
            <w:proofErr w:type="spellEnd"/>
          </w:p>
        </w:tc>
      </w:tr>
      <w:tr w:rsidR="005045EF" w:rsidRPr="00EB5DBA" w14:paraId="720A61AF" w14:textId="77777777" w:rsidTr="00B34834">
        <w:trPr>
          <w:trHeight w:val="450"/>
        </w:trPr>
        <w:tc>
          <w:tcPr>
            <w:tcW w:w="1907" w:type="dxa"/>
            <w:tcBorders>
              <w:left w:val="single" w:sz="4" w:space="0" w:color="auto"/>
              <w:right w:val="single" w:sz="4" w:space="0" w:color="auto"/>
            </w:tcBorders>
            <w:shd w:val="clear" w:color="auto" w:fill="DEE8F0"/>
            <w:vAlign w:val="center"/>
          </w:tcPr>
          <w:p w14:paraId="01DEED86" w14:textId="77777777" w:rsidR="005045EF" w:rsidRPr="00D651AF" w:rsidRDefault="005045EF" w:rsidP="005045EF">
            <w:pPr>
              <w:pStyle w:val="Zkladntext"/>
              <w:spacing w:after="240"/>
              <w:rPr>
                <w:b/>
              </w:rPr>
            </w:pPr>
          </w:p>
        </w:tc>
        <w:tc>
          <w:tcPr>
            <w:tcW w:w="4394" w:type="dxa"/>
            <w:tcBorders>
              <w:top w:val="single" w:sz="4" w:space="0" w:color="auto"/>
              <w:left w:val="nil"/>
              <w:bottom w:val="single" w:sz="4" w:space="0" w:color="auto"/>
              <w:right w:val="single" w:sz="4" w:space="0" w:color="auto"/>
            </w:tcBorders>
          </w:tcPr>
          <w:p w14:paraId="604ADAB6" w14:textId="0E7F76A6" w:rsidR="005045EF" w:rsidRPr="00EB5DBA" w:rsidRDefault="005045EF" w:rsidP="005045EF">
            <w:pPr>
              <w:spacing w:line="240" w:lineRule="auto"/>
              <w:ind w:left="141" w:firstLineChars="12" w:firstLine="22"/>
            </w:pPr>
            <w:r w:rsidRPr="00EB5DBA">
              <w:t>Flue gas temperature upstream the first superheater surface at the end of the guaranteed minimum continuous operation period</w:t>
            </w:r>
          </w:p>
        </w:tc>
        <w:tc>
          <w:tcPr>
            <w:tcW w:w="3264" w:type="dxa"/>
            <w:tcBorders>
              <w:top w:val="single" w:sz="4" w:space="0" w:color="auto"/>
              <w:left w:val="nil"/>
              <w:bottom w:val="single" w:sz="4" w:space="0" w:color="auto"/>
              <w:right w:val="single" w:sz="4" w:space="0" w:color="auto"/>
            </w:tcBorders>
          </w:tcPr>
          <w:p w14:paraId="32B55854" w14:textId="77777777" w:rsidR="005045EF" w:rsidRPr="00EB5DBA" w:rsidRDefault="005045EF" w:rsidP="005045EF">
            <w:pPr>
              <w:spacing w:line="240" w:lineRule="auto"/>
              <w:jc w:val="center"/>
            </w:pPr>
            <w:r w:rsidRPr="00EB5DBA">
              <w:t xml:space="preserve">Max. </w:t>
            </w:r>
            <w:proofErr w:type="spellStart"/>
            <w:r w:rsidRPr="00EB5DBA">
              <w:t>625°C</w:t>
            </w:r>
            <w:proofErr w:type="spellEnd"/>
            <w:r w:rsidRPr="00EB5DBA">
              <w:t xml:space="preserve"> </w:t>
            </w:r>
          </w:p>
        </w:tc>
      </w:tr>
      <w:tr w:rsidR="005045EF" w:rsidRPr="00EB5DBA" w14:paraId="763A72C7" w14:textId="77777777" w:rsidTr="00B34834">
        <w:trPr>
          <w:trHeight w:val="225"/>
        </w:trPr>
        <w:tc>
          <w:tcPr>
            <w:tcW w:w="1907" w:type="dxa"/>
            <w:tcBorders>
              <w:left w:val="single" w:sz="4" w:space="0" w:color="auto"/>
              <w:right w:val="single" w:sz="4" w:space="0" w:color="auto"/>
            </w:tcBorders>
            <w:shd w:val="clear" w:color="auto" w:fill="DEE8F0"/>
            <w:vAlign w:val="center"/>
          </w:tcPr>
          <w:p w14:paraId="1352683E" w14:textId="77777777" w:rsidR="005045EF" w:rsidRPr="00D651AF" w:rsidRDefault="005045EF" w:rsidP="005045EF">
            <w:pPr>
              <w:pStyle w:val="Zkladntext"/>
              <w:spacing w:after="240"/>
              <w:rPr>
                <w:b/>
              </w:rPr>
            </w:pPr>
          </w:p>
        </w:tc>
        <w:tc>
          <w:tcPr>
            <w:tcW w:w="4394" w:type="dxa"/>
            <w:tcBorders>
              <w:top w:val="single" w:sz="4" w:space="0" w:color="auto"/>
              <w:left w:val="nil"/>
              <w:bottom w:val="single" w:sz="4" w:space="0" w:color="auto"/>
              <w:right w:val="single" w:sz="4" w:space="0" w:color="auto"/>
            </w:tcBorders>
          </w:tcPr>
          <w:p w14:paraId="5B75DB21" w14:textId="4AF7730E" w:rsidR="005045EF" w:rsidRPr="00EB5DBA" w:rsidRDefault="005045EF" w:rsidP="005045EF">
            <w:pPr>
              <w:spacing w:line="240" w:lineRule="auto"/>
              <w:ind w:leftChars="78" w:left="140" w:firstLineChars="4" w:firstLine="7"/>
            </w:pPr>
            <w:r w:rsidRPr="00EB5DBA">
              <w:t>Flue gas temperature at boiler outlet</w:t>
            </w:r>
            <w:r w:rsidRPr="00EB5DBA" w:rsidDel="004F0C99">
              <w:t xml:space="preserve"> </w:t>
            </w:r>
          </w:p>
        </w:tc>
        <w:tc>
          <w:tcPr>
            <w:tcW w:w="3264" w:type="dxa"/>
            <w:tcBorders>
              <w:top w:val="single" w:sz="4" w:space="0" w:color="auto"/>
              <w:left w:val="nil"/>
              <w:bottom w:val="single" w:sz="4" w:space="0" w:color="auto"/>
              <w:right w:val="single" w:sz="4" w:space="0" w:color="auto"/>
            </w:tcBorders>
          </w:tcPr>
          <w:p w14:paraId="3112B647" w14:textId="2DF7564F" w:rsidR="005045EF" w:rsidRPr="00EB5DBA" w:rsidRDefault="005045EF" w:rsidP="005045EF">
            <w:pPr>
              <w:spacing w:line="240" w:lineRule="auto"/>
              <w:jc w:val="center"/>
              <w:rPr>
                <w:rFonts w:cs="Arial"/>
                <w:lang w:val="en-US"/>
              </w:rPr>
            </w:pPr>
            <w:r w:rsidRPr="00EB5DBA">
              <w:rPr>
                <w:rFonts w:cs="Arial"/>
                <w:lang w:val="en-US"/>
              </w:rPr>
              <w:t xml:space="preserve">Min. </w:t>
            </w:r>
            <w:proofErr w:type="spellStart"/>
            <w:r w:rsidRPr="00EB5DBA">
              <w:rPr>
                <w:rFonts w:cs="Arial"/>
                <w:lang w:val="en-US"/>
              </w:rPr>
              <w:t>170°C</w:t>
            </w:r>
            <w:proofErr w:type="spellEnd"/>
            <w:r w:rsidRPr="00EB5DBA">
              <w:rPr>
                <w:rFonts w:cs="Arial"/>
                <w:lang w:val="en-US"/>
              </w:rPr>
              <w:t xml:space="preserve"> </w:t>
            </w:r>
          </w:p>
          <w:p w14:paraId="53645B33" w14:textId="04B6D511" w:rsidR="005045EF" w:rsidRPr="00EB5DBA" w:rsidRDefault="005045EF" w:rsidP="005045EF">
            <w:pPr>
              <w:spacing w:line="240" w:lineRule="auto"/>
              <w:jc w:val="center"/>
              <w:rPr>
                <w:rFonts w:cs="Arial"/>
                <w:lang w:val="en-US"/>
              </w:rPr>
            </w:pPr>
            <w:r w:rsidRPr="00EB5DBA">
              <w:rPr>
                <w:rFonts w:cs="Arial"/>
                <w:lang w:val="en-US"/>
              </w:rPr>
              <w:t xml:space="preserve">Nominal </w:t>
            </w:r>
            <w:proofErr w:type="spellStart"/>
            <w:r w:rsidRPr="00EB5DBA">
              <w:rPr>
                <w:rFonts w:cs="Arial"/>
                <w:lang w:val="en-US"/>
              </w:rPr>
              <w:t>170°C</w:t>
            </w:r>
            <w:proofErr w:type="spellEnd"/>
          </w:p>
          <w:p w14:paraId="4C0BA80A" w14:textId="7518A1C6" w:rsidR="005045EF" w:rsidRPr="00EB5DBA" w:rsidRDefault="005045EF" w:rsidP="005045EF">
            <w:pPr>
              <w:spacing w:line="240" w:lineRule="auto"/>
              <w:jc w:val="center"/>
              <w:rPr>
                <w:lang w:val="en-US"/>
              </w:rPr>
            </w:pPr>
            <w:r w:rsidRPr="00EB5DBA">
              <w:rPr>
                <w:rFonts w:cs="Arial"/>
                <w:lang w:val="en-US"/>
              </w:rPr>
              <w:t xml:space="preserve">Maximum </w:t>
            </w:r>
            <w:proofErr w:type="spellStart"/>
            <w:r w:rsidRPr="00EB5DBA">
              <w:rPr>
                <w:rFonts w:cs="Arial"/>
                <w:lang w:val="en-US"/>
              </w:rPr>
              <w:t>190°C</w:t>
            </w:r>
            <w:proofErr w:type="spellEnd"/>
            <w:r w:rsidRPr="00EB5DBA">
              <w:rPr>
                <w:rFonts w:cs="Arial"/>
                <w:lang w:val="en-US"/>
              </w:rPr>
              <w:t xml:space="preserve"> </w:t>
            </w:r>
          </w:p>
        </w:tc>
      </w:tr>
      <w:tr w:rsidR="005045EF" w:rsidRPr="00EB5DBA" w14:paraId="3E11E9AC" w14:textId="77777777" w:rsidTr="00C004EF">
        <w:trPr>
          <w:trHeight w:val="1287"/>
        </w:trPr>
        <w:tc>
          <w:tcPr>
            <w:tcW w:w="1907" w:type="dxa"/>
            <w:tcBorders>
              <w:left w:val="single" w:sz="4" w:space="0" w:color="auto"/>
              <w:bottom w:val="single" w:sz="4" w:space="0" w:color="auto"/>
              <w:right w:val="single" w:sz="4" w:space="0" w:color="auto"/>
            </w:tcBorders>
            <w:shd w:val="clear" w:color="auto" w:fill="DEE8F0"/>
            <w:vAlign w:val="center"/>
          </w:tcPr>
          <w:p w14:paraId="3B5232C1" w14:textId="77777777" w:rsidR="005045EF" w:rsidRPr="00D651AF" w:rsidRDefault="005045EF" w:rsidP="005045EF">
            <w:pPr>
              <w:pStyle w:val="Zkladntext"/>
              <w:spacing w:after="240"/>
              <w:rPr>
                <w:b/>
              </w:rPr>
            </w:pPr>
          </w:p>
        </w:tc>
        <w:tc>
          <w:tcPr>
            <w:tcW w:w="7658" w:type="dxa"/>
            <w:gridSpan w:val="2"/>
            <w:tcBorders>
              <w:top w:val="single" w:sz="4" w:space="0" w:color="auto"/>
              <w:left w:val="nil"/>
              <w:bottom w:val="single" w:sz="4" w:space="0" w:color="auto"/>
              <w:right w:val="single" w:sz="4" w:space="0" w:color="auto"/>
            </w:tcBorders>
          </w:tcPr>
          <w:p w14:paraId="494ADF76" w14:textId="6F1D7347" w:rsidR="005045EF" w:rsidRPr="00EB5DBA" w:rsidRDefault="005045EF" w:rsidP="005045EF">
            <w:pPr>
              <w:spacing w:line="240" w:lineRule="auto"/>
              <w:ind w:left="-11" w:firstLineChars="12" w:firstLine="22"/>
            </w:pPr>
            <w:r w:rsidRPr="00EB5DBA">
              <w:t xml:space="preserve">*(Maximum temperature limits shall be valid also after 8,760 hours operation, without manual boiler cleaning. Online cleaning frequency during </w:t>
            </w:r>
            <w:r w:rsidR="00150D32">
              <w:t>G</w:t>
            </w:r>
            <w:r w:rsidRPr="00EB5DBA">
              <w:t>uarantee period:</w:t>
            </w:r>
          </w:p>
          <w:p w14:paraId="586B991E" w14:textId="77777777" w:rsidR="005045EF" w:rsidRPr="00EB5DBA" w:rsidRDefault="005045EF" w:rsidP="005045EF">
            <w:pPr>
              <w:spacing w:line="240" w:lineRule="auto"/>
              <w:ind w:left="-11" w:firstLineChars="12" w:firstLine="22"/>
            </w:pPr>
            <w:r w:rsidRPr="00EB5DBA">
              <w:t>a) Water spray cleaning max one cleaning sequence per 24 h</w:t>
            </w:r>
          </w:p>
          <w:p w14:paraId="5B71F6B2" w14:textId="32DDF947" w:rsidR="005045EF" w:rsidRPr="00EB5DBA" w:rsidRDefault="005045EF" w:rsidP="005045EF">
            <w:pPr>
              <w:keepNext/>
              <w:keepLines/>
              <w:spacing w:line="240" w:lineRule="auto"/>
              <w:rPr>
                <w:rFonts w:cs="Arial"/>
              </w:rPr>
            </w:pPr>
            <w:r w:rsidRPr="00EB5DBA">
              <w:t>b) Mechanical rapping max one cycle per shift (8 h)</w:t>
            </w:r>
          </w:p>
        </w:tc>
      </w:tr>
      <w:bookmarkEnd w:id="75"/>
      <w:tr w:rsidR="005045EF" w:rsidRPr="00EB5DBA" w14:paraId="31D9CF7A" w14:textId="77777777" w:rsidTr="00363676">
        <w:trPr>
          <w:trHeight w:hRule="exact" w:val="425"/>
        </w:trPr>
        <w:tc>
          <w:tcPr>
            <w:tcW w:w="1907" w:type="dxa"/>
            <w:tcBorders>
              <w:top w:val="single" w:sz="4" w:space="0" w:color="auto"/>
              <w:left w:val="single" w:sz="4" w:space="0" w:color="auto"/>
              <w:right w:val="single" w:sz="4" w:space="0" w:color="auto"/>
            </w:tcBorders>
            <w:shd w:val="clear" w:color="auto" w:fill="DEE8F0"/>
            <w:vAlign w:val="center"/>
          </w:tcPr>
          <w:p w14:paraId="503E519C" w14:textId="758D7A45" w:rsidR="005045EF" w:rsidRPr="00D651AF" w:rsidRDefault="005045EF" w:rsidP="005045EF">
            <w:pPr>
              <w:pStyle w:val="Zkladntext"/>
              <w:spacing w:after="240"/>
              <w:rPr>
                <w:b/>
              </w:rPr>
            </w:pPr>
            <w:r w:rsidRPr="00D651AF">
              <w:rPr>
                <w:b/>
              </w:rPr>
              <w:t xml:space="preserve">A2: sec. </w:t>
            </w:r>
            <w:r w:rsidR="007E14E3" w:rsidRPr="00D651AF">
              <w:rPr>
                <w:b/>
              </w:rPr>
              <w:t>10</w:t>
            </w:r>
            <w:r w:rsidRPr="00D651AF">
              <w:rPr>
                <w:b/>
              </w:rPr>
              <w:t>.7</w:t>
            </w:r>
          </w:p>
        </w:tc>
        <w:tc>
          <w:tcPr>
            <w:tcW w:w="7658" w:type="dxa"/>
            <w:gridSpan w:val="2"/>
            <w:tcBorders>
              <w:top w:val="single" w:sz="4" w:space="0" w:color="auto"/>
              <w:left w:val="nil"/>
              <w:bottom w:val="single" w:sz="4" w:space="0" w:color="auto"/>
              <w:right w:val="single" w:sz="4" w:space="0" w:color="auto"/>
            </w:tcBorders>
            <w:shd w:val="clear" w:color="auto" w:fill="DEE8F0"/>
            <w:vAlign w:val="center"/>
          </w:tcPr>
          <w:p w14:paraId="4CF0181C" w14:textId="666F444D" w:rsidR="005045EF" w:rsidRPr="00EB5DBA" w:rsidRDefault="005045EF" w:rsidP="005045EF">
            <w:pPr>
              <w:spacing w:line="240" w:lineRule="auto"/>
              <w:rPr>
                <w:bCs/>
              </w:rPr>
            </w:pPr>
            <w:r w:rsidRPr="00EB5DBA">
              <w:rPr>
                <w:b/>
                <w:bCs/>
              </w:rPr>
              <w:t>Flue Gas Velocity Conditions</w:t>
            </w:r>
          </w:p>
        </w:tc>
      </w:tr>
      <w:tr w:rsidR="005045EF" w:rsidRPr="00EB5DBA" w14:paraId="257F6FDB" w14:textId="77777777" w:rsidTr="00B34834">
        <w:trPr>
          <w:trHeight w:hRule="exact" w:val="283"/>
        </w:trPr>
        <w:tc>
          <w:tcPr>
            <w:tcW w:w="1907" w:type="dxa"/>
            <w:tcBorders>
              <w:left w:val="single" w:sz="4" w:space="0" w:color="auto"/>
              <w:right w:val="single" w:sz="4" w:space="0" w:color="auto"/>
            </w:tcBorders>
            <w:shd w:val="clear" w:color="auto" w:fill="DEE8F0"/>
            <w:vAlign w:val="center"/>
          </w:tcPr>
          <w:p w14:paraId="0BF95BFB" w14:textId="77777777" w:rsidR="005045EF" w:rsidRPr="00D651AF" w:rsidRDefault="005045EF" w:rsidP="005045EF">
            <w:pPr>
              <w:pStyle w:val="Zkladntext"/>
              <w:spacing w:after="240"/>
              <w:rPr>
                <w:b/>
              </w:rPr>
            </w:pPr>
          </w:p>
        </w:tc>
        <w:tc>
          <w:tcPr>
            <w:tcW w:w="4394" w:type="dxa"/>
            <w:tcBorders>
              <w:top w:val="single" w:sz="4" w:space="0" w:color="auto"/>
              <w:left w:val="nil"/>
              <w:bottom w:val="single" w:sz="4" w:space="0" w:color="auto"/>
              <w:right w:val="single" w:sz="4" w:space="0" w:color="auto"/>
            </w:tcBorders>
          </w:tcPr>
          <w:p w14:paraId="784A6BCB" w14:textId="77777777" w:rsidR="005045EF" w:rsidRPr="00EB5DBA" w:rsidRDefault="005045EF" w:rsidP="005045EF">
            <w:pPr>
              <w:spacing w:line="240" w:lineRule="auto"/>
              <w:ind w:left="141"/>
            </w:pPr>
            <w:r w:rsidRPr="00EB5DBA">
              <w:t>First pass, secondary combustion chamber</w:t>
            </w:r>
          </w:p>
        </w:tc>
        <w:tc>
          <w:tcPr>
            <w:tcW w:w="3264" w:type="dxa"/>
            <w:tcBorders>
              <w:top w:val="single" w:sz="4" w:space="0" w:color="auto"/>
              <w:left w:val="nil"/>
              <w:bottom w:val="single" w:sz="4" w:space="0" w:color="auto"/>
              <w:right w:val="single" w:sz="4" w:space="0" w:color="auto"/>
            </w:tcBorders>
          </w:tcPr>
          <w:p w14:paraId="5A16531D" w14:textId="77777777" w:rsidR="005045EF" w:rsidRPr="00EB5DBA" w:rsidRDefault="005045EF" w:rsidP="005045EF">
            <w:pPr>
              <w:spacing w:line="240" w:lineRule="auto"/>
              <w:jc w:val="center"/>
            </w:pPr>
            <w:r w:rsidRPr="00EB5DBA">
              <w:t>Max. 3.5 m/s</w:t>
            </w:r>
          </w:p>
        </w:tc>
      </w:tr>
      <w:tr w:rsidR="005045EF" w:rsidRPr="00EB5DBA" w14:paraId="1ABE48C6" w14:textId="77777777" w:rsidTr="00B34834">
        <w:trPr>
          <w:trHeight w:val="283"/>
        </w:trPr>
        <w:tc>
          <w:tcPr>
            <w:tcW w:w="1907" w:type="dxa"/>
            <w:vMerge w:val="restart"/>
            <w:tcBorders>
              <w:left w:val="single" w:sz="4" w:space="0" w:color="auto"/>
              <w:right w:val="single" w:sz="4" w:space="0" w:color="auto"/>
            </w:tcBorders>
            <w:shd w:val="clear" w:color="auto" w:fill="DEE8F0"/>
          </w:tcPr>
          <w:p w14:paraId="24F2E2C0" w14:textId="77777777" w:rsidR="005045EF" w:rsidRPr="00D651AF" w:rsidRDefault="005045EF" w:rsidP="005045EF">
            <w:pPr>
              <w:pStyle w:val="Zkladntext"/>
              <w:spacing w:after="240"/>
            </w:pPr>
          </w:p>
        </w:tc>
        <w:tc>
          <w:tcPr>
            <w:tcW w:w="4394" w:type="dxa"/>
            <w:tcBorders>
              <w:top w:val="single" w:sz="4" w:space="0" w:color="auto"/>
              <w:left w:val="nil"/>
              <w:bottom w:val="single" w:sz="4" w:space="0" w:color="auto"/>
              <w:right w:val="single" w:sz="4" w:space="0" w:color="auto"/>
            </w:tcBorders>
          </w:tcPr>
          <w:p w14:paraId="14F1B073" w14:textId="77777777" w:rsidR="005045EF" w:rsidRPr="00EB5DBA" w:rsidRDefault="005045EF" w:rsidP="005045EF">
            <w:pPr>
              <w:spacing w:line="240" w:lineRule="auto"/>
              <w:ind w:left="141"/>
            </w:pPr>
            <w:r w:rsidRPr="00EB5DBA">
              <w:t>Second pass</w:t>
            </w:r>
          </w:p>
        </w:tc>
        <w:tc>
          <w:tcPr>
            <w:tcW w:w="3264" w:type="dxa"/>
            <w:tcBorders>
              <w:top w:val="single" w:sz="4" w:space="0" w:color="auto"/>
              <w:left w:val="nil"/>
              <w:bottom w:val="single" w:sz="4" w:space="0" w:color="auto"/>
              <w:right w:val="single" w:sz="4" w:space="0" w:color="auto"/>
            </w:tcBorders>
          </w:tcPr>
          <w:p w14:paraId="170AF74F" w14:textId="77777777" w:rsidR="005045EF" w:rsidRPr="00EB5DBA" w:rsidRDefault="005045EF" w:rsidP="005045EF">
            <w:pPr>
              <w:spacing w:line="240" w:lineRule="auto"/>
              <w:jc w:val="center"/>
            </w:pPr>
            <w:r w:rsidRPr="00EB5DBA">
              <w:t>Max. 6 m/s</w:t>
            </w:r>
          </w:p>
        </w:tc>
      </w:tr>
      <w:tr w:rsidR="005045EF" w:rsidRPr="00EB5DBA" w14:paraId="35C84526" w14:textId="77777777" w:rsidTr="0010652C">
        <w:trPr>
          <w:trHeight w:val="283"/>
        </w:trPr>
        <w:tc>
          <w:tcPr>
            <w:tcW w:w="1907" w:type="dxa"/>
            <w:vMerge/>
            <w:tcBorders>
              <w:left w:val="single" w:sz="4" w:space="0" w:color="auto"/>
              <w:right w:val="single" w:sz="4" w:space="0" w:color="auto"/>
            </w:tcBorders>
            <w:shd w:val="clear" w:color="auto" w:fill="DEE8F0"/>
            <w:vAlign w:val="center"/>
          </w:tcPr>
          <w:p w14:paraId="10FA9AD1" w14:textId="77777777" w:rsidR="005045EF" w:rsidRPr="00D651AF" w:rsidRDefault="005045EF" w:rsidP="005045EF">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7911F0F4" w14:textId="77777777" w:rsidR="005045EF" w:rsidRPr="00EB5DBA" w:rsidRDefault="005045EF" w:rsidP="005045EF">
            <w:pPr>
              <w:spacing w:line="240" w:lineRule="auto"/>
              <w:ind w:left="141"/>
            </w:pPr>
            <w:r w:rsidRPr="00EB5DBA">
              <w:t>Third pass</w:t>
            </w:r>
          </w:p>
        </w:tc>
        <w:tc>
          <w:tcPr>
            <w:tcW w:w="3264" w:type="dxa"/>
            <w:tcBorders>
              <w:top w:val="single" w:sz="4" w:space="0" w:color="auto"/>
              <w:left w:val="nil"/>
              <w:bottom w:val="single" w:sz="4" w:space="0" w:color="auto"/>
              <w:right w:val="single" w:sz="4" w:space="0" w:color="auto"/>
            </w:tcBorders>
          </w:tcPr>
          <w:p w14:paraId="4055C736" w14:textId="77777777" w:rsidR="005045EF" w:rsidRPr="00EB5DBA" w:rsidRDefault="005045EF" w:rsidP="005045EF">
            <w:pPr>
              <w:spacing w:line="240" w:lineRule="auto"/>
              <w:jc w:val="center"/>
            </w:pPr>
            <w:r w:rsidRPr="00EB5DBA">
              <w:t>Max. 4 m/s</w:t>
            </w:r>
          </w:p>
        </w:tc>
      </w:tr>
      <w:tr w:rsidR="005045EF" w:rsidRPr="00EB5DBA" w14:paraId="5B225405" w14:textId="77777777" w:rsidTr="0010652C">
        <w:trPr>
          <w:trHeight w:val="283"/>
        </w:trPr>
        <w:tc>
          <w:tcPr>
            <w:tcW w:w="1907" w:type="dxa"/>
            <w:vMerge/>
            <w:tcBorders>
              <w:left w:val="single" w:sz="4" w:space="0" w:color="auto"/>
              <w:right w:val="single" w:sz="4" w:space="0" w:color="auto"/>
            </w:tcBorders>
            <w:shd w:val="clear" w:color="auto" w:fill="DEE8F0"/>
            <w:vAlign w:val="center"/>
          </w:tcPr>
          <w:p w14:paraId="5F11972C" w14:textId="77777777" w:rsidR="005045EF" w:rsidRPr="00D651AF" w:rsidRDefault="005045EF" w:rsidP="005045EF">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40E1610E" w14:textId="77777777" w:rsidR="005045EF" w:rsidRPr="00EB5DBA" w:rsidRDefault="005045EF" w:rsidP="005045EF">
            <w:pPr>
              <w:spacing w:line="240" w:lineRule="auto"/>
              <w:ind w:left="141"/>
            </w:pPr>
            <w:r w:rsidRPr="00EB5DBA">
              <w:t>Horizontal convection part</w:t>
            </w:r>
          </w:p>
        </w:tc>
        <w:tc>
          <w:tcPr>
            <w:tcW w:w="3264" w:type="dxa"/>
            <w:tcBorders>
              <w:top w:val="single" w:sz="4" w:space="0" w:color="auto"/>
              <w:left w:val="nil"/>
              <w:bottom w:val="single" w:sz="4" w:space="0" w:color="auto"/>
              <w:right w:val="single" w:sz="4" w:space="0" w:color="auto"/>
            </w:tcBorders>
          </w:tcPr>
          <w:p w14:paraId="21552969" w14:textId="77777777" w:rsidR="005045EF" w:rsidRPr="00EB5DBA" w:rsidRDefault="005045EF" w:rsidP="005045EF">
            <w:pPr>
              <w:spacing w:line="240" w:lineRule="auto"/>
              <w:jc w:val="center"/>
            </w:pPr>
            <w:r w:rsidRPr="00EB5DBA">
              <w:t>Max. 6 m/s</w:t>
            </w:r>
          </w:p>
        </w:tc>
      </w:tr>
      <w:tr w:rsidR="005045EF" w:rsidRPr="00EB5DBA" w14:paraId="6DC0A28D" w14:textId="77777777" w:rsidTr="00B34834">
        <w:trPr>
          <w:trHeight w:hRule="exact" w:val="284"/>
        </w:trPr>
        <w:tc>
          <w:tcPr>
            <w:tcW w:w="1907" w:type="dxa"/>
            <w:tcBorders>
              <w:left w:val="single" w:sz="4" w:space="0" w:color="auto"/>
              <w:bottom w:val="single" w:sz="4" w:space="0" w:color="auto"/>
              <w:right w:val="single" w:sz="4" w:space="0" w:color="auto"/>
            </w:tcBorders>
            <w:shd w:val="clear" w:color="auto" w:fill="DEE8F0"/>
            <w:vAlign w:val="center"/>
          </w:tcPr>
          <w:p w14:paraId="4EFE2A78" w14:textId="77777777" w:rsidR="005045EF" w:rsidRPr="00D651AF" w:rsidRDefault="005045EF" w:rsidP="005045EF">
            <w:pPr>
              <w:pStyle w:val="Zkladntext"/>
              <w:spacing w:after="240"/>
              <w:rPr>
                <w:b/>
              </w:rPr>
            </w:pPr>
          </w:p>
        </w:tc>
        <w:tc>
          <w:tcPr>
            <w:tcW w:w="4394" w:type="dxa"/>
            <w:tcBorders>
              <w:top w:val="single" w:sz="4" w:space="0" w:color="auto"/>
              <w:left w:val="nil"/>
              <w:bottom w:val="single" w:sz="4" w:space="0" w:color="auto"/>
              <w:right w:val="single" w:sz="4" w:space="0" w:color="auto"/>
            </w:tcBorders>
          </w:tcPr>
          <w:p w14:paraId="07B01198" w14:textId="77777777" w:rsidR="005045EF" w:rsidRPr="00EB5DBA" w:rsidRDefault="005045EF" w:rsidP="005045EF">
            <w:pPr>
              <w:spacing w:line="240" w:lineRule="auto"/>
              <w:ind w:left="141"/>
            </w:pPr>
            <w:r w:rsidRPr="00EB5DBA">
              <w:t>Velocity in the flue gas ducts</w:t>
            </w:r>
          </w:p>
        </w:tc>
        <w:tc>
          <w:tcPr>
            <w:tcW w:w="3264" w:type="dxa"/>
            <w:tcBorders>
              <w:top w:val="single" w:sz="4" w:space="0" w:color="auto"/>
              <w:left w:val="nil"/>
              <w:bottom w:val="single" w:sz="4" w:space="0" w:color="auto"/>
              <w:right w:val="single" w:sz="4" w:space="0" w:color="auto"/>
            </w:tcBorders>
          </w:tcPr>
          <w:p w14:paraId="089F9916" w14:textId="77777777" w:rsidR="005045EF" w:rsidRPr="00EB5DBA" w:rsidRDefault="005045EF" w:rsidP="005045EF">
            <w:pPr>
              <w:spacing w:line="240" w:lineRule="auto"/>
              <w:jc w:val="center"/>
            </w:pPr>
            <w:r w:rsidRPr="00EB5DBA">
              <w:t>Max. 15 m/s</w:t>
            </w:r>
          </w:p>
        </w:tc>
      </w:tr>
      <w:tr w:rsidR="005045EF" w:rsidRPr="00EB5DBA" w14:paraId="7BF4C9D1" w14:textId="77777777" w:rsidTr="00363676">
        <w:trPr>
          <w:trHeight w:hRule="exact" w:val="425"/>
        </w:trPr>
        <w:tc>
          <w:tcPr>
            <w:tcW w:w="1907" w:type="dxa"/>
            <w:vMerge w:val="restart"/>
            <w:tcBorders>
              <w:top w:val="single" w:sz="4" w:space="0" w:color="auto"/>
              <w:left w:val="single" w:sz="4" w:space="0" w:color="auto"/>
              <w:right w:val="single" w:sz="4" w:space="0" w:color="auto"/>
            </w:tcBorders>
            <w:shd w:val="clear" w:color="auto" w:fill="DEE8F0"/>
          </w:tcPr>
          <w:p w14:paraId="1228F8F5" w14:textId="4F9895A3" w:rsidR="005045EF" w:rsidRPr="00D651AF" w:rsidRDefault="005045EF" w:rsidP="005045EF">
            <w:pPr>
              <w:spacing w:line="240" w:lineRule="auto"/>
              <w:rPr>
                <w:b/>
                <w:bCs/>
              </w:rPr>
            </w:pPr>
            <w:r w:rsidRPr="00D651AF">
              <w:rPr>
                <w:b/>
                <w:bCs/>
              </w:rPr>
              <w:t xml:space="preserve">A2: sec. </w:t>
            </w:r>
            <w:r w:rsidR="007E14E3" w:rsidRPr="00D651AF">
              <w:rPr>
                <w:b/>
                <w:bCs/>
              </w:rPr>
              <w:t>10</w:t>
            </w:r>
            <w:r w:rsidRPr="00D651AF">
              <w:rPr>
                <w:b/>
                <w:bCs/>
              </w:rPr>
              <w:t>.8</w:t>
            </w:r>
          </w:p>
        </w:tc>
        <w:tc>
          <w:tcPr>
            <w:tcW w:w="7658" w:type="dxa"/>
            <w:gridSpan w:val="2"/>
            <w:tcBorders>
              <w:top w:val="single" w:sz="4" w:space="0" w:color="auto"/>
              <w:left w:val="single" w:sz="4" w:space="0" w:color="auto"/>
              <w:bottom w:val="single" w:sz="4" w:space="0" w:color="auto"/>
              <w:right w:val="single" w:sz="4" w:space="0" w:color="auto"/>
            </w:tcBorders>
            <w:shd w:val="clear" w:color="auto" w:fill="DEE8F0"/>
            <w:vAlign w:val="center"/>
          </w:tcPr>
          <w:p w14:paraId="59E687CE" w14:textId="26D9B264" w:rsidR="005045EF" w:rsidRPr="00EB5DBA" w:rsidRDefault="005045EF" w:rsidP="005045EF">
            <w:pPr>
              <w:spacing w:line="240" w:lineRule="auto"/>
            </w:pPr>
            <w:r w:rsidRPr="00EB5DBA">
              <w:rPr>
                <w:b/>
                <w:bCs/>
              </w:rPr>
              <w:t>Auxiliary and Start-up Burners</w:t>
            </w:r>
          </w:p>
        </w:tc>
      </w:tr>
      <w:tr w:rsidR="005045EF" w:rsidRPr="00EB5DBA" w14:paraId="668B3444" w14:textId="77777777" w:rsidTr="0010652C">
        <w:trPr>
          <w:trHeight w:val="261"/>
        </w:trPr>
        <w:tc>
          <w:tcPr>
            <w:tcW w:w="1907" w:type="dxa"/>
            <w:vMerge/>
            <w:tcBorders>
              <w:left w:val="single" w:sz="4" w:space="0" w:color="auto"/>
            </w:tcBorders>
            <w:shd w:val="clear" w:color="auto" w:fill="DEE8F0"/>
          </w:tcPr>
          <w:p w14:paraId="7D1D8215" w14:textId="77777777" w:rsidR="005045EF" w:rsidRPr="00D651AF" w:rsidRDefault="005045EF" w:rsidP="005045EF">
            <w:pPr>
              <w:spacing w:line="240" w:lineRule="auto"/>
              <w:rPr>
                <w:b/>
                <w:bCs/>
              </w:rPr>
            </w:pPr>
          </w:p>
        </w:tc>
        <w:tc>
          <w:tcPr>
            <w:tcW w:w="4394" w:type="dxa"/>
            <w:tcBorders>
              <w:top w:val="single" w:sz="4" w:space="0" w:color="auto"/>
              <w:left w:val="single" w:sz="4" w:space="0" w:color="auto"/>
              <w:bottom w:val="single" w:sz="4" w:space="0" w:color="auto"/>
              <w:right w:val="single" w:sz="4" w:space="0" w:color="auto"/>
            </w:tcBorders>
          </w:tcPr>
          <w:p w14:paraId="70144C7F" w14:textId="16999A63" w:rsidR="005045EF" w:rsidRPr="00EB5DBA" w:rsidRDefault="005045EF" w:rsidP="005045EF">
            <w:pPr>
              <w:spacing w:line="240" w:lineRule="auto"/>
              <w:ind w:left="141"/>
            </w:pPr>
            <w:r w:rsidRPr="00EB5DBA">
              <w:t>Fuel</w:t>
            </w:r>
          </w:p>
        </w:tc>
        <w:tc>
          <w:tcPr>
            <w:tcW w:w="3264" w:type="dxa"/>
            <w:tcBorders>
              <w:top w:val="single" w:sz="4" w:space="0" w:color="auto"/>
              <w:left w:val="single" w:sz="4" w:space="0" w:color="auto"/>
              <w:bottom w:val="single" w:sz="4" w:space="0" w:color="auto"/>
              <w:right w:val="single" w:sz="4" w:space="0" w:color="auto"/>
            </w:tcBorders>
          </w:tcPr>
          <w:p w14:paraId="55C7A17E" w14:textId="1DC4966B" w:rsidR="005045EF" w:rsidRPr="00EB5DBA" w:rsidRDefault="005045EF" w:rsidP="005045EF">
            <w:pPr>
              <w:spacing w:line="240" w:lineRule="auto"/>
              <w:jc w:val="center"/>
            </w:pPr>
            <w:r w:rsidRPr="00EB5DBA">
              <w:t>Natural gas</w:t>
            </w:r>
          </w:p>
        </w:tc>
      </w:tr>
      <w:tr w:rsidR="005045EF" w:rsidRPr="00EB5DBA" w14:paraId="556C9671" w14:textId="77777777" w:rsidTr="0010652C">
        <w:trPr>
          <w:trHeight w:val="261"/>
        </w:trPr>
        <w:tc>
          <w:tcPr>
            <w:tcW w:w="1907" w:type="dxa"/>
            <w:vMerge/>
            <w:tcBorders>
              <w:left w:val="single" w:sz="4" w:space="0" w:color="auto"/>
            </w:tcBorders>
            <w:shd w:val="clear" w:color="auto" w:fill="DEE8F0"/>
          </w:tcPr>
          <w:p w14:paraId="1F52D7D3" w14:textId="77777777" w:rsidR="005045EF" w:rsidRPr="00D651AF" w:rsidRDefault="005045EF" w:rsidP="005045EF">
            <w:pPr>
              <w:spacing w:line="240" w:lineRule="auto"/>
              <w:rPr>
                <w:b/>
                <w:bCs/>
              </w:rPr>
            </w:pPr>
          </w:p>
        </w:tc>
        <w:tc>
          <w:tcPr>
            <w:tcW w:w="4394" w:type="dxa"/>
            <w:tcBorders>
              <w:top w:val="single" w:sz="4" w:space="0" w:color="auto"/>
              <w:left w:val="single" w:sz="4" w:space="0" w:color="auto"/>
              <w:bottom w:val="single" w:sz="4" w:space="0" w:color="auto"/>
              <w:right w:val="single" w:sz="4" w:space="0" w:color="auto"/>
            </w:tcBorders>
          </w:tcPr>
          <w:p w14:paraId="482E7179" w14:textId="4197EB15" w:rsidR="005045EF" w:rsidRPr="00EB5DBA" w:rsidRDefault="005045EF" w:rsidP="005045EF">
            <w:pPr>
              <w:spacing w:line="240" w:lineRule="auto"/>
              <w:ind w:left="141"/>
            </w:pPr>
            <w:r w:rsidRPr="00EB5DBA">
              <w:t>Capacity, percentage of rated thermal boiler input</w:t>
            </w:r>
          </w:p>
        </w:tc>
        <w:tc>
          <w:tcPr>
            <w:tcW w:w="3264" w:type="dxa"/>
            <w:tcBorders>
              <w:top w:val="single" w:sz="4" w:space="0" w:color="auto"/>
              <w:left w:val="single" w:sz="4" w:space="0" w:color="auto"/>
              <w:bottom w:val="single" w:sz="4" w:space="0" w:color="auto"/>
              <w:right w:val="single" w:sz="4" w:space="0" w:color="auto"/>
            </w:tcBorders>
          </w:tcPr>
          <w:p w14:paraId="38C41529" w14:textId="4CCD965D" w:rsidR="005045EF" w:rsidRPr="00EB5DBA" w:rsidRDefault="005045EF" w:rsidP="005045EF">
            <w:pPr>
              <w:spacing w:line="240" w:lineRule="auto"/>
              <w:jc w:val="center"/>
            </w:pPr>
            <w:r w:rsidRPr="00EB5DBA">
              <w:t>60%</w:t>
            </w:r>
          </w:p>
        </w:tc>
      </w:tr>
      <w:tr w:rsidR="005045EF" w:rsidRPr="00EB5DBA" w14:paraId="2716EC6D" w14:textId="77777777" w:rsidTr="0010652C">
        <w:trPr>
          <w:trHeight w:val="261"/>
        </w:trPr>
        <w:tc>
          <w:tcPr>
            <w:tcW w:w="1907" w:type="dxa"/>
            <w:vMerge/>
            <w:tcBorders>
              <w:left w:val="single" w:sz="4" w:space="0" w:color="auto"/>
            </w:tcBorders>
            <w:shd w:val="clear" w:color="auto" w:fill="DEE8F0"/>
          </w:tcPr>
          <w:p w14:paraId="7D9E034C" w14:textId="77777777" w:rsidR="005045EF" w:rsidRPr="00D651AF" w:rsidRDefault="005045EF" w:rsidP="005045EF">
            <w:pPr>
              <w:spacing w:line="240" w:lineRule="auto"/>
              <w:rPr>
                <w:b/>
                <w:bCs/>
              </w:rPr>
            </w:pPr>
          </w:p>
        </w:tc>
        <w:tc>
          <w:tcPr>
            <w:tcW w:w="4394" w:type="dxa"/>
            <w:tcBorders>
              <w:top w:val="single" w:sz="4" w:space="0" w:color="auto"/>
              <w:left w:val="single" w:sz="4" w:space="0" w:color="auto"/>
              <w:bottom w:val="single" w:sz="4" w:space="0" w:color="auto"/>
              <w:right w:val="single" w:sz="4" w:space="0" w:color="auto"/>
            </w:tcBorders>
          </w:tcPr>
          <w:p w14:paraId="31F16E3A" w14:textId="0E0A4238" w:rsidR="005045EF" w:rsidRPr="00EB5DBA" w:rsidRDefault="005045EF" w:rsidP="005045EF">
            <w:pPr>
              <w:spacing w:line="240" w:lineRule="auto"/>
              <w:ind w:left="141"/>
            </w:pPr>
            <w:r>
              <w:t>Number of burners</w:t>
            </w:r>
          </w:p>
        </w:tc>
        <w:tc>
          <w:tcPr>
            <w:tcW w:w="3264" w:type="dxa"/>
            <w:tcBorders>
              <w:top w:val="single" w:sz="4" w:space="0" w:color="auto"/>
              <w:left w:val="single" w:sz="4" w:space="0" w:color="auto"/>
              <w:bottom w:val="single" w:sz="4" w:space="0" w:color="auto"/>
              <w:right w:val="single" w:sz="4" w:space="0" w:color="auto"/>
            </w:tcBorders>
          </w:tcPr>
          <w:p w14:paraId="161E650A" w14:textId="79678441" w:rsidR="005045EF" w:rsidRPr="00EB5DBA" w:rsidRDefault="005045EF" w:rsidP="005045EF">
            <w:pPr>
              <w:spacing w:line="240" w:lineRule="auto"/>
              <w:jc w:val="center"/>
            </w:pPr>
            <w:r>
              <w:t>Min. 2</w:t>
            </w:r>
          </w:p>
        </w:tc>
      </w:tr>
      <w:tr w:rsidR="005045EF" w:rsidRPr="00EB5DBA" w14:paraId="718A8610" w14:textId="77777777" w:rsidTr="0010652C">
        <w:trPr>
          <w:trHeight w:val="261"/>
        </w:trPr>
        <w:tc>
          <w:tcPr>
            <w:tcW w:w="1907" w:type="dxa"/>
            <w:vMerge/>
            <w:tcBorders>
              <w:left w:val="single" w:sz="4" w:space="0" w:color="auto"/>
            </w:tcBorders>
            <w:shd w:val="clear" w:color="auto" w:fill="DEE8F0"/>
          </w:tcPr>
          <w:p w14:paraId="78EF4AE9" w14:textId="77777777" w:rsidR="005045EF" w:rsidRPr="00D651AF" w:rsidRDefault="005045EF" w:rsidP="005045EF">
            <w:pPr>
              <w:spacing w:line="240" w:lineRule="auto"/>
              <w:rPr>
                <w:b/>
                <w:bCs/>
              </w:rPr>
            </w:pPr>
          </w:p>
        </w:tc>
        <w:tc>
          <w:tcPr>
            <w:tcW w:w="4394" w:type="dxa"/>
            <w:tcBorders>
              <w:top w:val="single" w:sz="4" w:space="0" w:color="auto"/>
              <w:left w:val="single" w:sz="4" w:space="0" w:color="auto"/>
              <w:bottom w:val="single" w:sz="4" w:space="0" w:color="auto"/>
              <w:right w:val="single" w:sz="4" w:space="0" w:color="auto"/>
            </w:tcBorders>
          </w:tcPr>
          <w:p w14:paraId="04BB7C3F" w14:textId="77777777" w:rsidR="005045EF" w:rsidRDefault="005045EF" w:rsidP="005045EF">
            <w:pPr>
              <w:spacing w:line="240" w:lineRule="auto"/>
              <w:ind w:left="141"/>
            </w:pPr>
            <w:r w:rsidRPr="00EB5DBA">
              <w:t>Burner modulation, each burner</w:t>
            </w:r>
          </w:p>
          <w:p w14:paraId="62AA5F9E" w14:textId="77777777" w:rsidR="00490395" w:rsidRDefault="00490395" w:rsidP="005045EF">
            <w:pPr>
              <w:spacing w:line="240" w:lineRule="auto"/>
              <w:ind w:left="141"/>
            </w:pPr>
          </w:p>
          <w:p w14:paraId="5D5D01E5" w14:textId="77777777" w:rsidR="00490395" w:rsidRDefault="00490395" w:rsidP="005045EF">
            <w:pPr>
              <w:spacing w:line="240" w:lineRule="auto"/>
              <w:ind w:left="141"/>
            </w:pPr>
          </w:p>
          <w:p w14:paraId="0F19D3BE" w14:textId="458368EC" w:rsidR="00490395" w:rsidRPr="00EB5DBA" w:rsidRDefault="00490395" w:rsidP="005045EF">
            <w:pPr>
              <w:spacing w:line="240" w:lineRule="auto"/>
              <w:ind w:left="141"/>
            </w:pPr>
          </w:p>
        </w:tc>
        <w:tc>
          <w:tcPr>
            <w:tcW w:w="3264" w:type="dxa"/>
            <w:tcBorders>
              <w:top w:val="single" w:sz="4" w:space="0" w:color="auto"/>
              <w:left w:val="single" w:sz="4" w:space="0" w:color="auto"/>
              <w:bottom w:val="single" w:sz="4" w:space="0" w:color="auto"/>
              <w:right w:val="single" w:sz="4" w:space="0" w:color="auto"/>
            </w:tcBorders>
          </w:tcPr>
          <w:p w14:paraId="6CDCE6AE" w14:textId="77777777" w:rsidR="005045EF" w:rsidRPr="00EB5DBA" w:rsidRDefault="005045EF" w:rsidP="005045EF">
            <w:pPr>
              <w:spacing w:line="240" w:lineRule="auto"/>
              <w:jc w:val="center"/>
            </w:pPr>
            <w:r w:rsidRPr="00EB5DBA">
              <w:t>Min. 1:10</w:t>
            </w:r>
          </w:p>
        </w:tc>
      </w:tr>
      <w:tr w:rsidR="005045EF" w:rsidRPr="00EB5DBA" w14:paraId="6D3FB4D9" w14:textId="77777777" w:rsidTr="00363676">
        <w:trPr>
          <w:trHeight w:hRule="exact" w:val="425"/>
        </w:trPr>
        <w:tc>
          <w:tcPr>
            <w:tcW w:w="1907" w:type="dxa"/>
            <w:tcBorders>
              <w:top w:val="single" w:sz="4" w:space="0" w:color="auto"/>
              <w:left w:val="single" w:sz="4" w:space="0" w:color="auto"/>
              <w:right w:val="single" w:sz="4" w:space="0" w:color="auto"/>
            </w:tcBorders>
            <w:shd w:val="clear" w:color="auto" w:fill="DEE8F0"/>
          </w:tcPr>
          <w:p w14:paraId="6A460088" w14:textId="2BB16FB3" w:rsidR="005045EF" w:rsidRPr="00D651AF" w:rsidRDefault="005045EF" w:rsidP="005045EF">
            <w:pPr>
              <w:pStyle w:val="Zkladntext"/>
              <w:spacing w:after="240"/>
              <w:rPr>
                <w:b/>
              </w:rPr>
            </w:pPr>
            <w:r w:rsidRPr="00D651AF">
              <w:rPr>
                <w:b/>
              </w:rPr>
              <w:t xml:space="preserve">A2: sec. </w:t>
            </w:r>
            <w:r w:rsidR="007E14E3" w:rsidRPr="00D651AF">
              <w:rPr>
                <w:b/>
              </w:rPr>
              <w:t>10</w:t>
            </w:r>
            <w:r w:rsidRPr="00D651AF">
              <w:rPr>
                <w:b/>
              </w:rPr>
              <w:t>.9</w:t>
            </w:r>
          </w:p>
        </w:tc>
        <w:tc>
          <w:tcPr>
            <w:tcW w:w="7658" w:type="dxa"/>
            <w:gridSpan w:val="2"/>
            <w:tcBorders>
              <w:top w:val="single" w:sz="4" w:space="0" w:color="auto"/>
              <w:left w:val="nil"/>
              <w:bottom w:val="single" w:sz="4" w:space="0" w:color="auto"/>
              <w:right w:val="single" w:sz="4" w:space="0" w:color="auto"/>
            </w:tcBorders>
            <w:shd w:val="clear" w:color="auto" w:fill="DEE8F0"/>
            <w:vAlign w:val="center"/>
          </w:tcPr>
          <w:p w14:paraId="071C8C51" w14:textId="492A43E0" w:rsidR="005045EF" w:rsidRPr="00EB5DBA" w:rsidRDefault="005045EF" w:rsidP="005045EF">
            <w:pPr>
              <w:spacing w:line="240" w:lineRule="auto"/>
              <w:rPr>
                <w:b/>
                <w:bCs/>
              </w:rPr>
            </w:pPr>
            <w:r w:rsidRPr="00EB5DBA">
              <w:rPr>
                <w:b/>
                <w:bCs/>
              </w:rPr>
              <w:t>Make-up Water System</w:t>
            </w:r>
          </w:p>
        </w:tc>
      </w:tr>
      <w:tr w:rsidR="005045EF" w:rsidRPr="00EB5DBA" w14:paraId="17062DE2" w14:textId="77777777" w:rsidTr="00B34834">
        <w:trPr>
          <w:trHeight w:val="363"/>
        </w:trPr>
        <w:tc>
          <w:tcPr>
            <w:tcW w:w="1907" w:type="dxa"/>
            <w:tcBorders>
              <w:left w:val="single" w:sz="4" w:space="0" w:color="auto"/>
              <w:right w:val="single" w:sz="4" w:space="0" w:color="auto"/>
            </w:tcBorders>
            <w:shd w:val="clear" w:color="auto" w:fill="DEE8F0"/>
          </w:tcPr>
          <w:p w14:paraId="4009D63A" w14:textId="77777777" w:rsidR="005045EF" w:rsidRPr="00D651AF" w:rsidRDefault="005045EF" w:rsidP="005045EF">
            <w:pPr>
              <w:pStyle w:val="Zkladntext"/>
              <w:spacing w:after="240"/>
              <w:rPr>
                <w:b/>
              </w:rPr>
            </w:pPr>
          </w:p>
        </w:tc>
        <w:tc>
          <w:tcPr>
            <w:tcW w:w="4394" w:type="dxa"/>
            <w:tcBorders>
              <w:top w:val="single" w:sz="4" w:space="0" w:color="auto"/>
              <w:left w:val="nil"/>
              <w:bottom w:val="single" w:sz="4" w:space="0" w:color="auto"/>
              <w:right w:val="single" w:sz="4" w:space="0" w:color="auto"/>
            </w:tcBorders>
            <w:shd w:val="clear" w:color="auto" w:fill="auto"/>
          </w:tcPr>
          <w:p w14:paraId="546C5067" w14:textId="77777777" w:rsidR="005045EF" w:rsidRPr="00EB5DBA" w:rsidRDefault="005045EF" w:rsidP="005045EF">
            <w:pPr>
              <w:spacing w:line="240" w:lineRule="auto"/>
              <w:ind w:left="141"/>
            </w:pPr>
            <w:r w:rsidRPr="00EB5DBA">
              <w:t>Make-up water quality</w:t>
            </w:r>
          </w:p>
        </w:tc>
        <w:tc>
          <w:tcPr>
            <w:tcW w:w="3264" w:type="dxa"/>
            <w:tcBorders>
              <w:top w:val="single" w:sz="4" w:space="0" w:color="auto"/>
              <w:left w:val="nil"/>
              <w:bottom w:val="single" w:sz="4" w:space="0" w:color="auto"/>
              <w:right w:val="single" w:sz="4" w:space="0" w:color="auto"/>
            </w:tcBorders>
            <w:shd w:val="clear" w:color="auto" w:fill="auto"/>
          </w:tcPr>
          <w:p w14:paraId="5A555762" w14:textId="68B9AA81" w:rsidR="005045EF" w:rsidRPr="00EB5DBA" w:rsidRDefault="005045EF" w:rsidP="005045EF">
            <w:pPr>
              <w:keepNext/>
              <w:spacing w:line="240" w:lineRule="auto"/>
            </w:pPr>
            <w:r w:rsidRPr="00EB5DBA">
              <w:t>Boiler make-up water</w:t>
            </w:r>
            <w:r w:rsidRPr="00EB5DBA">
              <w:br/>
              <w:t>Acc. to industry standard EN 12952-12</w:t>
            </w:r>
          </w:p>
        </w:tc>
      </w:tr>
      <w:tr w:rsidR="005045EF" w:rsidRPr="00EB5DBA" w14:paraId="06CB8673" w14:textId="77777777" w:rsidTr="00B34834">
        <w:trPr>
          <w:trHeight w:val="363"/>
        </w:trPr>
        <w:tc>
          <w:tcPr>
            <w:tcW w:w="1907" w:type="dxa"/>
            <w:tcBorders>
              <w:left w:val="single" w:sz="4" w:space="0" w:color="auto"/>
              <w:right w:val="single" w:sz="4" w:space="0" w:color="auto"/>
            </w:tcBorders>
            <w:shd w:val="clear" w:color="auto" w:fill="DEE8F0"/>
          </w:tcPr>
          <w:p w14:paraId="631B046D" w14:textId="77777777" w:rsidR="005045EF" w:rsidRPr="00D651AF" w:rsidRDefault="005045EF" w:rsidP="005045EF">
            <w:pPr>
              <w:pStyle w:val="Zkladntext"/>
              <w:spacing w:after="240"/>
              <w:rPr>
                <w:b/>
              </w:rPr>
            </w:pPr>
          </w:p>
        </w:tc>
        <w:tc>
          <w:tcPr>
            <w:tcW w:w="4394" w:type="dxa"/>
            <w:tcBorders>
              <w:top w:val="single" w:sz="4" w:space="0" w:color="auto"/>
              <w:left w:val="nil"/>
              <w:bottom w:val="single" w:sz="4" w:space="0" w:color="auto"/>
              <w:right w:val="single" w:sz="4" w:space="0" w:color="auto"/>
            </w:tcBorders>
            <w:shd w:val="clear" w:color="auto" w:fill="auto"/>
          </w:tcPr>
          <w:p w14:paraId="1E85B4D3" w14:textId="77777777" w:rsidR="005045EF" w:rsidRPr="00EB5DBA" w:rsidRDefault="005045EF" w:rsidP="005045EF">
            <w:pPr>
              <w:spacing w:line="240" w:lineRule="auto"/>
              <w:ind w:left="141"/>
            </w:pPr>
            <w:r w:rsidRPr="00EB5DBA">
              <w:t>Capacity of make-up water plant</w:t>
            </w:r>
          </w:p>
        </w:tc>
        <w:tc>
          <w:tcPr>
            <w:tcW w:w="3264" w:type="dxa"/>
            <w:tcBorders>
              <w:top w:val="single" w:sz="4" w:space="0" w:color="auto"/>
              <w:left w:val="nil"/>
              <w:bottom w:val="single" w:sz="4" w:space="0" w:color="auto"/>
              <w:right w:val="single" w:sz="4" w:space="0" w:color="auto"/>
            </w:tcBorders>
            <w:shd w:val="clear" w:color="auto" w:fill="auto"/>
          </w:tcPr>
          <w:p w14:paraId="0A76B35C" w14:textId="77777777" w:rsidR="005045EF" w:rsidRPr="00EB5DBA" w:rsidRDefault="005045EF" w:rsidP="005045EF">
            <w:pPr>
              <w:keepNext/>
              <w:spacing w:line="240" w:lineRule="auto"/>
            </w:pPr>
            <w:r w:rsidRPr="00EB5DBA">
              <w:t>Complete filling of the boiler within 24 hours</w:t>
            </w:r>
          </w:p>
        </w:tc>
      </w:tr>
      <w:tr w:rsidR="005045EF" w:rsidRPr="00EB5DBA" w14:paraId="6FA9222A" w14:textId="77777777" w:rsidTr="00B34834">
        <w:trPr>
          <w:trHeight w:val="363"/>
        </w:trPr>
        <w:tc>
          <w:tcPr>
            <w:tcW w:w="1907" w:type="dxa"/>
            <w:tcBorders>
              <w:left w:val="single" w:sz="4" w:space="0" w:color="auto"/>
              <w:bottom w:val="single" w:sz="4" w:space="0" w:color="auto"/>
              <w:right w:val="single" w:sz="4" w:space="0" w:color="auto"/>
            </w:tcBorders>
            <w:shd w:val="clear" w:color="auto" w:fill="DEE8F0"/>
          </w:tcPr>
          <w:p w14:paraId="48F19BD4" w14:textId="77777777" w:rsidR="005045EF" w:rsidRPr="00D651AF" w:rsidRDefault="005045EF" w:rsidP="005045EF">
            <w:pPr>
              <w:pStyle w:val="Zkladntext"/>
              <w:spacing w:after="240"/>
              <w:rPr>
                <w:b/>
              </w:rPr>
            </w:pPr>
          </w:p>
        </w:tc>
        <w:tc>
          <w:tcPr>
            <w:tcW w:w="4394" w:type="dxa"/>
            <w:tcBorders>
              <w:top w:val="single" w:sz="4" w:space="0" w:color="auto"/>
              <w:left w:val="nil"/>
              <w:bottom w:val="single" w:sz="4" w:space="0" w:color="auto"/>
              <w:right w:val="single" w:sz="4" w:space="0" w:color="auto"/>
            </w:tcBorders>
            <w:shd w:val="clear" w:color="auto" w:fill="auto"/>
          </w:tcPr>
          <w:p w14:paraId="77F3FABD" w14:textId="77777777" w:rsidR="005045EF" w:rsidRPr="00EB5DBA" w:rsidRDefault="005045EF" w:rsidP="005045EF">
            <w:pPr>
              <w:spacing w:line="240" w:lineRule="auto"/>
              <w:ind w:left="141"/>
            </w:pPr>
            <w:r w:rsidRPr="00EB5DBA">
              <w:t>Volume of make-up water tank</w:t>
            </w:r>
          </w:p>
        </w:tc>
        <w:tc>
          <w:tcPr>
            <w:tcW w:w="3264" w:type="dxa"/>
            <w:tcBorders>
              <w:top w:val="single" w:sz="4" w:space="0" w:color="auto"/>
              <w:left w:val="nil"/>
              <w:bottom w:val="single" w:sz="4" w:space="0" w:color="auto"/>
              <w:right w:val="single" w:sz="4" w:space="0" w:color="auto"/>
            </w:tcBorders>
            <w:shd w:val="clear" w:color="auto" w:fill="auto"/>
          </w:tcPr>
          <w:p w14:paraId="65E725FC" w14:textId="4D031666" w:rsidR="005045EF" w:rsidRPr="00EB5DBA" w:rsidRDefault="005045EF" w:rsidP="005045EF">
            <w:pPr>
              <w:spacing w:line="240" w:lineRule="auto"/>
              <w:rPr>
                <w:b/>
                <w:bCs/>
              </w:rPr>
            </w:pPr>
            <w:r w:rsidRPr="00EB5DBA">
              <w:t>min. 120% of ordinary water content of boiler</w:t>
            </w:r>
          </w:p>
        </w:tc>
      </w:tr>
      <w:tr w:rsidR="005045EF" w:rsidRPr="00EB5DBA" w14:paraId="466DCFB8" w14:textId="77777777" w:rsidTr="00363676">
        <w:trPr>
          <w:trHeight w:val="425"/>
        </w:trPr>
        <w:tc>
          <w:tcPr>
            <w:tcW w:w="1907" w:type="dxa"/>
            <w:tcBorders>
              <w:top w:val="single" w:sz="4" w:space="0" w:color="auto"/>
              <w:left w:val="single" w:sz="4" w:space="0" w:color="auto"/>
              <w:right w:val="single" w:sz="4" w:space="0" w:color="auto"/>
            </w:tcBorders>
            <w:shd w:val="clear" w:color="auto" w:fill="DEE8F0"/>
            <w:vAlign w:val="center"/>
          </w:tcPr>
          <w:p w14:paraId="46909B7F" w14:textId="5116E591" w:rsidR="005045EF" w:rsidRPr="00D651AF" w:rsidRDefault="005045EF" w:rsidP="005045EF">
            <w:pPr>
              <w:pStyle w:val="Zkladntext"/>
              <w:spacing w:after="0"/>
              <w:rPr>
                <w:b/>
              </w:rPr>
            </w:pPr>
            <w:r w:rsidRPr="00D651AF">
              <w:rPr>
                <w:b/>
              </w:rPr>
              <w:t>A2: sec. 1</w:t>
            </w:r>
            <w:r w:rsidR="007E14E3" w:rsidRPr="00D651AF">
              <w:rPr>
                <w:b/>
              </w:rPr>
              <w:t>1</w:t>
            </w:r>
          </w:p>
        </w:tc>
        <w:tc>
          <w:tcPr>
            <w:tcW w:w="4394" w:type="dxa"/>
            <w:tcBorders>
              <w:top w:val="single" w:sz="4" w:space="0" w:color="auto"/>
              <w:left w:val="nil"/>
              <w:bottom w:val="single" w:sz="4" w:space="0" w:color="auto"/>
              <w:right w:val="single" w:sz="4" w:space="0" w:color="auto"/>
            </w:tcBorders>
            <w:shd w:val="clear" w:color="auto" w:fill="DEE8F0"/>
            <w:vAlign w:val="center"/>
          </w:tcPr>
          <w:p w14:paraId="34AA22E4" w14:textId="77777777" w:rsidR="005045EF" w:rsidRPr="00EB5DBA" w:rsidRDefault="005045EF" w:rsidP="005045EF">
            <w:pPr>
              <w:spacing w:line="240" w:lineRule="auto"/>
              <w:rPr>
                <w:b/>
                <w:bCs/>
              </w:rPr>
            </w:pPr>
            <w:r w:rsidRPr="00EB5DBA">
              <w:rPr>
                <w:b/>
                <w:bCs/>
              </w:rPr>
              <w:t xml:space="preserve">Feed water system </w:t>
            </w:r>
          </w:p>
        </w:tc>
        <w:tc>
          <w:tcPr>
            <w:tcW w:w="3264" w:type="dxa"/>
            <w:tcBorders>
              <w:top w:val="single" w:sz="4" w:space="0" w:color="auto"/>
              <w:left w:val="nil"/>
              <w:bottom w:val="single" w:sz="4" w:space="0" w:color="auto"/>
              <w:right w:val="single" w:sz="4" w:space="0" w:color="auto"/>
            </w:tcBorders>
            <w:shd w:val="clear" w:color="auto" w:fill="DEE8F0"/>
          </w:tcPr>
          <w:p w14:paraId="7E0950CD" w14:textId="77777777" w:rsidR="005045EF" w:rsidRPr="00EB5DBA" w:rsidRDefault="005045EF" w:rsidP="005045EF">
            <w:pPr>
              <w:spacing w:line="240" w:lineRule="auto"/>
              <w:jc w:val="center"/>
            </w:pPr>
          </w:p>
        </w:tc>
      </w:tr>
      <w:tr w:rsidR="005045EF" w:rsidRPr="00EB5DBA" w14:paraId="1F2131BE" w14:textId="77777777" w:rsidTr="00B34834">
        <w:trPr>
          <w:trHeight w:val="450"/>
        </w:trPr>
        <w:tc>
          <w:tcPr>
            <w:tcW w:w="1907" w:type="dxa"/>
            <w:tcBorders>
              <w:left w:val="single" w:sz="4" w:space="0" w:color="auto"/>
              <w:right w:val="single" w:sz="4" w:space="0" w:color="auto"/>
            </w:tcBorders>
            <w:shd w:val="clear" w:color="auto" w:fill="DEE8F0"/>
            <w:vAlign w:val="center"/>
          </w:tcPr>
          <w:p w14:paraId="7DC69A6F" w14:textId="77777777" w:rsidR="005045EF" w:rsidRPr="00D651AF" w:rsidRDefault="005045EF" w:rsidP="005045EF">
            <w:pPr>
              <w:pStyle w:val="Zkladntext"/>
              <w:spacing w:after="0"/>
              <w:rPr>
                <w:b/>
              </w:rPr>
            </w:pPr>
          </w:p>
        </w:tc>
        <w:tc>
          <w:tcPr>
            <w:tcW w:w="4394" w:type="dxa"/>
            <w:tcBorders>
              <w:top w:val="single" w:sz="4" w:space="0" w:color="auto"/>
              <w:left w:val="nil"/>
              <w:bottom w:val="single" w:sz="4" w:space="0" w:color="auto"/>
              <w:right w:val="single" w:sz="4" w:space="0" w:color="auto"/>
            </w:tcBorders>
          </w:tcPr>
          <w:p w14:paraId="471F974C" w14:textId="77777777" w:rsidR="005045EF" w:rsidRPr="00EB5DBA" w:rsidRDefault="005045EF" w:rsidP="005045EF">
            <w:pPr>
              <w:spacing w:line="240" w:lineRule="auto"/>
              <w:ind w:left="141"/>
            </w:pPr>
            <w:r w:rsidRPr="00EB5DBA">
              <w:rPr>
                <w:bCs/>
              </w:rPr>
              <w:t>Net volume</w:t>
            </w:r>
            <w:r w:rsidRPr="00EB5DBA">
              <w:t xml:space="preserve"> of de-aerator/feed water tank</w:t>
            </w:r>
          </w:p>
          <w:p w14:paraId="21FC2BEF" w14:textId="77777777" w:rsidR="005045EF" w:rsidRPr="00EB5DBA" w:rsidRDefault="005045EF" w:rsidP="005045EF">
            <w:pPr>
              <w:spacing w:line="240" w:lineRule="auto"/>
              <w:ind w:left="141"/>
            </w:pPr>
          </w:p>
        </w:tc>
        <w:tc>
          <w:tcPr>
            <w:tcW w:w="3264" w:type="dxa"/>
            <w:tcBorders>
              <w:top w:val="single" w:sz="4" w:space="0" w:color="auto"/>
              <w:left w:val="nil"/>
              <w:bottom w:val="single" w:sz="4" w:space="0" w:color="auto"/>
              <w:right w:val="single" w:sz="4" w:space="0" w:color="auto"/>
            </w:tcBorders>
          </w:tcPr>
          <w:p w14:paraId="622E23D3" w14:textId="638CA62B" w:rsidR="005045EF" w:rsidRPr="00EB5DBA" w:rsidRDefault="005045EF" w:rsidP="005045EF">
            <w:pPr>
              <w:spacing w:line="240" w:lineRule="auto"/>
            </w:pPr>
            <w:r w:rsidRPr="00EB5DBA">
              <w:t>Minimum 30 min. x nominal steam production</w:t>
            </w:r>
          </w:p>
        </w:tc>
      </w:tr>
      <w:tr w:rsidR="005045EF" w:rsidRPr="00EB5DBA" w14:paraId="2A2103A3" w14:textId="77777777" w:rsidTr="00B34834">
        <w:tc>
          <w:tcPr>
            <w:tcW w:w="1907" w:type="dxa"/>
            <w:tcBorders>
              <w:left w:val="single" w:sz="4" w:space="0" w:color="auto"/>
              <w:bottom w:val="single" w:sz="4" w:space="0" w:color="auto"/>
              <w:right w:val="single" w:sz="4" w:space="0" w:color="auto"/>
            </w:tcBorders>
            <w:shd w:val="clear" w:color="auto" w:fill="DEE8F0"/>
          </w:tcPr>
          <w:p w14:paraId="577E0290" w14:textId="77777777" w:rsidR="005045EF" w:rsidRPr="00D651AF" w:rsidRDefault="005045EF" w:rsidP="005045EF">
            <w:pPr>
              <w:pStyle w:val="Zkladntext"/>
              <w:spacing w:after="0"/>
              <w:rPr>
                <w:b/>
              </w:rPr>
            </w:pPr>
          </w:p>
        </w:tc>
        <w:tc>
          <w:tcPr>
            <w:tcW w:w="4394" w:type="dxa"/>
            <w:tcBorders>
              <w:top w:val="single" w:sz="4" w:space="0" w:color="auto"/>
              <w:left w:val="nil"/>
              <w:bottom w:val="single" w:sz="4" w:space="0" w:color="auto"/>
              <w:right w:val="single" w:sz="4" w:space="0" w:color="auto"/>
            </w:tcBorders>
          </w:tcPr>
          <w:p w14:paraId="18354587" w14:textId="77777777" w:rsidR="005045EF" w:rsidRPr="00EB5DBA" w:rsidRDefault="005045EF" w:rsidP="005045EF">
            <w:pPr>
              <w:spacing w:line="240" w:lineRule="auto"/>
              <w:ind w:left="141"/>
            </w:pPr>
            <w:r w:rsidRPr="00EB5DBA">
              <w:t>Temperature in feed water tank</w:t>
            </w:r>
          </w:p>
        </w:tc>
        <w:tc>
          <w:tcPr>
            <w:tcW w:w="3264" w:type="dxa"/>
            <w:tcBorders>
              <w:top w:val="single" w:sz="4" w:space="0" w:color="auto"/>
              <w:left w:val="nil"/>
              <w:bottom w:val="single" w:sz="4" w:space="0" w:color="auto"/>
              <w:right w:val="single" w:sz="4" w:space="0" w:color="auto"/>
            </w:tcBorders>
          </w:tcPr>
          <w:p w14:paraId="4EB8FF25" w14:textId="77777777" w:rsidR="005045EF" w:rsidRPr="00EB5DBA" w:rsidRDefault="005045EF" w:rsidP="005045EF">
            <w:pPr>
              <w:spacing w:line="240" w:lineRule="auto"/>
              <w:jc w:val="center"/>
            </w:pPr>
            <w:r w:rsidRPr="00EB5DBA">
              <w:t>130 ± 3 ºC</w:t>
            </w:r>
          </w:p>
        </w:tc>
      </w:tr>
      <w:tr w:rsidR="005045EF" w:rsidRPr="00EB5DBA" w14:paraId="21ACE09A" w14:textId="77777777" w:rsidTr="00363676">
        <w:trPr>
          <w:trHeight w:val="425"/>
        </w:trPr>
        <w:tc>
          <w:tcPr>
            <w:tcW w:w="1907" w:type="dxa"/>
            <w:tcBorders>
              <w:top w:val="single" w:sz="4" w:space="0" w:color="auto"/>
              <w:left w:val="single" w:sz="4" w:space="0" w:color="auto"/>
              <w:right w:val="single" w:sz="4" w:space="0" w:color="auto"/>
            </w:tcBorders>
            <w:shd w:val="clear" w:color="auto" w:fill="DEE8F0"/>
            <w:vAlign w:val="center"/>
          </w:tcPr>
          <w:p w14:paraId="4F954BD8" w14:textId="7671C6B6" w:rsidR="005045EF" w:rsidRPr="00D651AF" w:rsidRDefault="005045EF" w:rsidP="005045EF">
            <w:pPr>
              <w:pStyle w:val="Zkladntext"/>
              <w:spacing w:after="0"/>
              <w:rPr>
                <w:b/>
              </w:rPr>
            </w:pPr>
            <w:r w:rsidRPr="00D651AF">
              <w:rPr>
                <w:b/>
              </w:rPr>
              <w:t>A2: sec. 1</w:t>
            </w:r>
            <w:r w:rsidR="007E14E3" w:rsidRPr="00D651AF">
              <w:rPr>
                <w:b/>
              </w:rPr>
              <w:t>2</w:t>
            </w:r>
          </w:p>
        </w:tc>
        <w:tc>
          <w:tcPr>
            <w:tcW w:w="4394" w:type="dxa"/>
            <w:tcBorders>
              <w:top w:val="single" w:sz="4" w:space="0" w:color="auto"/>
              <w:left w:val="nil"/>
              <w:bottom w:val="single" w:sz="4" w:space="0" w:color="auto"/>
              <w:right w:val="single" w:sz="4" w:space="0" w:color="auto"/>
            </w:tcBorders>
            <w:shd w:val="clear" w:color="auto" w:fill="DEE8F0"/>
            <w:vAlign w:val="center"/>
          </w:tcPr>
          <w:p w14:paraId="2D8B902F" w14:textId="77777777" w:rsidR="005045EF" w:rsidRPr="00EB5DBA" w:rsidRDefault="005045EF" w:rsidP="005045EF">
            <w:pPr>
              <w:spacing w:line="240" w:lineRule="auto"/>
              <w:rPr>
                <w:b/>
                <w:bCs/>
              </w:rPr>
            </w:pPr>
            <w:r w:rsidRPr="00EB5DBA">
              <w:rPr>
                <w:b/>
                <w:bCs/>
              </w:rPr>
              <w:t>Feed Pump System</w:t>
            </w:r>
          </w:p>
        </w:tc>
        <w:tc>
          <w:tcPr>
            <w:tcW w:w="3264" w:type="dxa"/>
            <w:tcBorders>
              <w:top w:val="single" w:sz="4" w:space="0" w:color="auto"/>
              <w:left w:val="nil"/>
              <w:bottom w:val="single" w:sz="4" w:space="0" w:color="auto"/>
              <w:right w:val="single" w:sz="4" w:space="0" w:color="auto"/>
            </w:tcBorders>
            <w:shd w:val="clear" w:color="auto" w:fill="DEE8F0"/>
          </w:tcPr>
          <w:p w14:paraId="5E27386F" w14:textId="77777777" w:rsidR="005045EF" w:rsidRPr="00EB5DBA" w:rsidRDefault="005045EF" w:rsidP="005045EF">
            <w:pPr>
              <w:spacing w:line="240" w:lineRule="auto"/>
              <w:jc w:val="center"/>
            </w:pPr>
          </w:p>
        </w:tc>
      </w:tr>
      <w:tr w:rsidR="005045EF" w:rsidRPr="00EB5DBA" w14:paraId="492E819A" w14:textId="77777777" w:rsidTr="00B34834">
        <w:tc>
          <w:tcPr>
            <w:tcW w:w="1907" w:type="dxa"/>
            <w:tcBorders>
              <w:left w:val="single" w:sz="4" w:space="0" w:color="auto"/>
              <w:right w:val="single" w:sz="4" w:space="0" w:color="auto"/>
            </w:tcBorders>
            <w:shd w:val="clear" w:color="auto" w:fill="DEE8F0"/>
            <w:vAlign w:val="center"/>
          </w:tcPr>
          <w:p w14:paraId="00314B77" w14:textId="77777777" w:rsidR="005045EF" w:rsidRPr="00D651AF" w:rsidRDefault="005045EF" w:rsidP="005045EF">
            <w:pPr>
              <w:pStyle w:val="Zkladntext"/>
              <w:spacing w:after="0"/>
              <w:rPr>
                <w:b/>
              </w:rPr>
            </w:pPr>
          </w:p>
        </w:tc>
        <w:tc>
          <w:tcPr>
            <w:tcW w:w="4394" w:type="dxa"/>
            <w:tcBorders>
              <w:top w:val="single" w:sz="4" w:space="0" w:color="auto"/>
              <w:left w:val="nil"/>
              <w:bottom w:val="single" w:sz="4" w:space="0" w:color="auto"/>
              <w:right w:val="single" w:sz="4" w:space="0" w:color="auto"/>
            </w:tcBorders>
          </w:tcPr>
          <w:p w14:paraId="7E28CDB2" w14:textId="77777777" w:rsidR="005045EF" w:rsidRPr="00EB5DBA" w:rsidRDefault="005045EF" w:rsidP="005045EF">
            <w:pPr>
              <w:spacing w:line="240" w:lineRule="auto"/>
              <w:ind w:left="141" w:firstLineChars="4" w:firstLine="7"/>
              <w:rPr>
                <w:rFonts w:eastAsia="MS Mincho"/>
              </w:rPr>
            </w:pPr>
            <w:r w:rsidRPr="00EB5DBA">
              <w:t>Electrically driven pumps</w:t>
            </w:r>
            <w:r w:rsidRPr="00EB5DBA">
              <w:br/>
            </w:r>
          </w:p>
        </w:tc>
        <w:tc>
          <w:tcPr>
            <w:tcW w:w="3264" w:type="dxa"/>
            <w:tcBorders>
              <w:top w:val="single" w:sz="4" w:space="0" w:color="auto"/>
              <w:left w:val="nil"/>
              <w:bottom w:val="single" w:sz="4" w:space="0" w:color="auto"/>
              <w:right w:val="single" w:sz="4" w:space="0" w:color="auto"/>
            </w:tcBorders>
          </w:tcPr>
          <w:p w14:paraId="23607DBB" w14:textId="57C12D67" w:rsidR="005045EF" w:rsidRPr="00EB5DBA" w:rsidRDefault="005045EF" w:rsidP="005045EF">
            <w:pPr>
              <w:spacing w:line="240" w:lineRule="auto"/>
            </w:pPr>
            <w:r w:rsidRPr="00EB5DBA">
              <w:t>Two pumps, each with 100% capacity, frequency-controlled and emergency power supplied by emergency generator(s).</w:t>
            </w:r>
          </w:p>
          <w:p w14:paraId="7E56209F" w14:textId="3245C8FF" w:rsidR="005045EF" w:rsidRPr="00EB5DBA" w:rsidRDefault="005045EF" w:rsidP="005045EF">
            <w:pPr>
              <w:spacing w:line="240" w:lineRule="auto"/>
              <w:rPr>
                <w:rFonts w:eastAsia="MS Mincho"/>
              </w:rPr>
            </w:pPr>
          </w:p>
        </w:tc>
      </w:tr>
      <w:tr w:rsidR="005045EF" w:rsidRPr="00EB5DBA" w14:paraId="73BE5C19" w14:textId="77777777" w:rsidTr="00972840">
        <w:tc>
          <w:tcPr>
            <w:tcW w:w="1907" w:type="dxa"/>
            <w:tcBorders>
              <w:left w:val="single" w:sz="4" w:space="0" w:color="auto"/>
              <w:right w:val="single" w:sz="4" w:space="0" w:color="auto"/>
            </w:tcBorders>
            <w:shd w:val="clear" w:color="auto" w:fill="DEE8F0"/>
            <w:vAlign w:val="center"/>
          </w:tcPr>
          <w:p w14:paraId="4F3AD27C" w14:textId="77777777" w:rsidR="005045EF" w:rsidRPr="00D651AF" w:rsidRDefault="005045EF" w:rsidP="005045EF">
            <w:pPr>
              <w:pStyle w:val="Zkladntext"/>
              <w:spacing w:after="0"/>
              <w:rPr>
                <w:b/>
              </w:rPr>
            </w:pPr>
          </w:p>
        </w:tc>
        <w:tc>
          <w:tcPr>
            <w:tcW w:w="4394" w:type="dxa"/>
            <w:tcBorders>
              <w:top w:val="single" w:sz="4" w:space="0" w:color="auto"/>
              <w:left w:val="nil"/>
              <w:bottom w:val="single" w:sz="4" w:space="0" w:color="auto"/>
              <w:right w:val="single" w:sz="4" w:space="0" w:color="auto"/>
            </w:tcBorders>
          </w:tcPr>
          <w:p w14:paraId="1EA9AF4C" w14:textId="28F7B4FE" w:rsidR="005045EF" w:rsidRPr="00EB5DBA" w:rsidRDefault="005045EF" w:rsidP="005045EF">
            <w:pPr>
              <w:spacing w:line="240" w:lineRule="auto"/>
              <w:ind w:left="141" w:firstLineChars="4" w:firstLine="7"/>
            </w:pPr>
            <w:r w:rsidRPr="00EB5DBA">
              <w:t>Diesel driven pump</w:t>
            </w:r>
          </w:p>
        </w:tc>
        <w:tc>
          <w:tcPr>
            <w:tcW w:w="3264" w:type="dxa"/>
            <w:tcBorders>
              <w:top w:val="single" w:sz="4" w:space="0" w:color="auto"/>
              <w:left w:val="nil"/>
              <w:bottom w:val="single" w:sz="4" w:space="0" w:color="auto"/>
              <w:right w:val="single" w:sz="4" w:space="0" w:color="auto"/>
            </w:tcBorders>
          </w:tcPr>
          <w:p w14:paraId="0E12C29E" w14:textId="128AD98C" w:rsidR="005045EF" w:rsidRPr="00EB5DBA" w:rsidRDefault="005045EF" w:rsidP="005045EF">
            <w:pPr>
              <w:spacing w:line="240" w:lineRule="auto"/>
            </w:pPr>
            <w:r w:rsidRPr="00EB5DBA">
              <w:t>One additional direct diesel engine driven pump</w:t>
            </w:r>
            <w:r w:rsidR="006335E1">
              <w:t>, alternatively fed from emergency generator system</w:t>
            </w:r>
            <w:r w:rsidRPr="00EB5DBA">
              <w:t xml:space="preserve"> with 100% capacity</w:t>
            </w:r>
          </w:p>
          <w:p w14:paraId="6EB6BEB0" w14:textId="2E9465D1" w:rsidR="005045EF" w:rsidRPr="00EB5DBA" w:rsidRDefault="005045EF" w:rsidP="005045EF">
            <w:pPr>
              <w:spacing w:line="240" w:lineRule="auto"/>
            </w:pPr>
          </w:p>
        </w:tc>
      </w:tr>
      <w:tr w:rsidR="005045EF" w:rsidRPr="00EB5DBA" w14:paraId="71F33156" w14:textId="77777777" w:rsidTr="0010652C">
        <w:trPr>
          <w:trHeight w:val="225"/>
        </w:trPr>
        <w:tc>
          <w:tcPr>
            <w:tcW w:w="1907" w:type="dxa"/>
            <w:tcBorders>
              <w:left w:val="single" w:sz="4" w:space="0" w:color="auto"/>
              <w:right w:val="single" w:sz="4" w:space="0" w:color="auto"/>
            </w:tcBorders>
            <w:shd w:val="clear" w:color="auto" w:fill="DEE8F0"/>
          </w:tcPr>
          <w:p w14:paraId="42BD1D2A" w14:textId="77777777" w:rsidR="005045EF" w:rsidRPr="00D651AF" w:rsidRDefault="005045EF" w:rsidP="005045EF">
            <w:pPr>
              <w:pStyle w:val="Zkladntext"/>
              <w:spacing w:after="0"/>
              <w:rPr>
                <w:b/>
              </w:rPr>
            </w:pPr>
          </w:p>
        </w:tc>
        <w:tc>
          <w:tcPr>
            <w:tcW w:w="4394" w:type="dxa"/>
            <w:tcBorders>
              <w:top w:val="single" w:sz="4" w:space="0" w:color="auto"/>
              <w:left w:val="nil"/>
              <w:bottom w:val="single" w:sz="4" w:space="0" w:color="auto"/>
              <w:right w:val="single" w:sz="4" w:space="0" w:color="auto"/>
            </w:tcBorders>
          </w:tcPr>
          <w:p w14:paraId="6C14AA33" w14:textId="77777777" w:rsidR="005045EF" w:rsidRPr="00EB5DBA" w:rsidRDefault="005045EF" w:rsidP="005045EF">
            <w:pPr>
              <w:spacing w:line="240" w:lineRule="auto"/>
              <w:ind w:left="141" w:firstLineChars="4" w:firstLine="7"/>
            </w:pPr>
            <w:r w:rsidRPr="00EB5DBA">
              <w:t>Maximum rate of pressure rise during boiler start-up (inlet of boiler economizer)</w:t>
            </w:r>
          </w:p>
        </w:tc>
        <w:tc>
          <w:tcPr>
            <w:tcW w:w="3264" w:type="dxa"/>
            <w:tcBorders>
              <w:top w:val="single" w:sz="4" w:space="0" w:color="auto"/>
              <w:left w:val="nil"/>
              <w:bottom w:val="single" w:sz="4" w:space="0" w:color="auto"/>
              <w:right w:val="single" w:sz="4" w:space="0" w:color="auto"/>
            </w:tcBorders>
            <w:vAlign w:val="center"/>
          </w:tcPr>
          <w:p w14:paraId="6FD24D7A" w14:textId="77777777" w:rsidR="005045EF" w:rsidRPr="00EB5DBA" w:rsidRDefault="005045EF" w:rsidP="005045EF">
            <w:pPr>
              <w:spacing w:line="240" w:lineRule="auto"/>
              <w:jc w:val="center"/>
            </w:pPr>
            <w:r w:rsidRPr="00EB5DBA">
              <w:t>2 bar/minute</w:t>
            </w:r>
          </w:p>
        </w:tc>
      </w:tr>
      <w:tr w:rsidR="005045EF" w:rsidRPr="00EB5DBA" w14:paraId="64E6B97C" w14:textId="77777777" w:rsidTr="0010652C">
        <w:trPr>
          <w:trHeight w:val="425"/>
        </w:trPr>
        <w:tc>
          <w:tcPr>
            <w:tcW w:w="1907" w:type="dxa"/>
            <w:tcBorders>
              <w:left w:val="single" w:sz="4" w:space="0" w:color="auto"/>
              <w:right w:val="single" w:sz="4" w:space="0" w:color="auto"/>
            </w:tcBorders>
            <w:shd w:val="clear" w:color="auto" w:fill="DEE8F0"/>
            <w:vAlign w:val="center"/>
          </w:tcPr>
          <w:p w14:paraId="19B89F5D" w14:textId="77777777" w:rsidR="005045EF" w:rsidRPr="00D651AF" w:rsidRDefault="005045EF" w:rsidP="005045EF">
            <w:pPr>
              <w:pStyle w:val="Zkladntext"/>
              <w:spacing w:after="0"/>
              <w:rPr>
                <w:b/>
              </w:rPr>
            </w:pPr>
          </w:p>
        </w:tc>
        <w:tc>
          <w:tcPr>
            <w:tcW w:w="4394" w:type="dxa"/>
            <w:tcBorders>
              <w:top w:val="single" w:sz="4" w:space="0" w:color="auto"/>
              <w:left w:val="nil"/>
              <w:bottom w:val="single" w:sz="4" w:space="0" w:color="auto"/>
              <w:right w:val="single" w:sz="4" w:space="0" w:color="auto"/>
            </w:tcBorders>
            <w:shd w:val="clear" w:color="auto" w:fill="DEE8F0"/>
            <w:vAlign w:val="center"/>
          </w:tcPr>
          <w:p w14:paraId="5AC674A5" w14:textId="77777777" w:rsidR="005045EF" w:rsidRPr="00EB5DBA" w:rsidRDefault="005045EF" w:rsidP="005045EF">
            <w:pPr>
              <w:spacing w:line="240" w:lineRule="auto"/>
              <w:rPr>
                <w:b/>
                <w:bCs/>
              </w:rPr>
            </w:pPr>
            <w:r w:rsidRPr="00EB5DBA">
              <w:rPr>
                <w:b/>
                <w:bCs/>
              </w:rPr>
              <w:t xml:space="preserve">Flow Velocity </w:t>
            </w:r>
          </w:p>
        </w:tc>
        <w:tc>
          <w:tcPr>
            <w:tcW w:w="3264" w:type="dxa"/>
            <w:tcBorders>
              <w:top w:val="single" w:sz="4" w:space="0" w:color="auto"/>
              <w:left w:val="nil"/>
              <w:bottom w:val="single" w:sz="4" w:space="0" w:color="auto"/>
              <w:right w:val="single" w:sz="4" w:space="0" w:color="auto"/>
            </w:tcBorders>
            <w:shd w:val="clear" w:color="auto" w:fill="DEE8F0"/>
          </w:tcPr>
          <w:p w14:paraId="0A75D12F" w14:textId="77777777" w:rsidR="005045EF" w:rsidRPr="00EB5DBA" w:rsidRDefault="005045EF" w:rsidP="005045EF">
            <w:pPr>
              <w:spacing w:line="240" w:lineRule="auto"/>
              <w:jc w:val="center"/>
            </w:pPr>
          </w:p>
        </w:tc>
      </w:tr>
      <w:tr w:rsidR="005045EF" w:rsidRPr="00EB5DBA" w14:paraId="6B5E0312" w14:textId="77777777" w:rsidTr="00B34834">
        <w:trPr>
          <w:trHeight w:val="275"/>
        </w:trPr>
        <w:tc>
          <w:tcPr>
            <w:tcW w:w="1907" w:type="dxa"/>
            <w:tcBorders>
              <w:left w:val="single" w:sz="4" w:space="0" w:color="auto"/>
              <w:right w:val="single" w:sz="4" w:space="0" w:color="auto"/>
            </w:tcBorders>
            <w:shd w:val="clear" w:color="auto" w:fill="DEE8F0"/>
            <w:vAlign w:val="center"/>
          </w:tcPr>
          <w:p w14:paraId="0266B9D8" w14:textId="77777777" w:rsidR="005045EF" w:rsidRPr="00D651AF" w:rsidRDefault="005045EF" w:rsidP="005045EF">
            <w:pPr>
              <w:pStyle w:val="Zkladntext"/>
              <w:spacing w:after="0"/>
              <w:rPr>
                <w:b/>
              </w:rPr>
            </w:pPr>
          </w:p>
        </w:tc>
        <w:tc>
          <w:tcPr>
            <w:tcW w:w="7658" w:type="dxa"/>
            <w:gridSpan w:val="2"/>
            <w:tcBorders>
              <w:top w:val="single" w:sz="4" w:space="0" w:color="auto"/>
              <w:left w:val="nil"/>
              <w:bottom w:val="single" w:sz="4" w:space="0" w:color="auto"/>
              <w:right w:val="single" w:sz="4" w:space="0" w:color="auto"/>
            </w:tcBorders>
            <w:vAlign w:val="center"/>
          </w:tcPr>
          <w:p w14:paraId="39F4473F" w14:textId="77777777" w:rsidR="005045EF" w:rsidRPr="00EB5DBA" w:rsidRDefault="005045EF" w:rsidP="005045EF">
            <w:pPr>
              <w:spacing w:line="240" w:lineRule="auto"/>
              <w:ind w:firstLineChars="100" w:firstLine="180"/>
            </w:pPr>
            <w:r w:rsidRPr="00EB5DBA">
              <w:t>Maximum values at maximum flow (at 100 % load)</w:t>
            </w:r>
          </w:p>
        </w:tc>
      </w:tr>
      <w:tr w:rsidR="005045EF" w:rsidRPr="00EB5DBA" w14:paraId="293494EC" w14:textId="77777777" w:rsidTr="00B34834">
        <w:trPr>
          <w:trHeight w:val="225"/>
        </w:trPr>
        <w:tc>
          <w:tcPr>
            <w:tcW w:w="1907" w:type="dxa"/>
            <w:tcBorders>
              <w:left w:val="single" w:sz="4" w:space="0" w:color="auto"/>
              <w:right w:val="single" w:sz="4" w:space="0" w:color="auto"/>
            </w:tcBorders>
            <w:shd w:val="clear" w:color="auto" w:fill="DEE8F0"/>
            <w:vAlign w:val="center"/>
          </w:tcPr>
          <w:p w14:paraId="10A8A973" w14:textId="77777777" w:rsidR="005045EF" w:rsidRPr="00D651AF" w:rsidRDefault="005045EF" w:rsidP="005045EF">
            <w:pPr>
              <w:pStyle w:val="Zkladntext"/>
              <w:spacing w:after="0"/>
              <w:rPr>
                <w:b/>
              </w:rPr>
            </w:pPr>
          </w:p>
        </w:tc>
        <w:tc>
          <w:tcPr>
            <w:tcW w:w="4394" w:type="dxa"/>
            <w:tcBorders>
              <w:top w:val="single" w:sz="4" w:space="0" w:color="auto"/>
              <w:left w:val="nil"/>
              <w:bottom w:val="single" w:sz="4" w:space="0" w:color="auto"/>
              <w:right w:val="single" w:sz="4" w:space="0" w:color="auto"/>
            </w:tcBorders>
          </w:tcPr>
          <w:p w14:paraId="31796770" w14:textId="3A3CBDB9" w:rsidR="005045EF" w:rsidRPr="00EB5DBA" w:rsidRDefault="005045EF" w:rsidP="005045EF">
            <w:pPr>
              <w:spacing w:line="240" w:lineRule="auto"/>
              <w:ind w:firstLineChars="100" w:firstLine="180"/>
            </w:pPr>
            <w:r w:rsidRPr="00EB5DBA">
              <w:t>Saturated steam</w:t>
            </w:r>
          </w:p>
        </w:tc>
        <w:tc>
          <w:tcPr>
            <w:tcW w:w="3264" w:type="dxa"/>
            <w:tcBorders>
              <w:top w:val="single" w:sz="4" w:space="0" w:color="auto"/>
              <w:left w:val="nil"/>
              <w:bottom w:val="single" w:sz="4" w:space="0" w:color="auto"/>
              <w:right w:val="single" w:sz="4" w:space="0" w:color="auto"/>
            </w:tcBorders>
          </w:tcPr>
          <w:p w14:paraId="1981F22E" w14:textId="474728F0" w:rsidR="005045EF" w:rsidRPr="00EB5DBA" w:rsidRDefault="005045EF" w:rsidP="005045EF">
            <w:pPr>
              <w:spacing w:line="240" w:lineRule="auto"/>
              <w:jc w:val="center"/>
            </w:pPr>
            <w:r w:rsidRPr="00EB5DBA">
              <w:t>25 m/s</w:t>
            </w:r>
          </w:p>
        </w:tc>
      </w:tr>
      <w:tr w:rsidR="005045EF" w:rsidRPr="00EB5DBA" w14:paraId="069DDE5A" w14:textId="77777777" w:rsidTr="00B34834">
        <w:trPr>
          <w:trHeight w:val="225"/>
        </w:trPr>
        <w:tc>
          <w:tcPr>
            <w:tcW w:w="1907" w:type="dxa"/>
            <w:tcBorders>
              <w:left w:val="single" w:sz="4" w:space="0" w:color="auto"/>
              <w:right w:val="single" w:sz="4" w:space="0" w:color="auto"/>
            </w:tcBorders>
            <w:shd w:val="clear" w:color="auto" w:fill="DEE8F0"/>
            <w:vAlign w:val="center"/>
          </w:tcPr>
          <w:p w14:paraId="73111220" w14:textId="77777777" w:rsidR="005045EF" w:rsidRPr="00D651AF" w:rsidRDefault="005045EF" w:rsidP="005045EF">
            <w:pPr>
              <w:pStyle w:val="Zkladntext"/>
              <w:spacing w:after="0"/>
              <w:rPr>
                <w:b/>
              </w:rPr>
            </w:pPr>
          </w:p>
        </w:tc>
        <w:tc>
          <w:tcPr>
            <w:tcW w:w="4394" w:type="dxa"/>
            <w:tcBorders>
              <w:top w:val="single" w:sz="4" w:space="0" w:color="auto"/>
              <w:left w:val="nil"/>
              <w:bottom w:val="single" w:sz="4" w:space="0" w:color="auto"/>
              <w:right w:val="single" w:sz="4" w:space="0" w:color="auto"/>
            </w:tcBorders>
          </w:tcPr>
          <w:p w14:paraId="70F1456A" w14:textId="77777777" w:rsidR="005045EF" w:rsidRPr="00EB5DBA" w:rsidRDefault="005045EF" w:rsidP="005045EF">
            <w:pPr>
              <w:spacing w:line="240" w:lineRule="auto"/>
              <w:ind w:firstLineChars="100" w:firstLine="180"/>
            </w:pPr>
            <w:r w:rsidRPr="00EB5DBA">
              <w:t>Superheated steam</w:t>
            </w:r>
          </w:p>
        </w:tc>
        <w:tc>
          <w:tcPr>
            <w:tcW w:w="3264" w:type="dxa"/>
            <w:tcBorders>
              <w:top w:val="single" w:sz="4" w:space="0" w:color="auto"/>
              <w:left w:val="nil"/>
              <w:bottom w:val="single" w:sz="4" w:space="0" w:color="auto"/>
              <w:right w:val="single" w:sz="4" w:space="0" w:color="auto"/>
            </w:tcBorders>
          </w:tcPr>
          <w:p w14:paraId="7300F402" w14:textId="77777777" w:rsidR="005045EF" w:rsidRPr="00EB5DBA" w:rsidRDefault="005045EF" w:rsidP="005045EF">
            <w:pPr>
              <w:spacing w:line="240" w:lineRule="auto"/>
              <w:jc w:val="center"/>
            </w:pPr>
            <w:r w:rsidRPr="00EB5DBA">
              <w:t>50 m/s</w:t>
            </w:r>
          </w:p>
        </w:tc>
      </w:tr>
      <w:tr w:rsidR="005045EF" w:rsidRPr="00EB5DBA" w14:paraId="0F772F70" w14:textId="77777777" w:rsidTr="00B34834">
        <w:trPr>
          <w:trHeight w:val="225"/>
        </w:trPr>
        <w:tc>
          <w:tcPr>
            <w:tcW w:w="1907" w:type="dxa"/>
            <w:tcBorders>
              <w:left w:val="single" w:sz="4" w:space="0" w:color="auto"/>
              <w:right w:val="single" w:sz="4" w:space="0" w:color="auto"/>
            </w:tcBorders>
            <w:shd w:val="clear" w:color="auto" w:fill="DEE8F0"/>
            <w:vAlign w:val="center"/>
          </w:tcPr>
          <w:p w14:paraId="7167CC47" w14:textId="77777777" w:rsidR="005045EF" w:rsidRPr="00D651AF" w:rsidRDefault="005045EF" w:rsidP="005045EF">
            <w:pPr>
              <w:pStyle w:val="Zkladntext"/>
              <w:spacing w:after="0"/>
              <w:rPr>
                <w:b/>
              </w:rPr>
            </w:pPr>
          </w:p>
        </w:tc>
        <w:tc>
          <w:tcPr>
            <w:tcW w:w="4394" w:type="dxa"/>
            <w:tcBorders>
              <w:top w:val="single" w:sz="4" w:space="0" w:color="auto"/>
              <w:left w:val="nil"/>
              <w:bottom w:val="single" w:sz="4" w:space="0" w:color="auto"/>
              <w:right w:val="single" w:sz="4" w:space="0" w:color="auto"/>
            </w:tcBorders>
          </w:tcPr>
          <w:p w14:paraId="3614B8BA" w14:textId="77777777" w:rsidR="005045EF" w:rsidRPr="00EB5DBA" w:rsidRDefault="005045EF" w:rsidP="005045EF">
            <w:pPr>
              <w:spacing w:line="240" w:lineRule="auto"/>
              <w:ind w:firstLineChars="100" w:firstLine="180"/>
            </w:pPr>
            <w:r w:rsidRPr="00EB5DBA">
              <w:t xml:space="preserve">Feed water and condensate </w:t>
            </w:r>
            <w:r w:rsidRPr="00EB5DBA">
              <w:br/>
              <w:t xml:space="preserve">  (pressure pipe)</w:t>
            </w:r>
          </w:p>
        </w:tc>
        <w:tc>
          <w:tcPr>
            <w:tcW w:w="3264" w:type="dxa"/>
            <w:tcBorders>
              <w:top w:val="single" w:sz="4" w:space="0" w:color="auto"/>
              <w:left w:val="nil"/>
              <w:bottom w:val="single" w:sz="4" w:space="0" w:color="auto"/>
              <w:right w:val="single" w:sz="4" w:space="0" w:color="auto"/>
            </w:tcBorders>
            <w:vAlign w:val="center"/>
          </w:tcPr>
          <w:p w14:paraId="53FF9801" w14:textId="77777777" w:rsidR="005045EF" w:rsidRPr="00EB5DBA" w:rsidRDefault="005045EF" w:rsidP="005045EF">
            <w:pPr>
              <w:spacing w:line="240" w:lineRule="auto"/>
              <w:jc w:val="center"/>
            </w:pPr>
            <w:r w:rsidRPr="00EB5DBA">
              <w:t>5 m/s</w:t>
            </w:r>
          </w:p>
        </w:tc>
      </w:tr>
      <w:tr w:rsidR="005045EF" w:rsidRPr="00EB5DBA" w14:paraId="08E5CDAC" w14:textId="77777777" w:rsidTr="00B34834">
        <w:trPr>
          <w:trHeight w:val="571"/>
        </w:trPr>
        <w:tc>
          <w:tcPr>
            <w:tcW w:w="1907" w:type="dxa"/>
            <w:tcBorders>
              <w:left w:val="single" w:sz="4" w:space="0" w:color="auto"/>
              <w:bottom w:val="single" w:sz="4" w:space="0" w:color="auto"/>
              <w:right w:val="single" w:sz="4" w:space="0" w:color="auto"/>
            </w:tcBorders>
            <w:shd w:val="clear" w:color="auto" w:fill="DEE8F0"/>
            <w:vAlign w:val="center"/>
          </w:tcPr>
          <w:p w14:paraId="6A63A3B1" w14:textId="77777777" w:rsidR="005045EF" w:rsidRPr="00D651AF" w:rsidRDefault="005045EF" w:rsidP="005045EF">
            <w:pPr>
              <w:pStyle w:val="Zkladntext"/>
              <w:spacing w:after="0"/>
              <w:rPr>
                <w:b/>
              </w:rPr>
            </w:pPr>
          </w:p>
        </w:tc>
        <w:tc>
          <w:tcPr>
            <w:tcW w:w="4394" w:type="dxa"/>
            <w:tcBorders>
              <w:top w:val="single" w:sz="4" w:space="0" w:color="auto"/>
              <w:left w:val="nil"/>
              <w:bottom w:val="single" w:sz="4" w:space="0" w:color="auto"/>
              <w:right w:val="single" w:sz="4" w:space="0" w:color="auto"/>
            </w:tcBorders>
          </w:tcPr>
          <w:p w14:paraId="0B8BAC7F" w14:textId="77777777" w:rsidR="005045EF" w:rsidRPr="00EB5DBA" w:rsidRDefault="005045EF" w:rsidP="005045EF">
            <w:pPr>
              <w:spacing w:line="240" w:lineRule="auto"/>
              <w:ind w:firstLineChars="100" w:firstLine="180"/>
            </w:pPr>
            <w:r w:rsidRPr="00EB5DBA">
              <w:t xml:space="preserve">Feed water and condensate </w:t>
            </w:r>
            <w:r w:rsidRPr="00EB5DBA">
              <w:br/>
            </w:r>
            <w:proofErr w:type="gramStart"/>
            <w:r w:rsidRPr="00EB5DBA">
              <w:t xml:space="preserve">   (</w:t>
            </w:r>
            <w:proofErr w:type="gramEnd"/>
            <w:r w:rsidRPr="00EB5DBA">
              <w:t>suction pipe)</w:t>
            </w:r>
          </w:p>
        </w:tc>
        <w:tc>
          <w:tcPr>
            <w:tcW w:w="3264" w:type="dxa"/>
            <w:tcBorders>
              <w:top w:val="single" w:sz="4" w:space="0" w:color="auto"/>
              <w:left w:val="nil"/>
              <w:bottom w:val="single" w:sz="4" w:space="0" w:color="auto"/>
              <w:right w:val="single" w:sz="4" w:space="0" w:color="auto"/>
            </w:tcBorders>
            <w:vAlign w:val="center"/>
          </w:tcPr>
          <w:p w14:paraId="08654CE5" w14:textId="77777777" w:rsidR="005045EF" w:rsidRPr="00EB5DBA" w:rsidRDefault="005045EF" w:rsidP="005045EF">
            <w:pPr>
              <w:spacing w:line="240" w:lineRule="auto"/>
              <w:jc w:val="center"/>
            </w:pPr>
            <w:r w:rsidRPr="00EB5DBA">
              <w:t>2 m/s</w:t>
            </w:r>
          </w:p>
          <w:p w14:paraId="6EA9F340" w14:textId="77777777" w:rsidR="005045EF" w:rsidRPr="00EB5DBA" w:rsidRDefault="005045EF" w:rsidP="005045EF">
            <w:pPr>
              <w:spacing w:line="240" w:lineRule="auto"/>
              <w:jc w:val="center"/>
            </w:pPr>
          </w:p>
        </w:tc>
      </w:tr>
      <w:tr w:rsidR="005045EF" w:rsidRPr="00EB5DBA" w14:paraId="7F9534B0" w14:textId="77777777" w:rsidTr="0010652C">
        <w:trPr>
          <w:trHeight w:val="425"/>
        </w:trPr>
        <w:tc>
          <w:tcPr>
            <w:tcW w:w="1907" w:type="dxa"/>
            <w:tcBorders>
              <w:top w:val="single" w:sz="4" w:space="0" w:color="auto"/>
              <w:left w:val="single" w:sz="4" w:space="0" w:color="auto"/>
              <w:right w:val="single" w:sz="4" w:space="0" w:color="auto"/>
            </w:tcBorders>
            <w:shd w:val="clear" w:color="auto" w:fill="DEE8F0"/>
            <w:vAlign w:val="center"/>
          </w:tcPr>
          <w:p w14:paraId="730FF6DB" w14:textId="29DDB3EB" w:rsidR="005045EF" w:rsidRPr="00D651AF" w:rsidRDefault="005045EF">
            <w:pPr>
              <w:spacing w:line="240" w:lineRule="auto"/>
            </w:pPr>
            <w:bookmarkStart w:id="76" w:name="_Hlk40270028"/>
            <w:r w:rsidRPr="00D651AF">
              <w:rPr>
                <w:b/>
                <w:bCs/>
              </w:rPr>
              <w:t>A2: sec. 1</w:t>
            </w:r>
            <w:r w:rsidR="007E14E3" w:rsidRPr="00D651AF">
              <w:rPr>
                <w:b/>
                <w:bCs/>
              </w:rPr>
              <w:t>3</w:t>
            </w:r>
          </w:p>
        </w:tc>
        <w:tc>
          <w:tcPr>
            <w:tcW w:w="7658" w:type="dxa"/>
            <w:gridSpan w:val="2"/>
            <w:tcBorders>
              <w:top w:val="single" w:sz="4" w:space="0" w:color="auto"/>
              <w:left w:val="single" w:sz="4" w:space="0" w:color="auto"/>
              <w:bottom w:val="single" w:sz="4" w:space="0" w:color="auto"/>
              <w:right w:val="single" w:sz="4" w:space="0" w:color="auto"/>
            </w:tcBorders>
            <w:shd w:val="clear" w:color="auto" w:fill="DEE8F0"/>
            <w:vAlign w:val="center"/>
          </w:tcPr>
          <w:p w14:paraId="6D91707C" w14:textId="62718F1D" w:rsidR="005045EF" w:rsidRPr="00EB5DBA" w:rsidRDefault="005045EF" w:rsidP="005045EF">
            <w:pPr>
              <w:spacing w:line="240" w:lineRule="auto"/>
            </w:pPr>
            <w:r w:rsidRPr="00EB5DBA">
              <w:rPr>
                <w:b/>
                <w:bCs/>
              </w:rPr>
              <w:t xml:space="preserve">Component cooling system </w:t>
            </w:r>
          </w:p>
        </w:tc>
      </w:tr>
      <w:tr w:rsidR="005045EF" w:rsidRPr="00EB5DBA" w14:paraId="7B340D9C" w14:textId="77777777" w:rsidTr="00B34834">
        <w:trPr>
          <w:trHeight w:val="450"/>
        </w:trPr>
        <w:tc>
          <w:tcPr>
            <w:tcW w:w="1907" w:type="dxa"/>
            <w:tcBorders>
              <w:left w:val="single" w:sz="4" w:space="0" w:color="auto"/>
              <w:right w:val="single" w:sz="4" w:space="0" w:color="auto"/>
            </w:tcBorders>
            <w:shd w:val="clear" w:color="auto" w:fill="DEE8F0"/>
          </w:tcPr>
          <w:p w14:paraId="1A1336A8" w14:textId="77777777" w:rsidR="005045EF" w:rsidRPr="00D651AF" w:rsidRDefault="005045EF" w:rsidP="005045EF">
            <w:pPr>
              <w:spacing w:line="240" w:lineRule="auto"/>
              <w:ind w:firstLineChars="200" w:firstLine="360"/>
            </w:pPr>
          </w:p>
        </w:tc>
        <w:tc>
          <w:tcPr>
            <w:tcW w:w="4394" w:type="dxa"/>
            <w:tcBorders>
              <w:top w:val="single" w:sz="4" w:space="0" w:color="auto"/>
              <w:left w:val="single" w:sz="4" w:space="0" w:color="auto"/>
              <w:bottom w:val="single" w:sz="4" w:space="0" w:color="auto"/>
              <w:right w:val="single" w:sz="4" w:space="0" w:color="auto"/>
            </w:tcBorders>
          </w:tcPr>
          <w:p w14:paraId="6E24821A" w14:textId="77777777" w:rsidR="005045EF" w:rsidRPr="00EB5DBA" w:rsidRDefault="005045EF" w:rsidP="005045EF">
            <w:pPr>
              <w:spacing w:line="240" w:lineRule="auto"/>
              <w:ind w:left="284"/>
              <w:rPr>
                <w:bCs/>
              </w:rPr>
            </w:pPr>
            <w:r w:rsidRPr="00EB5DBA">
              <w:rPr>
                <w:bCs/>
              </w:rPr>
              <w:t>Content of propylene glycol (in water/glycol mixture)</w:t>
            </w:r>
          </w:p>
        </w:tc>
        <w:tc>
          <w:tcPr>
            <w:tcW w:w="3264" w:type="dxa"/>
            <w:tcBorders>
              <w:top w:val="nil"/>
              <w:left w:val="nil"/>
              <w:bottom w:val="single" w:sz="4" w:space="0" w:color="auto"/>
              <w:right w:val="single" w:sz="4" w:space="0" w:color="auto"/>
            </w:tcBorders>
          </w:tcPr>
          <w:p w14:paraId="5C13B5D8" w14:textId="7665274D" w:rsidR="005045EF" w:rsidRPr="00EB5DBA" w:rsidRDefault="005045EF" w:rsidP="005045EF">
            <w:pPr>
              <w:spacing w:line="240" w:lineRule="auto"/>
              <w:jc w:val="center"/>
              <w:rPr>
                <w:b/>
              </w:rPr>
            </w:pPr>
            <w:r w:rsidRPr="00EB5DBA">
              <w:t>41 %</w:t>
            </w:r>
          </w:p>
        </w:tc>
      </w:tr>
      <w:tr w:rsidR="005045EF" w:rsidRPr="00EB5DBA" w14:paraId="4AFC0815" w14:textId="77777777" w:rsidTr="00B34834">
        <w:trPr>
          <w:trHeight w:val="472"/>
        </w:trPr>
        <w:tc>
          <w:tcPr>
            <w:tcW w:w="1907" w:type="dxa"/>
            <w:tcBorders>
              <w:left w:val="single" w:sz="4" w:space="0" w:color="auto"/>
              <w:right w:val="single" w:sz="4" w:space="0" w:color="auto"/>
            </w:tcBorders>
            <w:shd w:val="clear" w:color="auto" w:fill="DEE8F0"/>
          </w:tcPr>
          <w:p w14:paraId="16FB1A54" w14:textId="77777777" w:rsidR="005045EF" w:rsidRPr="00D651AF" w:rsidRDefault="005045EF" w:rsidP="005045EF">
            <w:pPr>
              <w:spacing w:line="240" w:lineRule="auto"/>
              <w:rPr>
                <w:b/>
                <w:bCs/>
              </w:rPr>
            </w:pPr>
          </w:p>
        </w:tc>
        <w:tc>
          <w:tcPr>
            <w:tcW w:w="4394" w:type="dxa"/>
            <w:tcBorders>
              <w:top w:val="single" w:sz="4" w:space="0" w:color="auto"/>
              <w:left w:val="single" w:sz="4" w:space="0" w:color="auto"/>
              <w:bottom w:val="single" w:sz="4" w:space="0" w:color="auto"/>
              <w:right w:val="single" w:sz="4" w:space="0" w:color="auto"/>
            </w:tcBorders>
          </w:tcPr>
          <w:p w14:paraId="3A2DB759" w14:textId="21A1B999" w:rsidR="005045EF" w:rsidRPr="00EB5DBA" w:rsidRDefault="005045EF" w:rsidP="005045EF">
            <w:pPr>
              <w:spacing w:line="240" w:lineRule="auto"/>
              <w:ind w:left="284"/>
              <w:rPr>
                <w:bCs/>
              </w:rPr>
            </w:pPr>
            <w:r w:rsidRPr="00EB5DBA">
              <w:rPr>
                <w:bCs/>
              </w:rPr>
              <w:t>Cooling glycol supply temperature</w:t>
            </w:r>
          </w:p>
        </w:tc>
        <w:tc>
          <w:tcPr>
            <w:tcW w:w="3264" w:type="dxa"/>
            <w:tcBorders>
              <w:top w:val="nil"/>
              <w:left w:val="nil"/>
              <w:bottom w:val="single" w:sz="4" w:space="0" w:color="auto"/>
              <w:right w:val="single" w:sz="4" w:space="0" w:color="auto"/>
            </w:tcBorders>
          </w:tcPr>
          <w:p w14:paraId="06DF98F8" w14:textId="61B1C320" w:rsidR="005045EF" w:rsidRPr="00EB5DBA" w:rsidRDefault="005045EF" w:rsidP="005045EF">
            <w:pPr>
              <w:spacing w:line="240" w:lineRule="auto"/>
              <w:jc w:val="center"/>
            </w:pPr>
            <w:r w:rsidRPr="00EB5DBA">
              <w:t>max. 35 °C</w:t>
            </w:r>
          </w:p>
        </w:tc>
      </w:tr>
      <w:tr w:rsidR="005045EF" w:rsidRPr="00EB5DBA" w14:paraId="13B0542B" w14:textId="77777777" w:rsidTr="00B34834">
        <w:trPr>
          <w:trHeight w:val="472"/>
        </w:trPr>
        <w:tc>
          <w:tcPr>
            <w:tcW w:w="1907" w:type="dxa"/>
            <w:tcBorders>
              <w:left w:val="single" w:sz="4" w:space="0" w:color="auto"/>
              <w:right w:val="single" w:sz="4" w:space="0" w:color="auto"/>
            </w:tcBorders>
            <w:shd w:val="clear" w:color="auto" w:fill="DEE8F0"/>
          </w:tcPr>
          <w:p w14:paraId="2B2DF2C9" w14:textId="77777777" w:rsidR="005045EF" w:rsidRPr="00D651AF" w:rsidRDefault="005045EF" w:rsidP="005045EF">
            <w:pPr>
              <w:spacing w:line="240" w:lineRule="auto"/>
              <w:rPr>
                <w:b/>
                <w:bCs/>
              </w:rPr>
            </w:pPr>
          </w:p>
        </w:tc>
        <w:tc>
          <w:tcPr>
            <w:tcW w:w="4394" w:type="dxa"/>
            <w:tcBorders>
              <w:top w:val="single" w:sz="4" w:space="0" w:color="auto"/>
              <w:left w:val="single" w:sz="4" w:space="0" w:color="auto"/>
              <w:bottom w:val="single" w:sz="4" w:space="0" w:color="auto"/>
              <w:right w:val="single" w:sz="4" w:space="0" w:color="auto"/>
            </w:tcBorders>
          </w:tcPr>
          <w:p w14:paraId="1CC7D4C6" w14:textId="116783C9" w:rsidR="005045EF" w:rsidRPr="00EB5DBA" w:rsidRDefault="005045EF" w:rsidP="005045EF">
            <w:pPr>
              <w:spacing w:line="240" w:lineRule="auto"/>
              <w:ind w:left="284"/>
              <w:rPr>
                <w:bCs/>
              </w:rPr>
            </w:pPr>
            <w:r w:rsidRPr="00EB5DBA">
              <w:rPr>
                <w:bCs/>
              </w:rPr>
              <w:t xml:space="preserve">Cooling glycol return temperature </w:t>
            </w:r>
          </w:p>
        </w:tc>
        <w:tc>
          <w:tcPr>
            <w:tcW w:w="3264" w:type="dxa"/>
            <w:tcBorders>
              <w:top w:val="nil"/>
              <w:left w:val="nil"/>
              <w:bottom w:val="single" w:sz="4" w:space="0" w:color="auto"/>
              <w:right w:val="single" w:sz="4" w:space="0" w:color="auto"/>
            </w:tcBorders>
          </w:tcPr>
          <w:p w14:paraId="393A7BE8" w14:textId="2B144353" w:rsidR="005045EF" w:rsidRPr="00EB5DBA" w:rsidRDefault="005045EF" w:rsidP="005045EF">
            <w:pPr>
              <w:spacing w:line="240" w:lineRule="auto"/>
              <w:jc w:val="center"/>
            </w:pPr>
            <w:r w:rsidRPr="00EB5DBA">
              <w:t xml:space="preserve">min. </w:t>
            </w:r>
            <w:r>
              <w:t>39</w:t>
            </w:r>
            <w:r w:rsidRPr="00EB5DBA">
              <w:t xml:space="preserve"> °C</w:t>
            </w:r>
          </w:p>
        </w:tc>
      </w:tr>
      <w:tr w:rsidR="005045EF" w:rsidRPr="00EB5DBA" w14:paraId="3DD1C5A5" w14:textId="77777777" w:rsidTr="00B34834">
        <w:trPr>
          <w:trHeight w:val="261"/>
        </w:trPr>
        <w:tc>
          <w:tcPr>
            <w:tcW w:w="1907" w:type="dxa"/>
            <w:tcBorders>
              <w:left w:val="single" w:sz="4" w:space="0" w:color="auto"/>
              <w:right w:val="single" w:sz="4" w:space="0" w:color="auto"/>
            </w:tcBorders>
            <w:shd w:val="clear" w:color="auto" w:fill="DEE8F0"/>
          </w:tcPr>
          <w:p w14:paraId="48391E5F" w14:textId="398C4359" w:rsidR="005045EF" w:rsidRPr="00D651AF" w:rsidRDefault="005045EF" w:rsidP="005045EF">
            <w:pPr>
              <w:spacing w:line="240" w:lineRule="auto"/>
              <w:rPr>
                <w:b/>
                <w:bCs/>
              </w:rPr>
            </w:pPr>
          </w:p>
        </w:tc>
        <w:tc>
          <w:tcPr>
            <w:tcW w:w="4394" w:type="dxa"/>
            <w:tcBorders>
              <w:top w:val="single" w:sz="4" w:space="0" w:color="auto"/>
              <w:left w:val="single" w:sz="4" w:space="0" w:color="auto"/>
              <w:bottom w:val="single" w:sz="4" w:space="0" w:color="auto"/>
              <w:right w:val="single" w:sz="4" w:space="0" w:color="auto"/>
            </w:tcBorders>
          </w:tcPr>
          <w:p w14:paraId="524EF2AF" w14:textId="7F5D75F4" w:rsidR="005045EF" w:rsidRPr="00EB5DBA" w:rsidRDefault="005045EF" w:rsidP="005045EF">
            <w:pPr>
              <w:spacing w:line="240" w:lineRule="auto"/>
              <w:ind w:left="284"/>
              <w:rPr>
                <w:bCs/>
              </w:rPr>
            </w:pPr>
            <w:r w:rsidRPr="00EB5DBA">
              <w:rPr>
                <w:bCs/>
              </w:rPr>
              <w:t>Design pressure of cooling glycol circuit</w:t>
            </w:r>
          </w:p>
        </w:tc>
        <w:tc>
          <w:tcPr>
            <w:tcW w:w="3264" w:type="dxa"/>
            <w:tcBorders>
              <w:top w:val="nil"/>
              <w:left w:val="nil"/>
              <w:bottom w:val="single" w:sz="4" w:space="0" w:color="auto"/>
              <w:right w:val="single" w:sz="4" w:space="0" w:color="auto"/>
            </w:tcBorders>
          </w:tcPr>
          <w:p w14:paraId="39C10B0D" w14:textId="7F2B7638" w:rsidR="005045EF" w:rsidRPr="00EB5DBA" w:rsidRDefault="005045EF" w:rsidP="005045EF">
            <w:pPr>
              <w:spacing w:line="240" w:lineRule="auto"/>
              <w:jc w:val="center"/>
            </w:pPr>
            <w:r w:rsidRPr="00EB5DBA">
              <w:t xml:space="preserve">6 </w:t>
            </w:r>
            <w:proofErr w:type="spellStart"/>
            <w:r w:rsidRPr="00EB5DBA">
              <w:t>bar</w:t>
            </w:r>
            <w:r>
              <w:t>g</w:t>
            </w:r>
            <w:proofErr w:type="spellEnd"/>
          </w:p>
        </w:tc>
      </w:tr>
      <w:tr w:rsidR="005045EF" w:rsidRPr="00EB5DBA" w14:paraId="4D62AF78" w14:textId="77777777" w:rsidTr="0010652C">
        <w:trPr>
          <w:trHeight w:val="261"/>
        </w:trPr>
        <w:tc>
          <w:tcPr>
            <w:tcW w:w="1907" w:type="dxa"/>
            <w:tcBorders>
              <w:left w:val="single" w:sz="4" w:space="0" w:color="auto"/>
              <w:right w:val="single" w:sz="4" w:space="0" w:color="auto"/>
            </w:tcBorders>
            <w:shd w:val="clear" w:color="auto" w:fill="DEE8F0"/>
          </w:tcPr>
          <w:p w14:paraId="4E860356" w14:textId="77777777" w:rsidR="005045EF" w:rsidRPr="00D651AF" w:rsidRDefault="005045EF" w:rsidP="005045EF">
            <w:pPr>
              <w:spacing w:line="240" w:lineRule="auto"/>
              <w:rPr>
                <w:b/>
                <w:bCs/>
              </w:rPr>
            </w:pPr>
          </w:p>
        </w:tc>
        <w:tc>
          <w:tcPr>
            <w:tcW w:w="4394" w:type="dxa"/>
            <w:tcBorders>
              <w:top w:val="single" w:sz="4" w:space="0" w:color="auto"/>
              <w:left w:val="single" w:sz="4" w:space="0" w:color="auto"/>
              <w:bottom w:val="single" w:sz="4" w:space="0" w:color="auto"/>
              <w:right w:val="single" w:sz="4" w:space="0" w:color="auto"/>
            </w:tcBorders>
          </w:tcPr>
          <w:p w14:paraId="063ACF37" w14:textId="28A7F531" w:rsidR="005045EF" w:rsidRPr="00EB5DBA" w:rsidRDefault="005045EF" w:rsidP="005045EF">
            <w:pPr>
              <w:spacing w:line="240" w:lineRule="auto"/>
              <w:ind w:left="284"/>
              <w:rPr>
                <w:bCs/>
              </w:rPr>
            </w:pPr>
            <w:r w:rsidRPr="00EB5DBA">
              <w:rPr>
                <w:bCs/>
              </w:rPr>
              <w:t>Operating pressure at interfaces to existing cooling glycol supply</w:t>
            </w:r>
          </w:p>
        </w:tc>
        <w:tc>
          <w:tcPr>
            <w:tcW w:w="3264" w:type="dxa"/>
            <w:tcBorders>
              <w:top w:val="nil"/>
              <w:left w:val="nil"/>
              <w:bottom w:val="single" w:sz="4" w:space="0" w:color="auto"/>
              <w:right w:val="single" w:sz="4" w:space="0" w:color="auto"/>
            </w:tcBorders>
            <w:vAlign w:val="center"/>
          </w:tcPr>
          <w:p w14:paraId="192C23B6" w14:textId="64153131" w:rsidR="005045EF" w:rsidRPr="00EB5DBA" w:rsidDel="0072759A" w:rsidRDefault="005045EF" w:rsidP="005045EF">
            <w:pPr>
              <w:spacing w:line="240" w:lineRule="auto"/>
              <w:jc w:val="center"/>
            </w:pPr>
            <w:r w:rsidRPr="00EB5DBA">
              <w:t>1.8 </w:t>
            </w:r>
            <w:proofErr w:type="spellStart"/>
            <w:r w:rsidRPr="00EB5DBA">
              <w:t>bar</w:t>
            </w:r>
            <w:r>
              <w:t>g</w:t>
            </w:r>
            <w:proofErr w:type="spellEnd"/>
          </w:p>
        </w:tc>
      </w:tr>
      <w:tr w:rsidR="005045EF" w:rsidRPr="00EB5DBA" w14:paraId="0D68C37F" w14:textId="77777777" w:rsidTr="0010652C">
        <w:trPr>
          <w:trHeight w:val="425"/>
        </w:trPr>
        <w:tc>
          <w:tcPr>
            <w:tcW w:w="1907" w:type="dxa"/>
            <w:tcBorders>
              <w:left w:val="single" w:sz="4" w:space="0" w:color="auto"/>
              <w:right w:val="single" w:sz="4" w:space="0" w:color="auto"/>
            </w:tcBorders>
            <w:shd w:val="clear" w:color="auto" w:fill="DEE8F0"/>
          </w:tcPr>
          <w:p w14:paraId="7C1A1943" w14:textId="77777777" w:rsidR="005045EF" w:rsidRPr="00D651AF" w:rsidRDefault="005045EF" w:rsidP="005045EF">
            <w:pPr>
              <w:spacing w:line="240" w:lineRule="auto"/>
              <w:rPr>
                <w:b/>
                <w:bCs/>
              </w:rPr>
            </w:pPr>
          </w:p>
        </w:tc>
        <w:tc>
          <w:tcPr>
            <w:tcW w:w="7658" w:type="dxa"/>
            <w:gridSpan w:val="2"/>
            <w:tcBorders>
              <w:top w:val="single" w:sz="4" w:space="0" w:color="auto"/>
              <w:left w:val="single" w:sz="4" w:space="0" w:color="auto"/>
              <w:bottom w:val="single" w:sz="4" w:space="0" w:color="auto"/>
              <w:right w:val="single" w:sz="4" w:space="0" w:color="auto"/>
            </w:tcBorders>
            <w:shd w:val="clear" w:color="auto" w:fill="DEE8F0"/>
            <w:vAlign w:val="center"/>
          </w:tcPr>
          <w:p w14:paraId="3BCEF3B9" w14:textId="7246F371" w:rsidR="005045EF" w:rsidRDefault="005045EF" w:rsidP="0010652C">
            <w:pPr>
              <w:spacing w:line="240" w:lineRule="auto"/>
            </w:pPr>
            <w:r>
              <w:rPr>
                <w:b/>
                <w:bCs/>
              </w:rPr>
              <w:t xml:space="preserve">Employer’s Existing </w:t>
            </w:r>
            <w:r w:rsidRPr="00EB5DBA">
              <w:rPr>
                <w:b/>
                <w:bCs/>
              </w:rPr>
              <w:t>Component cooling</w:t>
            </w:r>
            <w:r w:rsidRPr="0010652C">
              <w:rPr>
                <w:b/>
                <w:bCs/>
                <w:shd w:val="clear" w:color="auto" w:fill="DEE8F0"/>
              </w:rPr>
              <w:t xml:space="preserve"> system</w:t>
            </w:r>
          </w:p>
        </w:tc>
      </w:tr>
      <w:tr w:rsidR="005045EF" w:rsidRPr="00EB5DBA" w14:paraId="5EB234EC" w14:textId="77777777" w:rsidTr="0010652C">
        <w:trPr>
          <w:trHeight w:val="261"/>
        </w:trPr>
        <w:tc>
          <w:tcPr>
            <w:tcW w:w="1907" w:type="dxa"/>
            <w:tcBorders>
              <w:left w:val="single" w:sz="4" w:space="0" w:color="auto"/>
              <w:right w:val="single" w:sz="4" w:space="0" w:color="auto"/>
            </w:tcBorders>
            <w:shd w:val="clear" w:color="auto" w:fill="DEE8F0"/>
          </w:tcPr>
          <w:p w14:paraId="4BBEE694" w14:textId="77777777" w:rsidR="005045EF" w:rsidRPr="00D651AF" w:rsidRDefault="005045EF" w:rsidP="005045EF">
            <w:pPr>
              <w:spacing w:line="240" w:lineRule="auto"/>
              <w:rPr>
                <w:b/>
                <w:bCs/>
              </w:rPr>
            </w:pPr>
          </w:p>
        </w:tc>
        <w:tc>
          <w:tcPr>
            <w:tcW w:w="4394" w:type="dxa"/>
            <w:tcBorders>
              <w:top w:val="single" w:sz="4" w:space="0" w:color="auto"/>
              <w:left w:val="single" w:sz="4" w:space="0" w:color="auto"/>
              <w:bottom w:val="single" w:sz="4" w:space="0" w:color="auto"/>
              <w:right w:val="single" w:sz="4" w:space="0" w:color="auto"/>
            </w:tcBorders>
          </w:tcPr>
          <w:p w14:paraId="75A0A5DC" w14:textId="62899B78" w:rsidR="005045EF" w:rsidRDefault="005045EF" w:rsidP="005045EF">
            <w:pPr>
              <w:spacing w:line="240" w:lineRule="auto"/>
              <w:ind w:left="284"/>
              <w:rPr>
                <w:bCs/>
              </w:rPr>
            </w:pPr>
            <w:r w:rsidRPr="00EB5DBA">
              <w:rPr>
                <w:bCs/>
              </w:rPr>
              <w:t>Content of propylene glycol (in water/glycol mixture)</w:t>
            </w:r>
          </w:p>
        </w:tc>
        <w:tc>
          <w:tcPr>
            <w:tcW w:w="3264" w:type="dxa"/>
            <w:tcBorders>
              <w:top w:val="nil"/>
              <w:left w:val="nil"/>
              <w:bottom w:val="single" w:sz="4" w:space="0" w:color="auto"/>
              <w:right w:val="single" w:sz="4" w:space="0" w:color="auto"/>
            </w:tcBorders>
          </w:tcPr>
          <w:p w14:paraId="2F07F0EB" w14:textId="541E2DDF" w:rsidR="005045EF" w:rsidRDefault="005045EF" w:rsidP="005045EF">
            <w:pPr>
              <w:spacing w:line="240" w:lineRule="auto"/>
              <w:jc w:val="center"/>
            </w:pPr>
            <w:r w:rsidRPr="00EB5DBA">
              <w:t>41 %</w:t>
            </w:r>
          </w:p>
        </w:tc>
      </w:tr>
      <w:tr w:rsidR="005045EF" w:rsidRPr="00EB5DBA" w14:paraId="2F02239B" w14:textId="77777777" w:rsidTr="0010652C">
        <w:trPr>
          <w:trHeight w:val="261"/>
        </w:trPr>
        <w:tc>
          <w:tcPr>
            <w:tcW w:w="1907" w:type="dxa"/>
            <w:tcBorders>
              <w:left w:val="single" w:sz="4" w:space="0" w:color="auto"/>
              <w:right w:val="single" w:sz="4" w:space="0" w:color="auto"/>
            </w:tcBorders>
            <w:shd w:val="clear" w:color="auto" w:fill="DEE8F0"/>
          </w:tcPr>
          <w:p w14:paraId="0DF5460E" w14:textId="77777777" w:rsidR="005045EF" w:rsidRPr="00D651AF" w:rsidRDefault="005045EF" w:rsidP="005045EF">
            <w:pPr>
              <w:spacing w:line="240" w:lineRule="auto"/>
              <w:rPr>
                <w:b/>
                <w:bCs/>
              </w:rPr>
            </w:pPr>
          </w:p>
        </w:tc>
        <w:tc>
          <w:tcPr>
            <w:tcW w:w="4394" w:type="dxa"/>
            <w:tcBorders>
              <w:top w:val="single" w:sz="4" w:space="0" w:color="auto"/>
              <w:left w:val="single" w:sz="4" w:space="0" w:color="auto"/>
              <w:bottom w:val="single" w:sz="4" w:space="0" w:color="auto"/>
              <w:right w:val="single" w:sz="4" w:space="0" w:color="auto"/>
            </w:tcBorders>
          </w:tcPr>
          <w:p w14:paraId="158D3133" w14:textId="3B133E23" w:rsidR="005045EF" w:rsidRPr="00EB5DBA" w:rsidRDefault="005045EF" w:rsidP="005045EF">
            <w:pPr>
              <w:spacing w:line="240" w:lineRule="auto"/>
              <w:ind w:left="284"/>
              <w:rPr>
                <w:bCs/>
              </w:rPr>
            </w:pPr>
            <w:r>
              <w:rPr>
                <w:bCs/>
              </w:rPr>
              <w:t>Design outdoor temperature</w:t>
            </w:r>
            <w:r>
              <w:rPr>
                <w:bCs/>
              </w:rPr>
              <w:br/>
            </w:r>
            <w:r>
              <w:t>(@ glycol temperature 35/41,2 °C)</w:t>
            </w:r>
          </w:p>
        </w:tc>
        <w:tc>
          <w:tcPr>
            <w:tcW w:w="3264" w:type="dxa"/>
            <w:tcBorders>
              <w:top w:val="nil"/>
              <w:left w:val="nil"/>
              <w:bottom w:val="single" w:sz="4" w:space="0" w:color="auto"/>
              <w:right w:val="single" w:sz="4" w:space="0" w:color="auto"/>
            </w:tcBorders>
            <w:vAlign w:val="center"/>
          </w:tcPr>
          <w:p w14:paraId="64A52826" w14:textId="22D85CB5" w:rsidR="005045EF" w:rsidRDefault="005045EF" w:rsidP="005045EF">
            <w:pPr>
              <w:spacing w:line="240" w:lineRule="auto"/>
              <w:jc w:val="center"/>
            </w:pPr>
            <w:r>
              <w:t xml:space="preserve">30.6 </w:t>
            </w:r>
            <w:r>
              <w:rPr>
                <w:rFonts w:ascii="Times New Roman" w:hAnsi="Times New Roman" w:cs="Times New Roman"/>
              </w:rPr>
              <w:t>º</w:t>
            </w:r>
            <w:r>
              <w:t>C</w:t>
            </w:r>
          </w:p>
        </w:tc>
      </w:tr>
      <w:tr w:rsidR="005045EF" w:rsidRPr="00EB5DBA" w14:paraId="49C0B324" w14:textId="77777777" w:rsidTr="0010652C">
        <w:trPr>
          <w:trHeight w:val="261"/>
        </w:trPr>
        <w:tc>
          <w:tcPr>
            <w:tcW w:w="1907" w:type="dxa"/>
            <w:tcBorders>
              <w:left w:val="single" w:sz="4" w:space="0" w:color="auto"/>
              <w:right w:val="single" w:sz="4" w:space="0" w:color="auto"/>
            </w:tcBorders>
            <w:shd w:val="clear" w:color="auto" w:fill="DEE8F0"/>
          </w:tcPr>
          <w:p w14:paraId="74E91A40" w14:textId="77777777" w:rsidR="005045EF" w:rsidRPr="00D651AF" w:rsidRDefault="005045EF" w:rsidP="005045EF">
            <w:pPr>
              <w:spacing w:line="240" w:lineRule="auto"/>
              <w:rPr>
                <w:b/>
                <w:bCs/>
              </w:rPr>
            </w:pPr>
          </w:p>
        </w:tc>
        <w:tc>
          <w:tcPr>
            <w:tcW w:w="4394" w:type="dxa"/>
            <w:tcBorders>
              <w:top w:val="single" w:sz="4" w:space="0" w:color="auto"/>
              <w:left w:val="single" w:sz="4" w:space="0" w:color="auto"/>
              <w:bottom w:val="single" w:sz="4" w:space="0" w:color="auto"/>
              <w:right w:val="single" w:sz="4" w:space="0" w:color="auto"/>
            </w:tcBorders>
          </w:tcPr>
          <w:p w14:paraId="2DA0F0A7" w14:textId="24D2B7B4" w:rsidR="005045EF" w:rsidRDefault="005045EF" w:rsidP="005045EF">
            <w:pPr>
              <w:spacing w:line="240" w:lineRule="auto"/>
              <w:ind w:left="284"/>
              <w:rPr>
                <w:bCs/>
              </w:rPr>
            </w:pPr>
            <w:r w:rsidRPr="00EB5DBA">
              <w:rPr>
                <w:bCs/>
              </w:rPr>
              <w:t>Cooling glycol supply temperature</w:t>
            </w:r>
          </w:p>
        </w:tc>
        <w:tc>
          <w:tcPr>
            <w:tcW w:w="3264" w:type="dxa"/>
            <w:tcBorders>
              <w:top w:val="nil"/>
              <w:left w:val="nil"/>
              <w:bottom w:val="single" w:sz="4" w:space="0" w:color="auto"/>
              <w:right w:val="single" w:sz="4" w:space="0" w:color="auto"/>
            </w:tcBorders>
          </w:tcPr>
          <w:p w14:paraId="123D039F" w14:textId="42CF1B09" w:rsidR="005045EF" w:rsidRDefault="005045EF" w:rsidP="005045EF">
            <w:pPr>
              <w:spacing w:line="240" w:lineRule="auto"/>
              <w:jc w:val="center"/>
            </w:pPr>
            <w:r>
              <w:t>nom</w:t>
            </w:r>
            <w:r w:rsidRPr="00EB5DBA">
              <w:t xml:space="preserve">. </w:t>
            </w:r>
            <w:r>
              <w:t>33</w:t>
            </w:r>
            <w:r w:rsidRPr="00EB5DBA">
              <w:t xml:space="preserve"> °C</w:t>
            </w:r>
          </w:p>
        </w:tc>
      </w:tr>
      <w:tr w:rsidR="005045EF" w:rsidRPr="00EB5DBA" w14:paraId="505F2AF7" w14:textId="77777777" w:rsidTr="003B5D4F">
        <w:trPr>
          <w:trHeight w:val="261"/>
        </w:trPr>
        <w:tc>
          <w:tcPr>
            <w:tcW w:w="1907" w:type="dxa"/>
            <w:tcBorders>
              <w:left w:val="single" w:sz="4" w:space="0" w:color="auto"/>
              <w:right w:val="single" w:sz="4" w:space="0" w:color="auto"/>
            </w:tcBorders>
            <w:shd w:val="clear" w:color="auto" w:fill="DEE8F0"/>
          </w:tcPr>
          <w:p w14:paraId="093651C6" w14:textId="77777777" w:rsidR="005045EF" w:rsidRPr="00D651AF" w:rsidRDefault="005045EF" w:rsidP="005045EF">
            <w:pPr>
              <w:spacing w:line="240" w:lineRule="auto"/>
              <w:rPr>
                <w:b/>
                <w:bCs/>
              </w:rPr>
            </w:pPr>
          </w:p>
        </w:tc>
        <w:tc>
          <w:tcPr>
            <w:tcW w:w="4394" w:type="dxa"/>
            <w:tcBorders>
              <w:top w:val="single" w:sz="4" w:space="0" w:color="auto"/>
              <w:left w:val="single" w:sz="4" w:space="0" w:color="auto"/>
              <w:bottom w:val="single" w:sz="4" w:space="0" w:color="auto"/>
              <w:right w:val="single" w:sz="4" w:space="0" w:color="auto"/>
            </w:tcBorders>
          </w:tcPr>
          <w:p w14:paraId="03EBCC1C" w14:textId="35EADC38" w:rsidR="005045EF" w:rsidRPr="00EB5DBA" w:rsidRDefault="005045EF" w:rsidP="005045EF">
            <w:pPr>
              <w:spacing w:line="240" w:lineRule="auto"/>
              <w:ind w:left="284"/>
              <w:rPr>
                <w:bCs/>
              </w:rPr>
            </w:pPr>
            <w:r w:rsidRPr="00EB5DBA">
              <w:rPr>
                <w:bCs/>
              </w:rPr>
              <w:t xml:space="preserve">Cooling glycol </w:t>
            </w:r>
            <w:r>
              <w:rPr>
                <w:bCs/>
              </w:rPr>
              <w:t>return</w:t>
            </w:r>
            <w:r w:rsidRPr="00EB5DBA">
              <w:rPr>
                <w:bCs/>
              </w:rPr>
              <w:t xml:space="preserve"> temperature</w:t>
            </w:r>
          </w:p>
        </w:tc>
        <w:tc>
          <w:tcPr>
            <w:tcW w:w="3264" w:type="dxa"/>
            <w:tcBorders>
              <w:top w:val="nil"/>
              <w:left w:val="nil"/>
              <w:bottom w:val="single" w:sz="4" w:space="0" w:color="auto"/>
              <w:right w:val="single" w:sz="4" w:space="0" w:color="auto"/>
            </w:tcBorders>
          </w:tcPr>
          <w:p w14:paraId="080203F9" w14:textId="73049220" w:rsidR="005045EF" w:rsidRDefault="005045EF" w:rsidP="005045EF">
            <w:pPr>
              <w:spacing w:line="240" w:lineRule="auto"/>
              <w:jc w:val="center"/>
            </w:pPr>
            <w:r>
              <w:t>nom</w:t>
            </w:r>
            <w:r w:rsidRPr="00EB5DBA">
              <w:t xml:space="preserve">. </w:t>
            </w:r>
            <w:r>
              <w:t>39</w:t>
            </w:r>
            <w:r w:rsidRPr="00EB5DBA">
              <w:t xml:space="preserve"> °C</w:t>
            </w:r>
          </w:p>
        </w:tc>
      </w:tr>
      <w:tr w:rsidR="005045EF" w:rsidRPr="00EB5DBA" w14:paraId="7F817597" w14:textId="77777777" w:rsidTr="0010652C">
        <w:trPr>
          <w:trHeight w:val="261"/>
        </w:trPr>
        <w:tc>
          <w:tcPr>
            <w:tcW w:w="1907" w:type="dxa"/>
            <w:tcBorders>
              <w:left w:val="single" w:sz="4" w:space="0" w:color="auto"/>
              <w:right w:val="single" w:sz="4" w:space="0" w:color="auto"/>
            </w:tcBorders>
            <w:shd w:val="clear" w:color="auto" w:fill="DEE8F0"/>
          </w:tcPr>
          <w:p w14:paraId="3F684D8B" w14:textId="77777777" w:rsidR="005045EF" w:rsidRPr="00D651AF" w:rsidRDefault="005045EF" w:rsidP="005045EF">
            <w:pPr>
              <w:spacing w:line="240" w:lineRule="auto"/>
              <w:rPr>
                <w:b/>
                <w:bCs/>
              </w:rPr>
            </w:pPr>
          </w:p>
        </w:tc>
        <w:tc>
          <w:tcPr>
            <w:tcW w:w="4394" w:type="dxa"/>
            <w:tcBorders>
              <w:top w:val="single" w:sz="4" w:space="0" w:color="auto"/>
              <w:left w:val="single" w:sz="4" w:space="0" w:color="auto"/>
              <w:bottom w:val="single" w:sz="4" w:space="0" w:color="auto"/>
              <w:right w:val="single" w:sz="4" w:space="0" w:color="auto"/>
            </w:tcBorders>
          </w:tcPr>
          <w:p w14:paraId="1F739821" w14:textId="7255759C" w:rsidR="005045EF" w:rsidRDefault="005045EF" w:rsidP="005045EF">
            <w:pPr>
              <w:spacing w:line="240" w:lineRule="auto"/>
              <w:ind w:left="284"/>
              <w:rPr>
                <w:bCs/>
              </w:rPr>
            </w:pPr>
            <w:r>
              <w:rPr>
                <w:bCs/>
              </w:rPr>
              <w:t xml:space="preserve">Maximum permissible </w:t>
            </w:r>
            <w:r w:rsidRPr="00EB5DBA">
              <w:rPr>
                <w:bCs/>
              </w:rPr>
              <w:t>glycol</w:t>
            </w:r>
            <w:r>
              <w:rPr>
                <w:bCs/>
              </w:rPr>
              <w:t xml:space="preserve"> temperature</w:t>
            </w:r>
            <w:r w:rsidRPr="00EB5DBA">
              <w:rPr>
                <w:bCs/>
              </w:rPr>
              <w:t xml:space="preserve"> </w:t>
            </w:r>
          </w:p>
        </w:tc>
        <w:tc>
          <w:tcPr>
            <w:tcW w:w="3264" w:type="dxa"/>
            <w:tcBorders>
              <w:top w:val="nil"/>
              <w:left w:val="nil"/>
              <w:bottom w:val="single" w:sz="4" w:space="0" w:color="auto"/>
              <w:right w:val="single" w:sz="4" w:space="0" w:color="auto"/>
            </w:tcBorders>
          </w:tcPr>
          <w:p w14:paraId="309FDA2B" w14:textId="4F5AEC8A" w:rsidR="005045EF" w:rsidRDefault="005045EF" w:rsidP="005045EF">
            <w:pPr>
              <w:spacing w:line="240" w:lineRule="auto"/>
              <w:jc w:val="center"/>
            </w:pPr>
            <w:r w:rsidRPr="00EB5DBA">
              <w:t>4</w:t>
            </w:r>
            <w:r>
              <w:t>5</w:t>
            </w:r>
            <w:r w:rsidRPr="00EB5DBA">
              <w:t xml:space="preserve"> °C</w:t>
            </w:r>
          </w:p>
        </w:tc>
      </w:tr>
      <w:tr w:rsidR="005045EF" w:rsidRPr="00EB5DBA" w14:paraId="2037171B" w14:textId="77777777" w:rsidTr="0010652C">
        <w:trPr>
          <w:trHeight w:val="261"/>
        </w:trPr>
        <w:tc>
          <w:tcPr>
            <w:tcW w:w="1907" w:type="dxa"/>
            <w:tcBorders>
              <w:left w:val="single" w:sz="4" w:space="0" w:color="auto"/>
              <w:right w:val="single" w:sz="4" w:space="0" w:color="auto"/>
            </w:tcBorders>
            <w:shd w:val="clear" w:color="auto" w:fill="DEE8F0"/>
          </w:tcPr>
          <w:p w14:paraId="6B40B9F9" w14:textId="77777777" w:rsidR="005045EF" w:rsidRPr="00D651AF" w:rsidRDefault="005045EF" w:rsidP="005045EF">
            <w:pPr>
              <w:spacing w:line="240" w:lineRule="auto"/>
              <w:rPr>
                <w:b/>
                <w:bCs/>
              </w:rPr>
            </w:pPr>
          </w:p>
        </w:tc>
        <w:tc>
          <w:tcPr>
            <w:tcW w:w="4394" w:type="dxa"/>
            <w:tcBorders>
              <w:top w:val="single" w:sz="4" w:space="0" w:color="auto"/>
              <w:left w:val="single" w:sz="4" w:space="0" w:color="auto"/>
              <w:bottom w:val="single" w:sz="4" w:space="0" w:color="auto"/>
              <w:right w:val="single" w:sz="4" w:space="0" w:color="auto"/>
            </w:tcBorders>
          </w:tcPr>
          <w:p w14:paraId="2D2B81B1" w14:textId="74CC21FA" w:rsidR="005045EF" w:rsidRDefault="005045EF" w:rsidP="005045EF">
            <w:pPr>
              <w:spacing w:line="240" w:lineRule="auto"/>
              <w:ind w:left="284"/>
              <w:rPr>
                <w:bCs/>
              </w:rPr>
            </w:pPr>
            <w:r w:rsidRPr="00EB5DBA">
              <w:rPr>
                <w:bCs/>
              </w:rPr>
              <w:t>Design pressure of cooling glycol circuit</w:t>
            </w:r>
          </w:p>
        </w:tc>
        <w:tc>
          <w:tcPr>
            <w:tcW w:w="3264" w:type="dxa"/>
            <w:tcBorders>
              <w:top w:val="nil"/>
              <w:left w:val="nil"/>
              <w:bottom w:val="single" w:sz="4" w:space="0" w:color="auto"/>
              <w:right w:val="single" w:sz="4" w:space="0" w:color="auto"/>
            </w:tcBorders>
          </w:tcPr>
          <w:p w14:paraId="791B1D11" w14:textId="12E89920" w:rsidR="005045EF" w:rsidRDefault="005045EF" w:rsidP="005045EF">
            <w:pPr>
              <w:spacing w:line="240" w:lineRule="auto"/>
              <w:jc w:val="center"/>
            </w:pPr>
            <w:r>
              <w:t>10</w:t>
            </w:r>
            <w:r w:rsidRPr="00EB5DBA">
              <w:t xml:space="preserve"> </w:t>
            </w:r>
            <w:proofErr w:type="spellStart"/>
            <w:r w:rsidRPr="00EB5DBA">
              <w:t>bar</w:t>
            </w:r>
            <w:r>
              <w:t>g</w:t>
            </w:r>
            <w:proofErr w:type="spellEnd"/>
          </w:p>
        </w:tc>
      </w:tr>
      <w:tr w:rsidR="005045EF" w:rsidRPr="00EB5DBA" w14:paraId="5EDCFEB7" w14:textId="77777777" w:rsidTr="0010652C">
        <w:trPr>
          <w:trHeight w:val="261"/>
        </w:trPr>
        <w:tc>
          <w:tcPr>
            <w:tcW w:w="1907" w:type="dxa"/>
            <w:tcBorders>
              <w:left w:val="single" w:sz="4" w:space="0" w:color="auto"/>
              <w:bottom w:val="single" w:sz="4" w:space="0" w:color="auto"/>
              <w:right w:val="single" w:sz="4" w:space="0" w:color="auto"/>
            </w:tcBorders>
            <w:shd w:val="clear" w:color="auto" w:fill="DEE8F0"/>
          </w:tcPr>
          <w:p w14:paraId="3D6A313F" w14:textId="77777777" w:rsidR="005045EF" w:rsidRPr="00D651AF" w:rsidRDefault="005045EF" w:rsidP="005045EF">
            <w:pPr>
              <w:spacing w:line="240" w:lineRule="auto"/>
              <w:rPr>
                <w:b/>
                <w:bCs/>
              </w:rPr>
            </w:pPr>
          </w:p>
        </w:tc>
        <w:tc>
          <w:tcPr>
            <w:tcW w:w="4394" w:type="dxa"/>
            <w:tcBorders>
              <w:top w:val="single" w:sz="4" w:space="0" w:color="auto"/>
              <w:left w:val="single" w:sz="4" w:space="0" w:color="auto"/>
              <w:bottom w:val="single" w:sz="4" w:space="0" w:color="auto"/>
              <w:right w:val="single" w:sz="4" w:space="0" w:color="auto"/>
            </w:tcBorders>
          </w:tcPr>
          <w:p w14:paraId="2DF02224" w14:textId="32D50D0B" w:rsidR="005045EF" w:rsidRDefault="005045EF" w:rsidP="005045EF">
            <w:pPr>
              <w:spacing w:line="240" w:lineRule="auto"/>
              <w:ind w:left="284"/>
              <w:rPr>
                <w:bCs/>
              </w:rPr>
            </w:pPr>
            <w:r>
              <w:rPr>
                <w:bCs/>
              </w:rPr>
              <w:t>Static o</w:t>
            </w:r>
            <w:r w:rsidRPr="00EB5DBA">
              <w:rPr>
                <w:bCs/>
              </w:rPr>
              <w:t>perating pressure</w:t>
            </w:r>
          </w:p>
        </w:tc>
        <w:tc>
          <w:tcPr>
            <w:tcW w:w="3264" w:type="dxa"/>
            <w:tcBorders>
              <w:top w:val="nil"/>
              <w:left w:val="nil"/>
              <w:bottom w:val="single" w:sz="4" w:space="0" w:color="auto"/>
              <w:right w:val="single" w:sz="4" w:space="0" w:color="auto"/>
            </w:tcBorders>
          </w:tcPr>
          <w:p w14:paraId="705A9A43" w14:textId="4427D61D" w:rsidR="005045EF" w:rsidRDefault="005045EF" w:rsidP="005045EF">
            <w:pPr>
              <w:spacing w:line="240" w:lineRule="auto"/>
              <w:jc w:val="center"/>
            </w:pPr>
            <w:r w:rsidRPr="00EB5DBA">
              <w:t>1.8 </w:t>
            </w:r>
            <w:proofErr w:type="spellStart"/>
            <w:r w:rsidRPr="00EB5DBA">
              <w:t>bar</w:t>
            </w:r>
            <w:r>
              <w:t>g</w:t>
            </w:r>
            <w:proofErr w:type="spellEnd"/>
          </w:p>
        </w:tc>
      </w:tr>
      <w:tr w:rsidR="005045EF" w:rsidRPr="00EB5DBA" w14:paraId="77E3CB7D" w14:textId="77777777" w:rsidTr="0010652C">
        <w:trPr>
          <w:trHeight w:val="261"/>
        </w:trPr>
        <w:tc>
          <w:tcPr>
            <w:tcW w:w="1907" w:type="dxa"/>
            <w:tcBorders>
              <w:top w:val="single" w:sz="4" w:space="0" w:color="auto"/>
              <w:left w:val="single" w:sz="4" w:space="0" w:color="auto"/>
              <w:right w:val="single" w:sz="4" w:space="0" w:color="auto"/>
            </w:tcBorders>
            <w:shd w:val="clear" w:color="auto" w:fill="DEE8F0"/>
          </w:tcPr>
          <w:p w14:paraId="47F112D1" w14:textId="77777777" w:rsidR="005045EF" w:rsidRPr="00D651AF" w:rsidRDefault="005045EF" w:rsidP="005045EF">
            <w:pPr>
              <w:spacing w:line="240" w:lineRule="auto"/>
              <w:rPr>
                <w:b/>
                <w:bCs/>
              </w:rPr>
            </w:pPr>
          </w:p>
        </w:tc>
        <w:tc>
          <w:tcPr>
            <w:tcW w:w="4394" w:type="dxa"/>
            <w:tcBorders>
              <w:top w:val="single" w:sz="4" w:space="0" w:color="auto"/>
              <w:left w:val="single" w:sz="4" w:space="0" w:color="auto"/>
              <w:bottom w:val="single" w:sz="4" w:space="0" w:color="auto"/>
              <w:right w:val="single" w:sz="4" w:space="0" w:color="auto"/>
            </w:tcBorders>
          </w:tcPr>
          <w:p w14:paraId="066BC667" w14:textId="2ECCF82B" w:rsidR="005045EF" w:rsidRDefault="005045EF" w:rsidP="005045EF">
            <w:pPr>
              <w:spacing w:line="240" w:lineRule="auto"/>
              <w:ind w:left="284"/>
              <w:rPr>
                <w:bCs/>
              </w:rPr>
            </w:pPr>
            <w:r>
              <w:rPr>
                <w:bCs/>
              </w:rPr>
              <w:t>Volume of existing glycol tank</w:t>
            </w:r>
          </w:p>
        </w:tc>
        <w:tc>
          <w:tcPr>
            <w:tcW w:w="3264" w:type="dxa"/>
            <w:tcBorders>
              <w:top w:val="nil"/>
              <w:left w:val="nil"/>
              <w:bottom w:val="single" w:sz="4" w:space="0" w:color="auto"/>
              <w:right w:val="single" w:sz="4" w:space="0" w:color="auto"/>
            </w:tcBorders>
          </w:tcPr>
          <w:p w14:paraId="6FA71529" w14:textId="7A1043C1" w:rsidR="005045EF" w:rsidRDefault="005045EF" w:rsidP="005045EF">
            <w:pPr>
              <w:spacing w:line="240" w:lineRule="auto"/>
              <w:jc w:val="center"/>
            </w:pPr>
            <w:r>
              <w:t>16 m</w:t>
            </w:r>
            <w:r w:rsidRPr="0010652C">
              <w:rPr>
                <w:vertAlign w:val="superscript"/>
              </w:rPr>
              <w:t>3</w:t>
            </w:r>
          </w:p>
        </w:tc>
      </w:tr>
      <w:tr w:rsidR="005045EF" w:rsidRPr="00EB5DBA" w14:paraId="43A6D0E6" w14:textId="77777777" w:rsidTr="0010652C">
        <w:trPr>
          <w:trHeight w:val="261"/>
        </w:trPr>
        <w:tc>
          <w:tcPr>
            <w:tcW w:w="1907" w:type="dxa"/>
            <w:tcBorders>
              <w:left w:val="single" w:sz="4" w:space="0" w:color="auto"/>
              <w:right w:val="single" w:sz="4" w:space="0" w:color="auto"/>
            </w:tcBorders>
            <w:shd w:val="clear" w:color="auto" w:fill="DEE8F0"/>
          </w:tcPr>
          <w:p w14:paraId="3492AF64" w14:textId="77777777" w:rsidR="005045EF" w:rsidRPr="00D651AF" w:rsidRDefault="005045EF" w:rsidP="005045EF">
            <w:pPr>
              <w:spacing w:line="240" w:lineRule="auto"/>
              <w:rPr>
                <w:b/>
                <w:bCs/>
              </w:rPr>
            </w:pPr>
          </w:p>
        </w:tc>
        <w:tc>
          <w:tcPr>
            <w:tcW w:w="4394" w:type="dxa"/>
            <w:tcBorders>
              <w:top w:val="single" w:sz="4" w:space="0" w:color="auto"/>
              <w:left w:val="single" w:sz="4" w:space="0" w:color="auto"/>
              <w:bottom w:val="single" w:sz="4" w:space="0" w:color="auto"/>
              <w:right w:val="single" w:sz="4" w:space="0" w:color="auto"/>
            </w:tcBorders>
          </w:tcPr>
          <w:p w14:paraId="7A5F51C9" w14:textId="62F654E4" w:rsidR="005045EF" w:rsidRDefault="005045EF" w:rsidP="005045EF">
            <w:pPr>
              <w:spacing w:line="240" w:lineRule="auto"/>
              <w:ind w:left="284"/>
              <w:rPr>
                <w:bCs/>
              </w:rPr>
            </w:pPr>
            <w:r>
              <w:rPr>
                <w:bCs/>
              </w:rPr>
              <w:t>Maximum permissible pressure of existing glycol tank</w:t>
            </w:r>
          </w:p>
        </w:tc>
        <w:tc>
          <w:tcPr>
            <w:tcW w:w="3264" w:type="dxa"/>
            <w:tcBorders>
              <w:top w:val="nil"/>
              <w:left w:val="nil"/>
              <w:bottom w:val="single" w:sz="4" w:space="0" w:color="auto"/>
              <w:right w:val="single" w:sz="4" w:space="0" w:color="auto"/>
            </w:tcBorders>
            <w:vAlign w:val="center"/>
          </w:tcPr>
          <w:p w14:paraId="35D190A5" w14:textId="1F238EF7" w:rsidR="005045EF" w:rsidRDefault="005045EF" w:rsidP="005045EF">
            <w:pPr>
              <w:spacing w:line="240" w:lineRule="auto"/>
              <w:jc w:val="center"/>
            </w:pPr>
            <w:r>
              <w:t xml:space="preserve">6 </w:t>
            </w:r>
            <w:proofErr w:type="spellStart"/>
            <w:r>
              <w:t>barg</w:t>
            </w:r>
            <w:proofErr w:type="spellEnd"/>
          </w:p>
        </w:tc>
      </w:tr>
      <w:tr w:rsidR="005045EF" w:rsidRPr="00EB5DBA" w14:paraId="3A73B770" w14:textId="77777777" w:rsidTr="0010652C">
        <w:trPr>
          <w:trHeight w:val="261"/>
        </w:trPr>
        <w:tc>
          <w:tcPr>
            <w:tcW w:w="1907" w:type="dxa"/>
            <w:tcBorders>
              <w:left w:val="single" w:sz="4" w:space="0" w:color="auto"/>
              <w:right w:val="single" w:sz="4" w:space="0" w:color="auto"/>
            </w:tcBorders>
            <w:shd w:val="clear" w:color="auto" w:fill="DEE8F0"/>
          </w:tcPr>
          <w:p w14:paraId="79C11A99" w14:textId="77777777" w:rsidR="005045EF" w:rsidRPr="00D651AF" w:rsidRDefault="005045EF" w:rsidP="005045EF">
            <w:pPr>
              <w:spacing w:line="240" w:lineRule="auto"/>
              <w:rPr>
                <w:b/>
                <w:bCs/>
              </w:rPr>
            </w:pPr>
          </w:p>
        </w:tc>
        <w:tc>
          <w:tcPr>
            <w:tcW w:w="4394" w:type="dxa"/>
            <w:tcBorders>
              <w:top w:val="single" w:sz="4" w:space="0" w:color="auto"/>
              <w:left w:val="single" w:sz="4" w:space="0" w:color="auto"/>
              <w:bottom w:val="single" w:sz="4" w:space="0" w:color="auto"/>
              <w:right w:val="single" w:sz="4" w:space="0" w:color="auto"/>
            </w:tcBorders>
          </w:tcPr>
          <w:p w14:paraId="00265F30" w14:textId="58529433" w:rsidR="005045EF" w:rsidRDefault="005045EF">
            <w:pPr>
              <w:spacing w:line="240" w:lineRule="auto"/>
              <w:ind w:left="284"/>
              <w:rPr>
                <w:bCs/>
              </w:rPr>
            </w:pPr>
            <w:r>
              <w:rPr>
                <w:bCs/>
              </w:rPr>
              <w:t xml:space="preserve">Cooling capacity of existing component cooling system available for the </w:t>
            </w:r>
            <w:r w:rsidR="00953D29">
              <w:rPr>
                <w:bCs/>
              </w:rPr>
              <w:t>Line</w:t>
            </w:r>
          </w:p>
        </w:tc>
        <w:tc>
          <w:tcPr>
            <w:tcW w:w="3264" w:type="dxa"/>
            <w:tcBorders>
              <w:top w:val="nil"/>
              <w:left w:val="nil"/>
              <w:bottom w:val="single" w:sz="4" w:space="0" w:color="auto"/>
              <w:right w:val="single" w:sz="4" w:space="0" w:color="auto"/>
            </w:tcBorders>
            <w:vAlign w:val="center"/>
          </w:tcPr>
          <w:p w14:paraId="5B1E74CD" w14:textId="5E3381B3" w:rsidR="005045EF" w:rsidRDefault="005045EF" w:rsidP="005045EF">
            <w:pPr>
              <w:spacing w:line="240" w:lineRule="auto"/>
              <w:jc w:val="center"/>
            </w:pPr>
            <w:r>
              <w:t>500 kW</w:t>
            </w:r>
          </w:p>
        </w:tc>
      </w:tr>
      <w:bookmarkEnd w:id="76"/>
      <w:tr w:rsidR="005045EF" w:rsidRPr="00EB5DBA" w14:paraId="5537F1A2" w14:textId="77777777" w:rsidTr="0010652C">
        <w:trPr>
          <w:trHeight w:val="425"/>
        </w:trPr>
        <w:tc>
          <w:tcPr>
            <w:tcW w:w="1907" w:type="dxa"/>
            <w:tcBorders>
              <w:top w:val="single" w:sz="4" w:space="0" w:color="auto"/>
              <w:left w:val="single" w:sz="4" w:space="0" w:color="auto"/>
              <w:right w:val="single" w:sz="4" w:space="0" w:color="auto"/>
            </w:tcBorders>
            <w:shd w:val="clear" w:color="auto" w:fill="DEE8F0"/>
            <w:vAlign w:val="center"/>
          </w:tcPr>
          <w:p w14:paraId="3BE81A03" w14:textId="0D1B3984" w:rsidR="005045EF" w:rsidRPr="00D651AF" w:rsidRDefault="005045EF">
            <w:pPr>
              <w:spacing w:line="240" w:lineRule="auto"/>
              <w:rPr>
                <w:b/>
                <w:bCs/>
              </w:rPr>
            </w:pPr>
            <w:r w:rsidRPr="00D651AF">
              <w:rPr>
                <w:b/>
                <w:bCs/>
              </w:rPr>
              <w:t>A2: sec. 1</w:t>
            </w:r>
            <w:r w:rsidR="007E14E3" w:rsidRPr="00D651AF">
              <w:rPr>
                <w:b/>
                <w:bCs/>
              </w:rPr>
              <w:t>4</w:t>
            </w:r>
          </w:p>
        </w:tc>
        <w:tc>
          <w:tcPr>
            <w:tcW w:w="4394" w:type="dxa"/>
            <w:tcBorders>
              <w:top w:val="single" w:sz="4" w:space="0" w:color="auto"/>
              <w:left w:val="single" w:sz="4" w:space="0" w:color="auto"/>
              <w:bottom w:val="single" w:sz="4" w:space="0" w:color="auto"/>
              <w:right w:val="single" w:sz="4" w:space="0" w:color="auto"/>
            </w:tcBorders>
            <w:shd w:val="clear" w:color="auto" w:fill="DEE8F0"/>
            <w:vAlign w:val="center"/>
          </w:tcPr>
          <w:p w14:paraId="523AA7B3" w14:textId="77777777" w:rsidR="005045EF" w:rsidRPr="00EB5DBA" w:rsidRDefault="005045EF" w:rsidP="005045EF">
            <w:pPr>
              <w:spacing w:after="100" w:afterAutospacing="1" w:line="240" w:lineRule="auto"/>
              <w:rPr>
                <w:b/>
                <w:bCs/>
                <w:lang w:val="nb-NO"/>
              </w:rPr>
            </w:pPr>
            <w:r w:rsidRPr="00EB5DBA">
              <w:rPr>
                <w:b/>
                <w:bCs/>
                <w:lang w:val="nb-NO"/>
              </w:rPr>
              <w:t>Boiler ash transport system</w:t>
            </w:r>
          </w:p>
        </w:tc>
        <w:tc>
          <w:tcPr>
            <w:tcW w:w="3264" w:type="dxa"/>
            <w:tcBorders>
              <w:top w:val="nil"/>
              <w:left w:val="nil"/>
              <w:bottom w:val="single" w:sz="4" w:space="0" w:color="auto"/>
              <w:right w:val="single" w:sz="4" w:space="0" w:color="auto"/>
            </w:tcBorders>
            <w:shd w:val="clear" w:color="auto" w:fill="DEE8F0"/>
          </w:tcPr>
          <w:p w14:paraId="2F406A3A" w14:textId="77777777" w:rsidR="005045EF" w:rsidRPr="00EB5DBA" w:rsidRDefault="005045EF" w:rsidP="005045EF">
            <w:pPr>
              <w:spacing w:after="100" w:afterAutospacing="1" w:line="240" w:lineRule="auto"/>
              <w:jc w:val="center"/>
              <w:rPr>
                <w:lang w:val="nb-NO"/>
              </w:rPr>
            </w:pPr>
          </w:p>
        </w:tc>
      </w:tr>
      <w:tr w:rsidR="005045EF" w:rsidRPr="00EB5DBA" w14:paraId="3D365D9C" w14:textId="77777777" w:rsidTr="00B34834">
        <w:trPr>
          <w:trHeight w:hRule="exact" w:val="227"/>
        </w:trPr>
        <w:tc>
          <w:tcPr>
            <w:tcW w:w="1907" w:type="dxa"/>
            <w:tcBorders>
              <w:left w:val="single" w:sz="4" w:space="0" w:color="auto"/>
              <w:right w:val="single" w:sz="4" w:space="0" w:color="auto"/>
            </w:tcBorders>
            <w:shd w:val="clear" w:color="auto" w:fill="DEE8F0"/>
          </w:tcPr>
          <w:p w14:paraId="5E3DC764" w14:textId="77777777" w:rsidR="005045EF" w:rsidRPr="00D651AF" w:rsidRDefault="005045EF" w:rsidP="005045EF">
            <w:pPr>
              <w:spacing w:line="240" w:lineRule="auto"/>
              <w:rPr>
                <w:b/>
                <w:bCs/>
                <w:lang w:val="nb-NO"/>
              </w:rPr>
            </w:pPr>
          </w:p>
        </w:tc>
        <w:tc>
          <w:tcPr>
            <w:tcW w:w="4394" w:type="dxa"/>
            <w:tcBorders>
              <w:top w:val="single" w:sz="4" w:space="0" w:color="auto"/>
              <w:left w:val="single" w:sz="4" w:space="0" w:color="auto"/>
              <w:bottom w:val="single" w:sz="4" w:space="0" w:color="auto"/>
              <w:right w:val="single" w:sz="4" w:space="0" w:color="auto"/>
            </w:tcBorders>
          </w:tcPr>
          <w:p w14:paraId="0317249E" w14:textId="65D4A744" w:rsidR="005045EF" w:rsidRPr="00EB5DBA" w:rsidRDefault="005045EF" w:rsidP="005045EF">
            <w:pPr>
              <w:spacing w:line="240" w:lineRule="auto"/>
              <w:ind w:firstLineChars="100" w:firstLine="180"/>
              <w:rPr>
                <w:bCs/>
              </w:rPr>
            </w:pPr>
            <w:r w:rsidRPr="00EB5DBA">
              <w:rPr>
                <w:bCs/>
              </w:rPr>
              <w:t>Collection boiler</w:t>
            </w:r>
          </w:p>
        </w:tc>
        <w:tc>
          <w:tcPr>
            <w:tcW w:w="3264" w:type="dxa"/>
            <w:tcBorders>
              <w:top w:val="nil"/>
              <w:left w:val="nil"/>
              <w:bottom w:val="single" w:sz="4" w:space="0" w:color="auto"/>
              <w:right w:val="single" w:sz="4" w:space="0" w:color="auto"/>
            </w:tcBorders>
          </w:tcPr>
          <w:p w14:paraId="29E47A58" w14:textId="77777777" w:rsidR="005045EF" w:rsidRPr="00EB5DBA" w:rsidRDefault="005045EF" w:rsidP="005045EF">
            <w:pPr>
              <w:spacing w:line="240" w:lineRule="auto"/>
              <w:jc w:val="center"/>
            </w:pPr>
            <w:r w:rsidRPr="00EB5DBA">
              <w:t>Mechanical</w:t>
            </w:r>
          </w:p>
        </w:tc>
      </w:tr>
      <w:tr w:rsidR="005045EF" w:rsidRPr="00EB5DBA" w14:paraId="559DEADF" w14:textId="77777777" w:rsidTr="00B34834">
        <w:trPr>
          <w:trHeight w:val="261"/>
        </w:trPr>
        <w:tc>
          <w:tcPr>
            <w:tcW w:w="1907" w:type="dxa"/>
            <w:tcBorders>
              <w:left w:val="single" w:sz="4" w:space="0" w:color="auto"/>
              <w:right w:val="single" w:sz="4" w:space="0" w:color="auto"/>
            </w:tcBorders>
            <w:shd w:val="clear" w:color="auto" w:fill="DEE8F0"/>
          </w:tcPr>
          <w:p w14:paraId="69B1F9C5" w14:textId="77777777" w:rsidR="005045EF" w:rsidRPr="00D651AF" w:rsidRDefault="005045EF" w:rsidP="005045EF">
            <w:pPr>
              <w:spacing w:line="240" w:lineRule="auto"/>
              <w:rPr>
                <w:b/>
                <w:bCs/>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6BC7DB12" w14:textId="77777777" w:rsidR="005045EF" w:rsidRPr="00EB5DBA" w:rsidRDefault="005045EF" w:rsidP="005045EF">
            <w:pPr>
              <w:spacing w:line="240" w:lineRule="auto"/>
              <w:ind w:left="204"/>
              <w:rPr>
                <w:bCs/>
              </w:rPr>
            </w:pPr>
            <w:r w:rsidRPr="00EB5DBA">
              <w:rPr>
                <w:bCs/>
              </w:rPr>
              <w:t>Transport from boiler to end product silo 1 and 2</w:t>
            </w:r>
          </w:p>
        </w:tc>
        <w:tc>
          <w:tcPr>
            <w:tcW w:w="3264" w:type="dxa"/>
            <w:tcBorders>
              <w:top w:val="nil"/>
              <w:left w:val="nil"/>
              <w:bottom w:val="single" w:sz="4" w:space="0" w:color="auto"/>
              <w:right w:val="single" w:sz="4" w:space="0" w:color="auto"/>
            </w:tcBorders>
            <w:shd w:val="clear" w:color="auto" w:fill="auto"/>
            <w:vAlign w:val="center"/>
          </w:tcPr>
          <w:p w14:paraId="6D2C3FF1" w14:textId="687A4794" w:rsidR="005045EF" w:rsidRPr="00EB5DBA" w:rsidRDefault="005045EF" w:rsidP="005045EF">
            <w:pPr>
              <w:spacing w:line="240" w:lineRule="auto"/>
              <w:jc w:val="center"/>
              <w:rPr>
                <w:bCs/>
              </w:rPr>
            </w:pPr>
            <w:r>
              <w:rPr>
                <w:bCs/>
              </w:rPr>
              <w:t>Mechanical or p</w:t>
            </w:r>
            <w:r w:rsidRPr="00EB5DBA">
              <w:rPr>
                <w:bCs/>
              </w:rPr>
              <w:t>neumatic</w:t>
            </w:r>
          </w:p>
        </w:tc>
      </w:tr>
      <w:tr w:rsidR="005045EF" w:rsidRPr="00EB5DBA" w14:paraId="1D173BB9" w14:textId="77777777" w:rsidTr="00B34834">
        <w:trPr>
          <w:trHeight w:val="261"/>
        </w:trPr>
        <w:tc>
          <w:tcPr>
            <w:tcW w:w="1907" w:type="dxa"/>
            <w:tcBorders>
              <w:left w:val="single" w:sz="4" w:space="0" w:color="auto"/>
              <w:right w:val="single" w:sz="4" w:space="0" w:color="auto"/>
            </w:tcBorders>
            <w:shd w:val="clear" w:color="auto" w:fill="DEE8F0"/>
          </w:tcPr>
          <w:p w14:paraId="264863A0" w14:textId="77777777" w:rsidR="005045EF" w:rsidRPr="00D651AF" w:rsidRDefault="005045EF" w:rsidP="005045EF">
            <w:pPr>
              <w:spacing w:line="240" w:lineRule="auto"/>
              <w:rPr>
                <w:b/>
                <w:bCs/>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4222B935" w14:textId="77777777" w:rsidR="005045EF" w:rsidRPr="00EB5DBA" w:rsidRDefault="005045EF" w:rsidP="005045EF">
            <w:pPr>
              <w:spacing w:line="240" w:lineRule="auto"/>
              <w:ind w:firstLineChars="100" w:firstLine="180"/>
              <w:rPr>
                <w:bCs/>
              </w:rPr>
            </w:pPr>
            <w:r w:rsidRPr="00EB5DBA">
              <w:rPr>
                <w:bCs/>
              </w:rPr>
              <w:t>Sampling (pneumatic part)</w:t>
            </w:r>
          </w:p>
        </w:tc>
        <w:tc>
          <w:tcPr>
            <w:tcW w:w="3264" w:type="dxa"/>
            <w:tcBorders>
              <w:top w:val="nil"/>
              <w:left w:val="nil"/>
              <w:bottom w:val="single" w:sz="4" w:space="0" w:color="auto"/>
              <w:right w:val="single" w:sz="4" w:space="0" w:color="auto"/>
            </w:tcBorders>
            <w:shd w:val="clear" w:color="auto" w:fill="auto"/>
          </w:tcPr>
          <w:p w14:paraId="4927F60D" w14:textId="64135A4B" w:rsidR="005045EF" w:rsidRPr="00EB5DBA" w:rsidRDefault="00F17175" w:rsidP="005045EF">
            <w:pPr>
              <w:spacing w:line="240" w:lineRule="auto"/>
              <w:ind w:firstLineChars="100" w:firstLine="180"/>
              <w:jc w:val="center"/>
              <w:rPr>
                <w:bCs/>
              </w:rPr>
            </w:pPr>
            <w:r>
              <w:rPr>
                <w:bCs/>
              </w:rPr>
              <w:t>Inspection ports for s</w:t>
            </w:r>
            <w:r w:rsidR="005045EF" w:rsidRPr="00EB5DBA">
              <w:rPr>
                <w:bCs/>
              </w:rPr>
              <w:t>ampling</w:t>
            </w:r>
          </w:p>
        </w:tc>
      </w:tr>
      <w:tr w:rsidR="005045EF" w:rsidRPr="00EB5DBA" w14:paraId="3A3EA5D6" w14:textId="77777777" w:rsidTr="0010652C">
        <w:trPr>
          <w:trHeight w:val="425"/>
        </w:trPr>
        <w:tc>
          <w:tcPr>
            <w:tcW w:w="1907" w:type="dxa"/>
            <w:tcBorders>
              <w:top w:val="single" w:sz="4" w:space="0" w:color="auto"/>
              <w:left w:val="single" w:sz="4" w:space="0" w:color="auto"/>
              <w:right w:val="single" w:sz="4" w:space="0" w:color="auto"/>
            </w:tcBorders>
            <w:shd w:val="clear" w:color="auto" w:fill="DEE8F0"/>
            <w:vAlign w:val="center"/>
          </w:tcPr>
          <w:p w14:paraId="1F5AEA5F" w14:textId="3618F5AC" w:rsidR="005045EF" w:rsidRPr="00D651AF" w:rsidRDefault="005045EF">
            <w:pPr>
              <w:spacing w:line="240" w:lineRule="auto"/>
              <w:rPr>
                <w:b/>
                <w:bCs/>
              </w:rPr>
            </w:pPr>
            <w:r w:rsidRPr="00D651AF">
              <w:rPr>
                <w:b/>
                <w:bCs/>
              </w:rPr>
              <w:t>A2: sec. 1</w:t>
            </w:r>
            <w:r w:rsidR="007E14E3" w:rsidRPr="00D651AF">
              <w:rPr>
                <w:b/>
                <w:bCs/>
              </w:rPr>
              <w:t>5</w:t>
            </w:r>
          </w:p>
        </w:tc>
        <w:tc>
          <w:tcPr>
            <w:tcW w:w="4394" w:type="dxa"/>
            <w:tcBorders>
              <w:top w:val="single" w:sz="4" w:space="0" w:color="auto"/>
              <w:left w:val="single" w:sz="4" w:space="0" w:color="auto"/>
              <w:bottom w:val="single" w:sz="4" w:space="0" w:color="auto"/>
              <w:right w:val="single" w:sz="4" w:space="0" w:color="auto"/>
            </w:tcBorders>
            <w:shd w:val="clear" w:color="auto" w:fill="DEE8F0"/>
            <w:vAlign w:val="center"/>
          </w:tcPr>
          <w:p w14:paraId="7DDE00E5" w14:textId="2A21C50E" w:rsidR="005045EF" w:rsidRPr="00EB5DBA" w:rsidRDefault="005045EF" w:rsidP="005045EF">
            <w:pPr>
              <w:spacing w:after="100" w:afterAutospacing="1" w:line="240" w:lineRule="auto"/>
              <w:rPr>
                <w:b/>
                <w:bCs/>
              </w:rPr>
            </w:pPr>
            <w:r w:rsidRPr="00EB5DBA">
              <w:rPr>
                <w:b/>
                <w:bCs/>
              </w:rPr>
              <w:t>IBA Handling System</w:t>
            </w:r>
          </w:p>
        </w:tc>
        <w:tc>
          <w:tcPr>
            <w:tcW w:w="3264" w:type="dxa"/>
            <w:tcBorders>
              <w:top w:val="nil"/>
              <w:left w:val="nil"/>
              <w:bottom w:val="single" w:sz="4" w:space="0" w:color="auto"/>
              <w:right w:val="single" w:sz="4" w:space="0" w:color="auto"/>
            </w:tcBorders>
            <w:shd w:val="clear" w:color="auto" w:fill="DEE8F0"/>
          </w:tcPr>
          <w:p w14:paraId="48D54ED9" w14:textId="77777777" w:rsidR="005045EF" w:rsidRPr="00EB5DBA" w:rsidRDefault="005045EF" w:rsidP="005045EF">
            <w:pPr>
              <w:spacing w:after="100" w:afterAutospacing="1" w:line="240" w:lineRule="auto"/>
              <w:jc w:val="center"/>
            </w:pPr>
          </w:p>
        </w:tc>
      </w:tr>
      <w:tr w:rsidR="005045EF" w:rsidRPr="00EB5DBA" w14:paraId="5350700F" w14:textId="77777777" w:rsidTr="00B34834">
        <w:trPr>
          <w:trHeight w:val="450"/>
        </w:trPr>
        <w:tc>
          <w:tcPr>
            <w:tcW w:w="1907" w:type="dxa"/>
            <w:tcBorders>
              <w:left w:val="single" w:sz="4" w:space="0" w:color="auto"/>
              <w:right w:val="single" w:sz="4" w:space="0" w:color="auto"/>
            </w:tcBorders>
            <w:shd w:val="clear" w:color="auto" w:fill="DEE8F0"/>
          </w:tcPr>
          <w:p w14:paraId="106CD5C4" w14:textId="77777777" w:rsidR="005045EF" w:rsidRPr="00D651AF" w:rsidRDefault="005045EF" w:rsidP="005045EF">
            <w:pPr>
              <w:spacing w:line="240" w:lineRule="auto"/>
              <w:rPr>
                <w:b/>
                <w:bCs/>
              </w:rPr>
            </w:pPr>
          </w:p>
        </w:tc>
        <w:tc>
          <w:tcPr>
            <w:tcW w:w="4394" w:type="dxa"/>
            <w:tcBorders>
              <w:top w:val="single" w:sz="4" w:space="0" w:color="auto"/>
              <w:left w:val="single" w:sz="4" w:space="0" w:color="auto"/>
              <w:bottom w:val="single" w:sz="4" w:space="0" w:color="auto"/>
              <w:right w:val="single" w:sz="4" w:space="0" w:color="auto"/>
            </w:tcBorders>
          </w:tcPr>
          <w:p w14:paraId="3A517D92" w14:textId="70D2978F" w:rsidR="005045EF" w:rsidRPr="00EB5DBA" w:rsidRDefault="005045EF" w:rsidP="005045EF">
            <w:pPr>
              <w:spacing w:line="240" w:lineRule="auto"/>
              <w:rPr>
                <w:bCs/>
              </w:rPr>
            </w:pPr>
            <w:r w:rsidRPr="00EB5DBA">
              <w:rPr>
                <w:bCs/>
              </w:rPr>
              <w:t xml:space="preserve">Ash content in waste </w:t>
            </w:r>
          </w:p>
        </w:tc>
        <w:tc>
          <w:tcPr>
            <w:tcW w:w="3264" w:type="dxa"/>
            <w:tcBorders>
              <w:top w:val="nil"/>
              <w:left w:val="nil"/>
              <w:bottom w:val="single" w:sz="4" w:space="0" w:color="auto"/>
              <w:right w:val="single" w:sz="4" w:space="0" w:color="auto"/>
            </w:tcBorders>
            <w:vAlign w:val="center"/>
          </w:tcPr>
          <w:p w14:paraId="634B1ACF" w14:textId="77777777" w:rsidR="005045EF" w:rsidRPr="00EB5DBA" w:rsidRDefault="005045EF" w:rsidP="005045EF">
            <w:pPr>
              <w:spacing w:line="240" w:lineRule="auto"/>
              <w:jc w:val="center"/>
            </w:pPr>
            <w:r w:rsidRPr="00EB5DBA">
              <w:t>Max. 30%</w:t>
            </w:r>
          </w:p>
        </w:tc>
      </w:tr>
      <w:tr w:rsidR="005045EF" w:rsidRPr="00EB5DBA" w14:paraId="43DDC8A0" w14:textId="77777777" w:rsidTr="00B34834">
        <w:trPr>
          <w:trHeight w:val="261"/>
        </w:trPr>
        <w:tc>
          <w:tcPr>
            <w:tcW w:w="1907" w:type="dxa"/>
            <w:tcBorders>
              <w:left w:val="single" w:sz="4" w:space="0" w:color="auto"/>
              <w:right w:val="single" w:sz="4" w:space="0" w:color="auto"/>
            </w:tcBorders>
            <w:shd w:val="clear" w:color="auto" w:fill="DEE8F0"/>
          </w:tcPr>
          <w:p w14:paraId="4FE7C8C3" w14:textId="77777777" w:rsidR="005045EF" w:rsidRPr="00D651AF" w:rsidRDefault="005045EF" w:rsidP="005045EF">
            <w:pPr>
              <w:spacing w:line="240" w:lineRule="auto"/>
              <w:rPr>
                <w:b/>
                <w:bCs/>
              </w:rPr>
            </w:pPr>
          </w:p>
        </w:tc>
        <w:tc>
          <w:tcPr>
            <w:tcW w:w="4394" w:type="dxa"/>
            <w:tcBorders>
              <w:top w:val="single" w:sz="4" w:space="0" w:color="auto"/>
              <w:left w:val="single" w:sz="4" w:space="0" w:color="auto"/>
              <w:bottom w:val="single" w:sz="4" w:space="0" w:color="auto"/>
              <w:right w:val="single" w:sz="4" w:space="0" w:color="auto"/>
            </w:tcBorders>
          </w:tcPr>
          <w:p w14:paraId="0A0DCE77" w14:textId="77777777" w:rsidR="005045EF" w:rsidRPr="00EB5DBA" w:rsidRDefault="005045EF" w:rsidP="005045EF">
            <w:pPr>
              <w:spacing w:line="240" w:lineRule="auto"/>
              <w:rPr>
                <w:bCs/>
              </w:rPr>
            </w:pPr>
            <w:r w:rsidRPr="00EB5DBA">
              <w:rPr>
                <w:bCs/>
              </w:rPr>
              <w:t>Water content in bottom ash downstream extractor</w:t>
            </w:r>
          </w:p>
        </w:tc>
        <w:tc>
          <w:tcPr>
            <w:tcW w:w="3264" w:type="dxa"/>
            <w:tcBorders>
              <w:top w:val="nil"/>
              <w:left w:val="nil"/>
              <w:bottom w:val="single" w:sz="4" w:space="0" w:color="auto"/>
              <w:right w:val="single" w:sz="4" w:space="0" w:color="auto"/>
            </w:tcBorders>
            <w:vAlign w:val="center"/>
          </w:tcPr>
          <w:p w14:paraId="4EB654BD" w14:textId="5A0D3452" w:rsidR="005045EF" w:rsidRPr="00EB5DBA" w:rsidRDefault="005045EF" w:rsidP="005045EF">
            <w:pPr>
              <w:spacing w:line="240" w:lineRule="auto"/>
              <w:jc w:val="center"/>
            </w:pPr>
            <w:r w:rsidRPr="00EB5DBA">
              <w:t>Max. 20% wt. basis</w:t>
            </w:r>
          </w:p>
        </w:tc>
      </w:tr>
      <w:tr w:rsidR="005045EF" w:rsidRPr="00EB5DBA" w14:paraId="64BA1C11" w14:textId="77777777" w:rsidTr="0010652C">
        <w:trPr>
          <w:trHeight w:val="448"/>
        </w:trPr>
        <w:tc>
          <w:tcPr>
            <w:tcW w:w="1907" w:type="dxa"/>
            <w:tcBorders>
              <w:top w:val="single" w:sz="4" w:space="0" w:color="auto"/>
              <w:left w:val="single" w:sz="4" w:space="0" w:color="auto"/>
              <w:right w:val="single" w:sz="4" w:space="0" w:color="auto"/>
            </w:tcBorders>
            <w:shd w:val="clear" w:color="auto" w:fill="DEE8F0"/>
            <w:vAlign w:val="center"/>
          </w:tcPr>
          <w:p w14:paraId="1D53EB08" w14:textId="312E7755" w:rsidR="005045EF" w:rsidRPr="00D651AF" w:rsidRDefault="005045EF">
            <w:pPr>
              <w:spacing w:line="240" w:lineRule="auto"/>
              <w:rPr>
                <w:b/>
                <w:bCs/>
              </w:rPr>
            </w:pPr>
            <w:r w:rsidRPr="00D651AF">
              <w:rPr>
                <w:b/>
                <w:bCs/>
              </w:rPr>
              <w:t>A2</w:t>
            </w:r>
            <w:r w:rsidR="00D651AF" w:rsidRPr="00D651AF">
              <w:rPr>
                <w:b/>
                <w:bCs/>
              </w:rPr>
              <w:t>: sec 16.1</w:t>
            </w:r>
          </w:p>
        </w:tc>
        <w:tc>
          <w:tcPr>
            <w:tcW w:w="4394" w:type="dxa"/>
            <w:tcBorders>
              <w:top w:val="single" w:sz="4" w:space="0" w:color="auto"/>
              <w:left w:val="single" w:sz="4" w:space="0" w:color="auto"/>
              <w:bottom w:val="single" w:sz="4" w:space="0" w:color="auto"/>
              <w:right w:val="single" w:sz="4" w:space="0" w:color="auto"/>
            </w:tcBorders>
            <w:shd w:val="clear" w:color="auto" w:fill="DEE8F0"/>
            <w:vAlign w:val="center"/>
          </w:tcPr>
          <w:p w14:paraId="376C62AE" w14:textId="2CCE17DD" w:rsidR="005045EF" w:rsidRPr="00EB5DBA" w:rsidRDefault="005045EF" w:rsidP="005045EF">
            <w:pPr>
              <w:spacing w:line="240" w:lineRule="auto"/>
              <w:rPr>
                <w:b/>
                <w:bCs/>
              </w:rPr>
            </w:pPr>
            <w:r>
              <w:rPr>
                <w:b/>
                <w:bCs/>
              </w:rPr>
              <w:t>Technical water tank</w:t>
            </w:r>
          </w:p>
        </w:tc>
        <w:tc>
          <w:tcPr>
            <w:tcW w:w="3264" w:type="dxa"/>
            <w:tcBorders>
              <w:top w:val="single" w:sz="4" w:space="0" w:color="auto"/>
              <w:left w:val="single" w:sz="4" w:space="0" w:color="auto"/>
              <w:bottom w:val="single" w:sz="4" w:space="0" w:color="auto"/>
              <w:right w:val="single" w:sz="4" w:space="0" w:color="auto"/>
            </w:tcBorders>
            <w:shd w:val="clear" w:color="auto" w:fill="DEE8F0"/>
          </w:tcPr>
          <w:p w14:paraId="54127FB5" w14:textId="77777777" w:rsidR="005045EF" w:rsidRPr="00EB5DBA" w:rsidRDefault="005045EF" w:rsidP="005045EF">
            <w:pPr>
              <w:spacing w:line="240" w:lineRule="auto"/>
              <w:jc w:val="center"/>
              <w:rPr>
                <w:b/>
                <w:bCs/>
              </w:rPr>
            </w:pPr>
          </w:p>
        </w:tc>
      </w:tr>
      <w:tr w:rsidR="005045EF" w:rsidRPr="00EB5DBA" w14:paraId="7C6397C5" w14:textId="77777777" w:rsidTr="00B34834">
        <w:trPr>
          <w:trHeight w:val="261"/>
        </w:trPr>
        <w:tc>
          <w:tcPr>
            <w:tcW w:w="1907" w:type="dxa"/>
            <w:tcBorders>
              <w:left w:val="single" w:sz="4" w:space="0" w:color="auto"/>
              <w:right w:val="single" w:sz="4" w:space="0" w:color="auto"/>
            </w:tcBorders>
            <w:shd w:val="clear" w:color="auto" w:fill="DEE8F0"/>
          </w:tcPr>
          <w:p w14:paraId="3762F71D" w14:textId="77777777" w:rsidR="005045EF" w:rsidRPr="00D651AF" w:rsidRDefault="005045EF" w:rsidP="005045EF">
            <w:pPr>
              <w:spacing w:line="240" w:lineRule="auto"/>
              <w:rPr>
                <w:b/>
                <w:bCs/>
                <w:strike/>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6AAEDDF0" w14:textId="66CDA06A" w:rsidR="005045EF" w:rsidRPr="00EB5DBA" w:rsidRDefault="005045EF" w:rsidP="005045EF">
            <w:pPr>
              <w:spacing w:line="240" w:lineRule="auto"/>
            </w:pPr>
            <w:r w:rsidRPr="00EB5DBA">
              <w:t>Quantity</w:t>
            </w:r>
          </w:p>
        </w:tc>
        <w:tc>
          <w:tcPr>
            <w:tcW w:w="3264" w:type="dxa"/>
            <w:tcBorders>
              <w:top w:val="single" w:sz="4" w:space="0" w:color="auto"/>
              <w:left w:val="single" w:sz="4" w:space="0" w:color="auto"/>
              <w:bottom w:val="single" w:sz="4" w:space="0" w:color="auto"/>
              <w:right w:val="single" w:sz="4" w:space="0" w:color="auto"/>
            </w:tcBorders>
            <w:shd w:val="clear" w:color="auto" w:fill="auto"/>
          </w:tcPr>
          <w:p w14:paraId="51852830" w14:textId="2C82EF6B" w:rsidR="005045EF" w:rsidRPr="00EB5DBA" w:rsidRDefault="005045EF" w:rsidP="005045EF">
            <w:pPr>
              <w:spacing w:line="240" w:lineRule="auto"/>
              <w:jc w:val="center"/>
            </w:pPr>
            <w:r w:rsidRPr="00EB5DBA">
              <w:t>1</w:t>
            </w:r>
          </w:p>
        </w:tc>
      </w:tr>
      <w:tr w:rsidR="005045EF" w:rsidRPr="00EB5DBA" w14:paraId="005D7ABC" w14:textId="77777777" w:rsidTr="00B34834">
        <w:trPr>
          <w:trHeight w:val="261"/>
        </w:trPr>
        <w:tc>
          <w:tcPr>
            <w:tcW w:w="1907" w:type="dxa"/>
            <w:tcBorders>
              <w:left w:val="single" w:sz="4" w:space="0" w:color="auto"/>
              <w:bottom w:val="single" w:sz="4" w:space="0" w:color="auto"/>
              <w:right w:val="single" w:sz="4" w:space="0" w:color="auto"/>
            </w:tcBorders>
            <w:shd w:val="clear" w:color="auto" w:fill="DEE8F0"/>
          </w:tcPr>
          <w:p w14:paraId="08F99B65" w14:textId="77777777" w:rsidR="005045EF" w:rsidRPr="00D651AF" w:rsidRDefault="005045EF" w:rsidP="005045EF">
            <w:pPr>
              <w:spacing w:line="240" w:lineRule="auto"/>
              <w:rPr>
                <w:b/>
                <w:bCs/>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6ACB35A6" w14:textId="655D823D" w:rsidR="005045EF" w:rsidRPr="00EB5DBA" w:rsidRDefault="005045EF" w:rsidP="005045EF">
            <w:pPr>
              <w:spacing w:line="240" w:lineRule="auto"/>
            </w:pPr>
            <w:r w:rsidRPr="00EB5DBA">
              <w:t>Net capacity of pit/tank</w:t>
            </w:r>
          </w:p>
        </w:tc>
        <w:tc>
          <w:tcPr>
            <w:tcW w:w="3264" w:type="dxa"/>
            <w:tcBorders>
              <w:top w:val="single" w:sz="4" w:space="0" w:color="auto"/>
              <w:left w:val="single" w:sz="4" w:space="0" w:color="auto"/>
              <w:bottom w:val="single" w:sz="4" w:space="0" w:color="auto"/>
              <w:right w:val="single" w:sz="4" w:space="0" w:color="auto"/>
            </w:tcBorders>
            <w:shd w:val="clear" w:color="auto" w:fill="auto"/>
          </w:tcPr>
          <w:p w14:paraId="10D617D8" w14:textId="79764C14" w:rsidR="005045EF" w:rsidRPr="00EB5DBA" w:rsidRDefault="005045EF" w:rsidP="005045EF">
            <w:pPr>
              <w:spacing w:line="240" w:lineRule="auto"/>
              <w:jc w:val="center"/>
            </w:pPr>
            <w:r>
              <w:t>25</w:t>
            </w:r>
            <w:r w:rsidRPr="00EB5DBA">
              <w:t xml:space="preserve"> m</w:t>
            </w:r>
            <w:r w:rsidRPr="00EB5DBA">
              <w:rPr>
                <w:vertAlign w:val="superscript"/>
              </w:rPr>
              <w:t>3</w:t>
            </w:r>
          </w:p>
        </w:tc>
      </w:tr>
      <w:tr w:rsidR="005045EF" w:rsidRPr="00EB5DBA" w14:paraId="2FAF3415" w14:textId="77777777" w:rsidTr="0010652C">
        <w:trPr>
          <w:trHeight w:val="425"/>
        </w:trPr>
        <w:tc>
          <w:tcPr>
            <w:tcW w:w="1907" w:type="dxa"/>
            <w:tcBorders>
              <w:left w:val="single" w:sz="4" w:space="0" w:color="auto"/>
              <w:right w:val="single" w:sz="4" w:space="0" w:color="auto"/>
            </w:tcBorders>
            <w:shd w:val="clear" w:color="auto" w:fill="DEE8F0"/>
            <w:vAlign w:val="center"/>
          </w:tcPr>
          <w:p w14:paraId="7BA8CA22" w14:textId="3B5068F6" w:rsidR="005045EF" w:rsidRPr="00D651AF" w:rsidRDefault="005045EF">
            <w:pPr>
              <w:spacing w:line="240" w:lineRule="auto"/>
              <w:rPr>
                <w:b/>
                <w:bCs/>
              </w:rPr>
            </w:pPr>
            <w:r w:rsidRPr="00D651AF">
              <w:rPr>
                <w:b/>
                <w:bCs/>
              </w:rPr>
              <w:t>A2</w:t>
            </w:r>
            <w:r w:rsidR="00D651AF" w:rsidRPr="00D651AF">
              <w:rPr>
                <w:b/>
                <w:bCs/>
              </w:rPr>
              <w:t>: sec 16.2</w:t>
            </w:r>
          </w:p>
        </w:tc>
        <w:tc>
          <w:tcPr>
            <w:tcW w:w="4394" w:type="dxa"/>
            <w:tcBorders>
              <w:top w:val="single" w:sz="4" w:space="0" w:color="auto"/>
              <w:left w:val="single" w:sz="4" w:space="0" w:color="auto"/>
              <w:bottom w:val="single" w:sz="4" w:space="0" w:color="auto"/>
              <w:right w:val="single" w:sz="4" w:space="0" w:color="auto"/>
            </w:tcBorders>
            <w:shd w:val="clear" w:color="auto" w:fill="DEE8F0"/>
            <w:vAlign w:val="center"/>
          </w:tcPr>
          <w:p w14:paraId="155F7D67" w14:textId="4A519074" w:rsidR="005045EF" w:rsidRPr="00EB5DBA" w:rsidRDefault="005045EF" w:rsidP="005045EF">
            <w:pPr>
              <w:spacing w:line="240" w:lineRule="auto"/>
            </w:pPr>
            <w:r w:rsidRPr="00EB5DBA">
              <w:rPr>
                <w:b/>
                <w:bCs/>
              </w:rPr>
              <w:t>Wastewater pit</w:t>
            </w:r>
          </w:p>
        </w:tc>
        <w:tc>
          <w:tcPr>
            <w:tcW w:w="3264" w:type="dxa"/>
            <w:tcBorders>
              <w:top w:val="single" w:sz="4" w:space="0" w:color="auto"/>
              <w:left w:val="single" w:sz="4" w:space="0" w:color="auto"/>
              <w:bottom w:val="single" w:sz="4" w:space="0" w:color="auto"/>
              <w:right w:val="single" w:sz="4" w:space="0" w:color="auto"/>
            </w:tcBorders>
            <w:shd w:val="clear" w:color="auto" w:fill="DEE8F0"/>
          </w:tcPr>
          <w:p w14:paraId="0B5AA66C" w14:textId="77777777" w:rsidR="005045EF" w:rsidRPr="00EB5DBA" w:rsidRDefault="005045EF" w:rsidP="005045EF">
            <w:pPr>
              <w:spacing w:line="240" w:lineRule="auto"/>
              <w:jc w:val="center"/>
            </w:pPr>
          </w:p>
        </w:tc>
      </w:tr>
      <w:tr w:rsidR="005045EF" w:rsidRPr="00EB5DBA" w14:paraId="2CADF0E4" w14:textId="77777777" w:rsidTr="00350CAE">
        <w:trPr>
          <w:trHeight w:val="261"/>
        </w:trPr>
        <w:tc>
          <w:tcPr>
            <w:tcW w:w="1907" w:type="dxa"/>
            <w:tcBorders>
              <w:left w:val="single" w:sz="4" w:space="0" w:color="auto"/>
              <w:right w:val="single" w:sz="4" w:space="0" w:color="auto"/>
            </w:tcBorders>
            <w:shd w:val="clear" w:color="auto" w:fill="DEE8F0"/>
          </w:tcPr>
          <w:p w14:paraId="280D7AE8" w14:textId="77777777" w:rsidR="005045EF" w:rsidRPr="00D651AF" w:rsidRDefault="005045EF" w:rsidP="005045EF">
            <w:pPr>
              <w:spacing w:line="240" w:lineRule="auto"/>
              <w:rPr>
                <w:b/>
                <w:bCs/>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830E004" w14:textId="58C95E2C" w:rsidR="005045EF" w:rsidRPr="00EB5DBA" w:rsidRDefault="005045EF" w:rsidP="005045EF">
            <w:pPr>
              <w:spacing w:line="240" w:lineRule="auto"/>
            </w:pPr>
            <w:r w:rsidRPr="00EB5DBA">
              <w:t>Quantity</w:t>
            </w:r>
          </w:p>
        </w:tc>
        <w:tc>
          <w:tcPr>
            <w:tcW w:w="3264" w:type="dxa"/>
            <w:tcBorders>
              <w:top w:val="single" w:sz="4" w:space="0" w:color="auto"/>
              <w:left w:val="single" w:sz="4" w:space="0" w:color="auto"/>
              <w:bottom w:val="single" w:sz="4" w:space="0" w:color="auto"/>
              <w:right w:val="single" w:sz="4" w:space="0" w:color="auto"/>
            </w:tcBorders>
            <w:shd w:val="clear" w:color="auto" w:fill="auto"/>
          </w:tcPr>
          <w:p w14:paraId="760EB11F" w14:textId="402E9367" w:rsidR="005045EF" w:rsidRPr="00EB5DBA" w:rsidRDefault="005045EF" w:rsidP="005045EF">
            <w:pPr>
              <w:spacing w:line="240" w:lineRule="auto"/>
              <w:jc w:val="center"/>
            </w:pPr>
            <w:r w:rsidRPr="00EB5DBA">
              <w:t>1</w:t>
            </w:r>
          </w:p>
        </w:tc>
      </w:tr>
      <w:tr w:rsidR="005045EF" w:rsidRPr="00EB5DBA" w14:paraId="00B972E8" w14:textId="77777777" w:rsidTr="00B34834">
        <w:trPr>
          <w:trHeight w:val="261"/>
        </w:trPr>
        <w:tc>
          <w:tcPr>
            <w:tcW w:w="1907" w:type="dxa"/>
            <w:tcBorders>
              <w:left w:val="single" w:sz="4" w:space="0" w:color="auto"/>
              <w:bottom w:val="single" w:sz="4" w:space="0" w:color="auto"/>
              <w:right w:val="single" w:sz="4" w:space="0" w:color="auto"/>
            </w:tcBorders>
            <w:shd w:val="clear" w:color="auto" w:fill="DEE8F0"/>
          </w:tcPr>
          <w:p w14:paraId="46C9BEE6" w14:textId="77777777" w:rsidR="005045EF" w:rsidRPr="00D651AF" w:rsidRDefault="005045EF" w:rsidP="005045EF">
            <w:pPr>
              <w:spacing w:line="240" w:lineRule="auto"/>
              <w:rPr>
                <w:b/>
                <w:bCs/>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44AD4BEE" w14:textId="5D1A1164" w:rsidR="005045EF" w:rsidRPr="00EB5DBA" w:rsidRDefault="005045EF" w:rsidP="005045EF">
            <w:pPr>
              <w:spacing w:line="240" w:lineRule="auto"/>
            </w:pPr>
            <w:r w:rsidRPr="00EB5DBA">
              <w:t>Net capacity of pit</w:t>
            </w:r>
          </w:p>
        </w:tc>
        <w:tc>
          <w:tcPr>
            <w:tcW w:w="3264" w:type="dxa"/>
            <w:tcBorders>
              <w:top w:val="single" w:sz="4" w:space="0" w:color="auto"/>
              <w:left w:val="single" w:sz="4" w:space="0" w:color="auto"/>
              <w:bottom w:val="single" w:sz="4" w:space="0" w:color="auto"/>
              <w:right w:val="single" w:sz="4" w:space="0" w:color="auto"/>
            </w:tcBorders>
            <w:shd w:val="clear" w:color="auto" w:fill="auto"/>
          </w:tcPr>
          <w:p w14:paraId="4746C326" w14:textId="76959974" w:rsidR="005045EF" w:rsidRPr="00EB5DBA" w:rsidRDefault="005045EF" w:rsidP="005045EF">
            <w:pPr>
              <w:spacing w:line="240" w:lineRule="auto"/>
              <w:jc w:val="center"/>
            </w:pPr>
            <w:r>
              <w:t>50</w:t>
            </w:r>
            <w:r w:rsidRPr="00EB5DBA">
              <w:t xml:space="preserve"> m</w:t>
            </w:r>
            <w:r w:rsidRPr="00EB5DBA">
              <w:rPr>
                <w:vertAlign w:val="superscript"/>
              </w:rPr>
              <w:t>3</w:t>
            </w:r>
          </w:p>
        </w:tc>
      </w:tr>
      <w:tr w:rsidR="005045EF" w:rsidRPr="00EB5DBA" w14:paraId="4670B4A3" w14:textId="77777777" w:rsidTr="0010652C">
        <w:trPr>
          <w:trHeight w:val="425"/>
        </w:trPr>
        <w:tc>
          <w:tcPr>
            <w:tcW w:w="1907" w:type="dxa"/>
            <w:tcBorders>
              <w:top w:val="single" w:sz="4" w:space="0" w:color="auto"/>
              <w:left w:val="single" w:sz="4" w:space="0" w:color="auto"/>
              <w:right w:val="single" w:sz="4" w:space="0" w:color="auto"/>
            </w:tcBorders>
            <w:shd w:val="clear" w:color="auto" w:fill="DEE8F0"/>
            <w:vAlign w:val="center"/>
          </w:tcPr>
          <w:p w14:paraId="6B812CF9" w14:textId="106BD802" w:rsidR="005045EF" w:rsidRPr="00D651AF" w:rsidRDefault="005045EF">
            <w:pPr>
              <w:spacing w:line="240" w:lineRule="auto"/>
              <w:rPr>
                <w:b/>
                <w:bCs/>
              </w:rPr>
            </w:pPr>
            <w:r w:rsidRPr="00D651AF">
              <w:rPr>
                <w:b/>
                <w:bCs/>
              </w:rPr>
              <w:t>A2</w:t>
            </w:r>
            <w:r w:rsidR="00D651AF" w:rsidRPr="00D651AF">
              <w:rPr>
                <w:b/>
                <w:bCs/>
              </w:rPr>
              <w:t>: sec 18.4</w:t>
            </w:r>
          </w:p>
        </w:tc>
        <w:tc>
          <w:tcPr>
            <w:tcW w:w="4394" w:type="dxa"/>
            <w:tcBorders>
              <w:top w:val="single" w:sz="4" w:space="0" w:color="auto"/>
              <w:left w:val="single" w:sz="4" w:space="0" w:color="auto"/>
              <w:bottom w:val="single" w:sz="4" w:space="0" w:color="auto"/>
              <w:right w:val="single" w:sz="4" w:space="0" w:color="auto"/>
            </w:tcBorders>
            <w:shd w:val="clear" w:color="auto" w:fill="DEE8F0"/>
            <w:vAlign w:val="center"/>
          </w:tcPr>
          <w:p w14:paraId="55A741A5" w14:textId="77777777" w:rsidR="005045EF" w:rsidRPr="00EB5DBA" w:rsidRDefault="005045EF" w:rsidP="005045EF">
            <w:pPr>
              <w:spacing w:line="240" w:lineRule="auto"/>
              <w:rPr>
                <w:b/>
                <w:bCs/>
              </w:rPr>
            </w:pPr>
            <w:r w:rsidRPr="00EB5DBA">
              <w:rPr>
                <w:b/>
                <w:bCs/>
              </w:rPr>
              <w:t>Hydraulic System</w:t>
            </w:r>
          </w:p>
        </w:tc>
        <w:tc>
          <w:tcPr>
            <w:tcW w:w="3264" w:type="dxa"/>
            <w:tcBorders>
              <w:top w:val="single" w:sz="4" w:space="0" w:color="auto"/>
              <w:left w:val="nil"/>
              <w:bottom w:val="single" w:sz="4" w:space="0" w:color="auto"/>
              <w:right w:val="single" w:sz="4" w:space="0" w:color="auto"/>
            </w:tcBorders>
            <w:shd w:val="clear" w:color="auto" w:fill="DEE8F0"/>
          </w:tcPr>
          <w:p w14:paraId="0C8E3415" w14:textId="77777777" w:rsidR="005045EF" w:rsidRPr="00EB5DBA" w:rsidRDefault="005045EF" w:rsidP="005045EF">
            <w:pPr>
              <w:spacing w:line="240" w:lineRule="auto"/>
              <w:jc w:val="center"/>
            </w:pPr>
          </w:p>
        </w:tc>
      </w:tr>
      <w:tr w:rsidR="005045EF" w:rsidRPr="00EB5DBA" w14:paraId="4CD152B9" w14:textId="77777777" w:rsidTr="00B34834">
        <w:trPr>
          <w:trHeight w:val="261"/>
        </w:trPr>
        <w:tc>
          <w:tcPr>
            <w:tcW w:w="1907" w:type="dxa"/>
            <w:tcBorders>
              <w:left w:val="single" w:sz="4" w:space="0" w:color="auto"/>
              <w:bottom w:val="single" w:sz="4" w:space="0" w:color="auto"/>
              <w:right w:val="single" w:sz="4" w:space="0" w:color="auto"/>
            </w:tcBorders>
            <w:shd w:val="clear" w:color="auto" w:fill="DEE8F0"/>
          </w:tcPr>
          <w:p w14:paraId="6CCEB518" w14:textId="77777777" w:rsidR="005045EF" w:rsidRPr="00EB5DBA" w:rsidRDefault="005045EF" w:rsidP="005045EF">
            <w:pPr>
              <w:spacing w:line="240" w:lineRule="auto"/>
              <w:rPr>
                <w:b/>
                <w:bCs/>
                <w:sz w:val="16"/>
                <w:szCs w:val="16"/>
              </w:rPr>
            </w:pPr>
          </w:p>
        </w:tc>
        <w:tc>
          <w:tcPr>
            <w:tcW w:w="4394" w:type="dxa"/>
            <w:tcBorders>
              <w:top w:val="single" w:sz="4" w:space="0" w:color="auto"/>
              <w:left w:val="single" w:sz="4" w:space="0" w:color="auto"/>
              <w:bottom w:val="single" w:sz="4" w:space="0" w:color="auto"/>
              <w:right w:val="single" w:sz="4" w:space="0" w:color="auto"/>
            </w:tcBorders>
          </w:tcPr>
          <w:p w14:paraId="5106386D" w14:textId="77777777" w:rsidR="005045EF" w:rsidRPr="00EB5DBA" w:rsidRDefault="005045EF" w:rsidP="005045EF">
            <w:pPr>
              <w:spacing w:line="240" w:lineRule="auto"/>
              <w:rPr>
                <w:bCs/>
              </w:rPr>
            </w:pPr>
            <w:r w:rsidRPr="00EB5DBA">
              <w:rPr>
                <w:bCs/>
              </w:rPr>
              <w:t>Capacity of hydraulic system</w:t>
            </w:r>
          </w:p>
          <w:p w14:paraId="76AF9E36" w14:textId="77777777" w:rsidR="005045EF" w:rsidRPr="00EB5DBA" w:rsidRDefault="005045EF" w:rsidP="005045EF">
            <w:pPr>
              <w:spacing w:line="240" w:lineRule="auto"/>
              <w:rPr>
                <w:bCs/>
              </w:rPr>
            </w:pPr>
          </w:p>
        </w:tc>
        <w:tc>
          <w:tcPr>
            <w:tcW w:w="3264" w:type="dxa"/>
            <w:tcBorders>
              <w:top w:val="single" w:sz="4" w:space="0" w:color="auto"/>
              <w:left w:val="single" w:sz="4" w:space="0" w:color="auto"/>
              <w:bottom w:val="single" w:sz="4" w:space="0" w:color="auto"/>
              <w:right w:val="single" w:sz="4" w:space="0" w:color="auto"/>
            </w:tcBorders>
          </w:tcPr>
          <w:p w14:paraId="4A557E0B" w14:textId="77777777" w:rsidR="005045EF" w:rsidRPr="00EB5DBA" w:rsidRDefault="005045EF" w:rsidP="005045EF">
            <w:pPr>
              <w:spacing w:line="240" w:lineRule="auto"/>
              <w:jc w:val="center"/>
            </w:pPr>
            <w:r w:rsidRPr="00EB5DBA">
              <w:t>110%</w:t>
            </w:r>
          </w:p>
        </w:tc>
      </w:tr>
    </w:tbl>
    <w:p w14:paraId="155F5E2C" w14:textId="77777777" w:rsidR="00A5644A" w:rsidRPr="00EB5DBA" w:rsidRDefault="00A5644A" w:rsidP="00A5644A">
      <w:pPr>
        <w:spacing w:line="240" w:lineRule="auto"/>
        <w:rPr>
          <w:rFonts w:cs="Arial"/>
          <w:b/>
          <w:bCs/>
          <w:caps/>
          <w:color w:val="009DE0"/>
          <w:sz w:val="28"/>
          <w:szCs w:val="32"/>
        </w:rPr>
      </w:pPr>
      <w:bookmarkStart w:id="77" w:name="_Toc279071784"/>
      <w:r w:rsidRPr="00EB5DBA">
        <w:br w:type="page"/>
      </w:r>
    </w:p>
    <w:p w14:paraId="06AC8518" w14:textId="77777777" w:rsidR="00A5644A" w:rsidRPr="00EB5DBA" w:rsidRDefault="00A5644A" w:rsidP="00192F0F">
      <w:pPr>
        <w:pStyle w:val="Nadpis1"/>
        <w:keepLines w:val="0"/>
        <w:pageBreakBefore w:val="0"/>
        <w:numPr>
          <w:ilvl w:val="0"/>
          <w:numId w:val="17"/>
        </w:numPr>
        <w:suppressAutoHyphens w:val="0"/>
        <w:spacing w:after="230"/>
        <w:ind w:hanging="851"/>
        <w:contextualSpacing w:val="0"/>
        <w:rPr>
          <w:lang w:val="en-US"/>
        </w:rPr>
      </w:pPr>
      <w:bookmarkStart w:id="78" w:name="_Toc376874935"/>
      <w:bookmarkStart w:id="79" w:name="_Hlk34296708"/>
      <w:bookmarkStart w:id="80" w:name="_Toc170671963"/>
      <w:r w:rsidRPr="00EB5DBA">
        <w:rPr>
          <w:lang w:val="en-US"/>
        </w:rPr>
        <w:lastRenderedPageBreak/>
        <w:t>Process and design data,</w:t>
      </w:r>
      <w:bookmarkEnd w:id="77"/>
      <w:r w:rsidRPr="00EB5DBA">
        <w:rPr>
          <w:lang w:val="en-US"/>
        </w:rPr>
        <w:t xml:space="preserve"> Flue gas treatment</w:t>
      </w:r>
      <w:bookmarkEnd w:id="78"/>
      <w:bookmarkEnd w:id="80"/>
    </w:p>
    <w:tbl>
      <w:tblPr>
        <w:tblW w:w="9640" w:type="dxa"/>
        <w:tblInd w:w="-147" w:type="dxa"/>
        <w:tblLayout w:type="fixed"/>
        <w:tblCellMar>
          <w:left w:w="70" w:type="dxa"/>
          <w:right w:w="70" w:type="dxa"/>
        </w:tblCellMar>
        <w:tblLook w:val="0000" w:firstRow="0" w:lastRow="0" w:firstColumn="0" w:lastColumn="0" w:noHBand="0" w:noVBand="0"/>
      </w:tblPr>
      <w:tblGrid>
        <w:gridCol w:w="1985"/>
        <w:gridCol w:w="4394"/>
        <w:gridCol w:w="3261"/>
      </w:tblGrid>
      <w:tr w:rsidR="00A5644A" w:rsidRPr="00EB5DBA" w14:paraId="5B3020BC" w14:textId="77777777" w:rsidTr="00490395">
        <w:trPr>
          <w:trHeight w:val="225"/>
          <w:tblHeader/>
        </w:trPr>
        <w:tc>
          <w:tcPr>
            <w:tcW w:w="9640" w:type="dxa"/>
            <w:gridSpan w:val="3"/>
            <w:tcBorders>
              <w:top w:val="single" w:sz="4" w:space="0" w:color="auto"/>
              <w:left w:val="single" w:sz="4" w:space="0" w:color="auto"/>
              <w:bottom w:val="single" w:sz="4" w:space="0" w:color="auto"/>
              <w:right w:val="single" w:sz="4" w:space="0" w:color="auto"/>
            </w:tcBorders>
            <w:shd w:val="clear" w:color="auto" w:fill="BAD2E0"/>
          </w:tcPr>
          <w:p w14:paraId="237AABA8" w14:textId="4BA9B2DD" w:rsidR="00A5644A" w:rsidRPr="00EB5DBA" w:rsidRDefault="00A5644A" w:rsidP="00BE08F6">
            <w:pPr>
              <w:spacing w:line="240" w:lineRule="auto"/>
              <w:jc w:val="center"/>
              <w:rPr>
                <w:b/>
                <w:bCs/>
              </w:rPr>
            </w:pPr>
          </w:p>
          <w:p w14:paraId="34181FE1" w14:textId="77777777" w:rsidR="00A5644A" w:rsidRPr="00EB5DBA" w:rsidRDefault="00A5644A" w:rsidP="00BE08F6">
            <w:pPr>
              <w:spacing w:line="240" w:lineRule="auto"/>
              <w:jc w:val="center"/>
              <w:rPr>
                <w:b/>
                <w:bCs/>
                <w:sz w:val="20"/>
                <w:szCs w:val="20"/>
              </w:rPr>
            </w:pPr>
            <w:r w:rsidRPr="00EB5DBA">
              <w:rPr>
                <w:b/>
                <w:bCs/>
                <w:sz w:val="20"/>
                <w:szCs w:val="20"/>
              </w:rPr>
              <w:t xml:space="preserve">Table for Process and Design Data, Flue gas treatment </w:t>
            </w:r>
          </w:p>
          <w:p w14:paraId="1C8BB808" w14:textId="479D12DE" w:rsidR="00A5644A" w:rsidRPr="00EB5DBA" w:rsidRDefault="00A5644A" w:rsidP="00BE08F6">
            <w:pPr>
              <w:spacing w:line="240" w:lineRule="auto"/>
              <w:jc w:val="center"/>
              <w:rPr>
                <w:b/>
                <w:bCs/>
                <w:sz w:val="20"/>
                <w:szCs w:val="20"/>
              </w:rPr>
            </w:pPr>
            <w:r w:rsidRPr="00EB5DBA">
              <w:rPr>
                <w:b/>
                <w:bCs/>
                <w:sz w:val="20"/>
                <w:szCs w:val="20"/>
              </w:rPr>
              <w:br/>
              <w:t>Appendix A1</w:t>
            </w:r>
            <w:r w:rsidR="000A6EAF" w:rsidRPr="00EB5DBA">
              <w:rPr>
                <w:b/>
                <w:bCs/>
                <w:sz w:val="20"/>
                <w:szCs w:val="20"/>
              </w:rPr>
              <w:t>3</w:t>
            </w:r>
          </w:p>
          <w:p w14:paraId="371FD4B6" w14:textId="77777777" w:rsidR="00A5644A" w:rsidRPr="00EB5DBA" w:rsidRDefault="00A5644A" w:rsidP="00BE08F6">
            <w:pPr>
              <w:spacing w:line="240" w:lineRule="auto"/>
              <w:jc w:val="center"/>
              <w:rPr>
                <w:b/>
                <w:bCs/>
              </w:rPr>
            </w:pPr>
          </w:p>
        </w:tc>
      </w:tr>
      <w:tr w:rsidR="00A5644A" w:rsidRPr="00EB5DBA" w14:paraId="45350FDA" w14:textId="77777777" w:rsidTr="00490395">
        <w:trPr>
          <w:trHeight w:val="356"/>
          <w:tblHeader/>
        </w:trPr>
        <w:tc>
          <w:tcPr>
            <w:tcW w:w="1985" w:type="dxa"/>
            <w:tcBorders>
              <w:top w:val="single" w:sz="4" w:space="0" w:color="auto"/>
              <w:left w:val="single" w:sz="4" w:space="0" w:color="auto"/>
              <w:bottom w:val="single" w:sz="4" w:space="0" w:color="auto"/>
              <w:right w:val="single" w:sz="4" w:space="0" w:color="auto"/>
            </w:tcBorders>
            <w:shd w:val="clear" w:color="auto" w:fill="BAD2E0"/>
          </w:tcPr>
          <w:p w14:paraId="6064A53C" w14:textId="77777777" w:rsidR="00A5644A" w:rsidRPr="00EB5DBA" w:rsidRDefault="00A5644A" w:rsidP="00BE08F6">
            <w:pPr>
              <w:spacing w:line="240" w:lineRule="auto"/>
              <w:rPr>
                <w:b/>
                <w:bCs/>
              </w:rPr>
            </w:pPr>
            <w:r w:rsidRPr="00EB5DBA">
              <w:rPr>
                <w:b/>
                <w:bCs/>
              </w:rPr>
              <w:t>Reference</w:t>
            </w:r>
          </w:p>
        </w:tc>
        <w:tc>
          <w:tcPr>
            <w:tcW w:w="4394" w:type="dxa"/>
            <w:tcBorders>
              <w:top w:val="single" w:sz="4" w:space="0" w:color="auto"/>
              <w:left w:val="nil"/>
              <w:bottom w:val="single" w:sz="4" w:space="0" w:color="auto"/>
              <w:right w:val="nil"/>
            </w:tcBorders>
            <w:shd w:val="clear" w:color="auto" w:fill="BAD2E0"/>
          </w:tcPr>
          <w:p w14:paraId="1023DFF1" w14:textId="5629942B" w:rsidR="00A5644A" w:rsidRPr="00EB5DBA" w:rsidRDefault="00953D29" w:rsidP="00BE08F6">
            <w:pPr>
              <w:spacing w:line="240" w:lineRule="auto"/>
              <w:rPr>
                <w:b/>
                <w:bCs/>
              </w:rPr>
            </w:pPr>
            <w:r>
              <w:rPr>
                <w:b/>
                <w:bCs/>
              </w:rPr>
              <w:t>Line</w:t>
            </w:r>
            <w:r w:rsidR="00A5644A" w:rsidRPr="00EB5DBA">
              <w:rPr>
                <w:b/>
                <w:bCs/>
              </w:rPr>
              <w:t xml:space="preserve"> Component / Parameter</w:t>
            </w:r>
          </w:p>
        </w:tc>
        <w:tc>
          <w:tcPr>
            <w:tcW w:w="3261" w:type="dxa"/>
            <w:tcBorders>
              <w:top w:val="single" w:sz="4" w:space="0" w:color="auto"/>
              <w:left w:val="single" w:sz="4" w:space="0" w:color="auto"/>
              <w:bottom w:val="single" w:sz="4" w:space="0" w:color="auto"/>
              <w:right w:val="single" w:sz="4" w:space="0" w:color="auto"/>
            </w:tcBorders>
            <w:shd w:val="clear" w:color="auto" w:fill="BAD2E0"/>
          </w:tcPr>
          <w:p w14:paraId="4B52DEAA" w14:textId="77777777" w:rsidR="00A5644A" w:rsidRPr="00EB5DBA" w:rsidRDefault="00A5644A" w:rsidP="00BE08F6">
            <w:pPr>
              <w:spacing w:line="240" w:lineRule="auto"/>
              <w:jc w:val="center"/>
              <w:rPr>
                <w:b/>
                <w:bCs/>
              </w:rPr>
            </w:pPr>
            <w:r w:rsidRPr="00EB5DBA">
              <w:rPr>
                <w:b/>
                <w:bCs/>
              </w:rPr>
              <w:t>Value / Description</w:t>
            </w:r>
          </w:p>
        </w:tc>
      </w:tr>
      <w:tr w:rsidR="00A5644A" w:rsidRPr="00EB5DBA" w14:paraId="793A8045" w14:textId="77777777" w:rsidTr="00490395">
        <w:trPr>
          <w:trHeight w:val="519"/>
        </w:trPr>
        <w:tc>
          <w:tcPr>
            <w:tcW w:w="1985" w:type="dxa"/>
            <w:tcBorders>
              <w:top w:val="single" w:sz="4" w:space="0" w:color="auto"/>
              <w:left w:val="single" w:sz="4" w:space="0" w:color="auto"/>
              <w:bottom w:val="single" w:sz="4" w:space="0" w:color="auto"/>
              <w:right w:val="single" w:sz="4" w:space="0" w:color="auto"/>
            </w:tcBorders>
            <w:shd w:val="clear" w:color="auto" w:fill="DEE8F0"/>
            <w:vAlign w:val="center"/>
          </w:tcPr>
          <w:p w14:paraId="1FADEDD9" w14:textId="77777777" w:rsidR="00A5644A" w:rsidRPr="00EB5DBA" w:rsidRDefault="00A5644A" w:rsidP="00BE08F6">
            <w:pPr>
              <w:spacing w:line="240" w:lineRule="auto"/>
              <w:jc w:val="center"/>
              <w:rPr>
                <w:b/>
                <w:bCs/>
                <w:sz w:val="24"/>
              </w:rPr>
            </w:pPr>
            <w:r w:rsidRPr="00EB5DBA">
              <w:rPr>
                <w:b/>
                <w:bCs/>
                <w:sz w:val="24"/>
              </w:rPr>
              <w:t>Appendix A3</w:t>
            </w:r>
          </w:p>
        </w:tc>
        <w:tc>
          <w:tcPr>
            <w:tcW w:w="4394" w:type="dxa"/>
            <w:tcBorders>
              <w:top w:val="single" w:sz="4" w:space="0" w:color="auto"/>
              <w:left w:val="nil"/>
              <w:bottom w:val="single" w:sz="4" w:space="0" w:color="auto"/>
              <w:right w:val="nil"/>
            </w:tcBorders>
            <w:shd w:val="clear" w:color="auto" w:fill="DEE8F0"/>
            <w:vAlign w:val="center"/>
          </w:tcPr>
          <w:p w14:paraId="6E8A5487" w14:textId="77777777" w:rsidR="00A5644A" w:rsidRPr="00EB5DBA" w:rsidRDefault="00A5644A" w:rsidP="00BE08F6">
            <w:pPr>
              <w:spacing w:line="240" w:lineRule="auto"/>
              <w:rPr>
                <w:b/>
                <w:bCs/>
                <w:sz w:val="22"/>
              </w:rPr>
            </w:pPr>
            <w:r w:rsidRPr="00EB5DBA">
              <w:rPr>
                <w:b/>
                <w:bCs/>
                <w:sz w:val="22"/>
                <w:szCs w:val="22"/>
              </w:rPr>
              <w:t>Flue gas treatment</w:t>
            </w:r>
          </w:p>
        </w:tc>
        <w:tc>
          <w:tcPr>
            <w:tcW w:w="3261" w:type="dxa"/>
            <w:tcBorders>
              <w:top w:val="single" w:sz="4" w:space="0" w:color="auto"/>
              <w:left w:val="single" w:sz="4" w:space="0" w:color="auto"/>
              <w:bottom w:val="single" w:sz="4" w:space="0" w:color="auto"/>
              <w:right w:val="single" w:sz="4" w:space="0" w:color="auto"/>
            </w:tcBorders>
            <w:shd w:val="clear" w:color="auto" w:fill="DEE8F0"/>
          </w:tcPr>
          <w:p w14:paraId="4BD9AFCF" w14:textId="77777777" w:rsidR="00A5644A" w:rsidRPr="00EB5DBA" w:rsidRDefault="00A5644A" w:rsidP="00BE08F6">
            <w:pPr>
              <w:spacing w:line="240" w:lineRule="auto"/>
              <w:jc w:val="center"/>
            </w:pPr>
          </w:p>
        </w:tc>
      </w:tr>
      <w:tr w:rsidR="002A130D" w:rsidRPr="00EB5DBA" w14:paraId="3E8D46F9" w14:textId="77777777" w:rsidTr="00490395">
        <w:trPr>
          <w:trHeight w:val="425"/>
        </w:trPr>
        <w:tc>
          <w:tcPr>
            <w:tcW w:w="1985" w:type="dxa"/>
            <w:vMerge w:val="restart"/>
            <w:tcBorders>
              <w:top w:val="single" w:sz="4" w:space="0" w:color="auto"/>
              <w:left w:val="single" w:sz="4" w:space="0" w:color="auto"/>
              <w:bottom w:val="single" w:sz="4" w:space="0" w:color="auto"/>
              <w:right w:val="single" w:sz="4" w:space="0" w:color="auto"/>
            </w:tcBorders>
            <w:shd w:val="clear" w:color="auto" w:fill="DEE8F0"/>
          </w:tcPr>
          <w:p w14:paraId="5457E2BB" w14:textId="2A760F99" w:rsidR="002A130D" w:rsidRPr="00004702" w:rsidRDefault="002A130D" w:rsidP="00BE08F6">
            <w:pPr>
              <w:pStyle w:val="Zkladntext"/>
              <w:spacing w:after="240"/>
              <w:rPr>
                <w:b/>
              </w:rPr>
            </w:pPr>
            <w:r w:rsidRPr="00004702">
              <w:rPr>
                <w:b/>
              </w:rPr>
              <w:t xml:space="preserve">A3 </w:t>
            </w:r>
          </w:p>
        </w:tc>
        <w:tc>
          <w:tcPr>
            <w:tcW w:w="7655" w:type="dxa"/>
            <w:gridSpan w:val="2"/>
            <w:tcBorders>
              <w:top w:val="single" w:sz="4" w:space="0" w:color="auto"/>
              <w:left w:val="single" w:sz="4" w:space="0" w:color="auto"/>
              <w:bottom w:val="single" w:sz="4" w:space="0" w:color="auto"/>
              <w:right w:val="single" w:sz="4" w:space="0" w:color="auto"/>
            </w:tcBorders>
            <w:shd w:val="clear" w:color="auto" w:fill="DEE8F0"/>
            <w:vAlign w:val="center"/>
          </w:tcPr>
          <w:p w14:paraId="464ACC52" w14:textId="67471633" w:rsidR="002A130D" w:rsidRPr="00EB5DBA" w:rsidRDefault="002A130D" w:rsidP="00B34834">
            <w:pPr>
              <w:spacing w:line="240" w:lineRule="auto"/>
            </w:pPr>
            <w:r w:rsidRPr="00EB5DBA">
              <w:rPr>
                <w:b/>
                <w:bCs/>
              </w:rPr>
              <w:t>Raw Flue Gas</w:t>
            </w:r>
          </w:p>
        </w:tc>
      </w:tr>
      <w:tr w:rsidR="00A5644A" w:rsidRPr="00EB5DBA" w14:paraId="298EF59E" w14:textId="77777777" w:rsidTr="00490395">
        <w:trPr>
          <w:trHeight w:val="351"/>
        </w:trPr>
        <w:tc>
          <w:tcPr>
            <w:tcW w:w="1985" w:type="dxa"/>
            <w:vMerge/>
            <w:tcBorders>
              <w:left w:val="single" w:sz="4" w:space="0" w:color="auto"/>
              <w:bottom w:val="single" w:sz="4" w:space="0" w:color="auto"/>
            </w:tcBorders>
            <w:vAlign w:val="center"/>
          </w:tcPr>
          <w:p w14:paraId="4CE8887C" w14:textId="77777777" w:rsidR="00A5644A" w:rsidRPr="00004702" w:rsidRDefault="00A5644A" w:rsidP="00BE08F6">
            <w:pPr>
              <w:pStyle w:val="Zkladntext"/>
              <w:spacing w:after="240"/>
              <w:rPr>
                <w:b/>
              </w:rPr>
            </w:pPr>
          </w:p>
        </w:tc>
        <w:tc>
          <w:tcPr>
            <w:tcW w:w="7655" w:type="dxa"/>
            <w:gridSpan w:val="2"/>
            <w:tcBorders>
              <w:top w:val="single" w:sz="4" w:space="0" w:color="auto"/>
              <w:left w:val="single" w:sz="4" w:space="0" w:color="auto"/>
              <w:bottom w:val="single" w:sz="4" w:space="0" w:color="auto"/>
              <w:right w:val="single" w:sz="4" w:space="0" w:color="auto"/>
            </w:tcBorders>
            <w:vAlign w:val="center"/>
          </w:tcPr>
          <w:p w14:paraId="0FC8E892" w14:textId="5DE1AE9B" w:rsidR="00A5644A" w:rsidRPr="00EB5DBA" w:rsidRDefault="00A5644A" w:rsidP="00694A6E">
            <w:pPr>
              <w:spacing w:line="240" w:lineRule="auto"/>
            </w:pPr>
            <w:r w:rsidRPr="00EB5DBA">
              <w:t>Referring to flue gas downstream boiler</w:t>
            </w:r>
          </w:p>
        </w:tc>
      </w:tr>
      <w:tr w:rsidR="002A130D" w:rsidRPr="00EB5DBA" w14:paraId="67A94713" w14:textId="77777777" w:rsidTr="00490395">
        <w:trPr>
          <w:trHeight w:val="425"/>
        </w:trPr>
        <w:tc>
          <w:tcPr>
            <w:tcW w:w="1985" w:type="dxa"/>
            <w:vMerge/>
            <w:tcBorders>
              <w:left w:val="single" w:sz="4" w:space="0" w:color="auto"/>
              <w:bottom w:val="single" w:sz="4" w:space="0" w:color="auto"/>
            </w:tcBorders>
            <w:vAlign w:val="center"/>
          </w:tcPr>
          <w:p w14:paraId="6C717A4C" w14:textId="77777777" w:rsidR="002A130D" w:rsidRPr="00004702" w:rsidRDefault="002A130D" w:rsidP="00BE08F6">
            <w:pPr>
              <w:pStyle w:val="Zkladntext"/>
              <w:spacing w:after="240"/>
              <w:rPr>
                <w:b/>
              </w:rPr>
            </w:pPr>
          </w:p>
        </w:tc>
        <w:tc>
          <w:tcPr>
            <w:tcW w:w="7655" w:type="dxa"/>
            <w:gridSpan w:val="2"/>
            <w:tcBorders>
              <w:top w:val="single" w:sz="4" w:space="0" w:color="auto"/>
              <w:left w:val="single" w:sz="4" w:space="0" w:color="auto"/>
              <w:bottom w:val="single" w:sz="4" w:space="0" w:color="auto"/>
              <w:right w:val="single" w:sz="4" w:space="0" w:color="auto"/>
            </w:tcBorders>
            <w:shd w:val="clear" w:color="auto" w:fill="DEE8F0"/>
            <w:vAlign w:val="center"/>
          </w:tcPr>
          <w:p w14:paraId="03E79E1C" w14:textId="2DB9483D" w:rsidR="002A130D" w:rsidRPr="00EB5DBA" w:rsidRDefault="002A130D" w:rsidP="00B34834">
            <w:pPr>
              <w:spacing w:line="240" w:lineRule="auto"/>
            </w:pPr>
            <w:r w:rsidRPr="00EB5DBA">
              <w:rPr>
                <w:b/>
                <w:bCs/>
              </w:rPr>
              <w:t xml:space="preserve">Nominal load data (100%) </w:t>
            </w:r>
            <w:r w:rsidRPr="00EB5DBA">
              <w:rPr>
                <w:b/>
                <w:bCs/>
                <w:vertAlign w:val="superscript"/>
              </w:rPr>
              <w:t>1)</w:t>
            </w:r>
          </w:p>
        </w:tc>
      </w:tr>
      <w:tr w:rsidR="00A5644A" w:rsidRPr="00EB5DBA" w14:paraId="226789B7" w14:textId="77777777" w:rsidTr="00490395">
        <w:trPr>
          <w:trHeight w:val="285"/>
        </w:trPr>
        <w:tc>
          <w:tcPr>
            <w:tcW w:w="1985" w:type="dxa"/>
            <w:vMerge/>
            <w:tcBorders>
              <w:left w:val="single" w:sz="4" w:space="0" w:color="auto"/>
              <w:bottom w:val="single" w:sz="4" w:space="0" w:color="auto"/>
            </w:tcBorders>
            <w:vAlign w:val="center"/>
          </w:tcPr>
          <w:p w14:paraId="641898DD" w14:textId="77777777" w:rsidR="00A5644A" w:rsidRPr="00004702"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1EAD44E2" w14:textId="77777777" w:rsidR="00A5644A" w:rsidRPr="00EB5DBA" w:rsidRDefault="00A5644A" w:rsidP="00B34834">
            <w:pPr>
              <w:spacing w:line="240" w:lineRule="auto"/>
              <w:ind w:leftChars="108" w:left="203" w:hangingChars="5" w:hanging="9"/>
            </w:pPr>
            <w:r w:rsidRPr="00EB5DBA">
              <w:t xml:space="preserve">Flue gas flow rate, wet, actual </w:t>
            </w:r>
            <w:proofErr w:type="spellStart"/>
            <w:r w:rsidRPr="00EB5DBA">
              <w:t>O</w:t>
            </w:r>
            <w:r w:rsidRPr="00EB5DBA">
              <w:rPr>
                <w:vertAlign w:val="subscript"/>
              </w:rPr>
              <w:t>2</w:t>
            </w:r>
            <w:proofErr w:type="spellEnd"/>
            <w:r w:rsidRPr="00EB5DBA">
              <w:t xml:space="preserve"> </w:t>
            </w:r>
            <w:r w:rsidRPr="00EB5DBA">
              <w:rPr>
                <w:vertAlign w:val="superscript"/>
              </w:rPr>
              <w:t>2)</w:t>
            </w:r>
          </w:p>
        </w:tc>
        <w:tc>
          <w:tcPr>
            <w:tcW w:w="3261" w:type="dxa"/>
            <w:tcBorders>
              <w:top w:val="single" w:sz="4" w:space="0" w:color="auto"/>
              <w:left w:val="single" w:sz="4" w:space="0" w:color="auto"/>
              <w:bottom w:val="single" w:sz="4" w:space="0" w:color="auto"/>
              <w:right w:val="single" w:sz="4" w:space="0" w:color="auto"/>
            </w:tcBorders>
            <w:vAlign w:val="center"/>
          </w:tcPr>
          <w:p w14:paraId="78384978" w14:textId="047A6170" w:rsidR="00A5644A" w:rsidRPr="00EB5DBA" w:rsidRDefault="00BE08F6" w:rsidP="00B34834">
            <w:pPr>
              <w:spacing w:line="240" w:lineRule="auto"/>
              <w:jc w:val="center"/>
            </w:pPr>
            <w:r w:rsidRPr="00EB5DBA">
              <w:t>8</w:t>
            </w:r>
            <w:r w:rsidR="00C770BB" w:rsidRPr="00EB5DBA">
              <w:t>5</w:t>
            </w:r>
            <w:r w:rsidRPr="00EB5DBA">
              <w:t>,</w:t>
            </w:r>
            <w:r w:rsidR="00C770BB" w:rsidRPr="00EB5DBA">
              <w:t>8</w:t>
            </w:r>
            <w:r w:rsidRPr="00EB5DBA">
              <w:t>00</w:t>
            </w:r>
            <w:r w:rsidR="00A5644A" w:rsidRPr="00EB5DBA">
              <w:t xml:space="preserve"> Nm</w:t>
            </w:r>
            <w:r w:rsidR="00A5644A" w:rsidRPr="00EB5DBA">
              <w:rPr>
                <w:vertAlign w:val="superscript"/>
              </w:rPr>
              <w:t>3</w:t>
            </w:r>
            <w:r w:rsidR="00A5644A" w:rsidRPr="00EB5DBA">
              <w:t>/h</w:t>
            </w:r>
          </w:p>
        </w:tc>
      </w:tr>
      <w:tr w:rsidR="00A5644A" w:rsidRPr="00EB5DBA" w14:paraId="1689064E" w14:textId="77777777" w:rsidTr="00490395">
        <w:trPr>
          <w:trHeight w:val="285"/>
        </w:trPr>
        <w:tc>
          <w:tcPr>
            <w:tcW w:w="1985" w:type="dxa"/>
            <w:vMerge/>
            <w:tcBorders>
              <w:left w:val="single" w:sz="4" w:space="0" w:color="auto"/>
              <w:bottom w:val="single" w:sz="4" w:space="0" w:color="auto"/>
            </w:tcBorders>
            <w:vAlign w:val="center"/>
          </w:tcPr>
          <w:p w14:paraId="791AF48A" w14:textId="77777777" w:rsidR="00A5644A" w:rsidRPr="00004702"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1A2441C7" w14:textId="65F8BEC8" w:rsidR="00A5644A" w:rsidRPr="00EB5DBA" w:rsidRDefault="00A5644A" w:rsidP="00B34834">
            <w:pPr>
              <w:spacing w:line="240" w:lineRule="auto"/>
              <w:ind w:leftChars="108" w:left="203" w:hangingChars="5" w:hanging="9"/>
            </w:pPr>
            <w:r w:rsidRPr="00EB5DBA">
              <w:t xml:space="preserve">Flue gas flow rate, dry at 11% </w:t>
            </w:r>
            <w:proofErr w:type="spellStart"/>
            <w:r w:rsidRPr="00EB5DBA">
              <w:t>O</w:t>
            </w:r>
            <w:r w:rsidRPr="00EB5DBA">
              <w:rPr>
                <w:vertAlign w:val="subscript"/>
              </w:rPr>
              <w:t>2</w:t>
            </w:r>
            <w:proofErr w:type="spellEnd"/>
            <w:r w:rsidRPr="00EB5DBA">
              <w:t xml:space="preserve"> </w:t>
            </w:r>
          </w:p>
        </w:tc>
        <w:tc>
          <w:tcPr>
            <w:tcW w:w="3261" w:type="dxa"/>
            <w:tcBorders>
              <w:top w:val="single" w:sz="4" w:space="0" w:color="auto"/>
              <w:left w:val="single" w:sz="4" w:space="0" w:color="auto"/>
              <w:bottom w:val="single" w:sz="4" w:space="0" w:color="auto"/>
              <w:right w:val="single" w:sz="4" w:space="0" w:color="auto"/>
            </w:tcBorders>
            <w:vAlign w:val="center"/>
          </w:tcPr>
          <w:p w14:paraId="7BFC3BA4" w14:textId="4DC8F6A6" w:rsidR="00A5644A" w:rsidRPr="00EB5DBA" w:rsidRDefault="00A5437B" w:rsidP="00B34834">
            <w:pPr>
              <w:spacing w:line="240" w:lineRule="auto"/>
              <w:jc w:val="center"/>
            </w:pPr>
            <w:r w:rsidRPr="00EB5DBA">
              <w:t>91,</w:t>
            </w:r>
            <w:r w:rsidR="00575EDF" w:rsidRPr="00EB5DBA">
              <w:t>4</w:t>
            </w:r>
            <w:r w:rsidRPr="00EB5DBA">
              <w:t>00</w:t>
            </w:r>
            <w:r w:rsidR="00A5644A" w:rsidRPr="00EB5DBA">
              <w:t xml:space="preserve"> Nm</w:t>
            </w:r>
            <w:r w:rsidR="00A5644A" w:rsidRPr="00EB5DBA">
              <w:rPr>
                <w:vertAlign w:val="superscript"/>
              </w:rPr>
              <w:t>3</w:t>
            </w:r>
            <w:r w:rsidR="00A5644A" w:rsidRPr="00EB5DBA">
              <w:t>/h</w:t>
            </w:r>
          </w:p>
        </w:tc>
      </w:tr>
      <w:tr w:rsidR="00A5644A" w:rsidRPr="00EB5DBA" w14:paraId="616E36BA" w14:textId="77777777" w:rsidTr="00490395">
        <w:trPr>
          <w:trHeight w:val="225"/>
        </w:trPr>
        <w:tc>
          <w:tcPr>
            <w:tcW w:w="1985" w:type="dxa"/>
            <w:vMerge/>
            <w:tcBorders>
              <w:left w:val="single" w:sz="4" w:space="0" w:color="auto"/>
              <w:bottom w:val="single" w:sz="4" w:space="0" w:color="auto"/>
            </w:tcBorders>
            <w:vAlign w:val="center"/>
          </w:tcPr>
          <w:p w14:paraId="21C39E67" w14:textId="77777777" w:rsidR="00A5644A" w:rsidRPr="00004702"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68A09481" w14:textId="77777777" w:rsidR="00A5644A" w:rsidRPr="00EB5DBA" w:rsidRDefault="00A5644A" w:rsidP="00B34834">
            <w:pPr>
              <w:spacing w:line="240" w:lineRule="auto"/>
              <w:ind w:leftChars="108" w:left="203" w:hangingChars="5" w:hanging="9"/>
            </w:pPr>
            <w:r w:rsidRPr="00EB5DBA">
              <w:t>Temperature</w:t>
            </w:r>
          </w:p>
        </w:tc>
        <w:tc>
          <w:tcPr>
            <w:tcW w:w="3261" w:type="dxa"/>
            <w:tcBorders>
              <w:top w:val="single" w:sz="4" w:space="0" w:color="auto"/>
              <w:left w:val="single" w:sz="4" w:space="0" w:color="auto"/>
              <w:bottom w:val="single" w:sz="4" w:space="0" w:color="auto"/>
              <w:right w:val="single" w:sz="4" w:space="0" w:color="auto"/>
            </w:tcBorders>
            <w:vAlign w:val="center"/>
          </w:tcPr>
          <w:p w14:paraId="736E16D1" w14:textId="77777777" w:rsidR="00A5644A" w:rsidRPr="00EB5DBA" w:rsidRDefault="00A5644A" w:rsidP="00CF62DC">
            <w:pPr>
              <w:spacing w:line="240" w:lineRule="auto"/>
              <w:jc w:val="center"/>
            </w:pPr>
            <w:r w:rsidRPr="00EB5DBA">
              <w:t>170 °C</w:t>
            </w:r>
          </w:p>
        </w:tc>
      </w:tr>
      <w:tr w:rsidR="00A5644A" w:rsidRPr="00EB5DBA" w14:paraId="7343CE8C" w14:textId="77777777" w:rsidTr="00490395">
        <w:trPr>
          <w:trHeight w:val="240"/>
        </w:trPr>
        <w:tc>
          <w:tcPr>
            <w:tcW w:w="1985" w:type="dxa"/>
            <w:vMerge/>
            <w:tcBorders>
              <w:left w:val="single" w:sz="4" w:space="0" w:color="auto"/>
              <w:bottom w:val="single" w:sz="4" w:space="0" w:color="auto"/>
            </w:tcBorders>
            <w:vAlign w:val="center"/>
          </w:tcPr>
          <w:p w14:paraId="5C365F80" w14:textId="77777777" w:rsidR="00A5644A" w:rsidRPr="00004702"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2CFA9ADA" w14:textId="77777777" w:rsidR="00A5644A" w:rsidRPr="00EB5DBA" w:rsidRDefault="00A5644A" w:rsidP="00B34834">
            <w:pPr>
              <w:spacing w:line="240" w:lineRule="auto"/>
              <w:ind w:leftChars="108" w:left="203" w:hangingChars="5" w:hanging="9"/>
            </w:pPr>
            <w:r w:rsidRPr="00EB5DBA">
              <w:t>Pressure</w:t>
            </w:r>
          </w:p>
        </w:tc>
        <w:tc>
          <w:tcPr>
            <w:tcW w:w="3261" w:type="dxa"/>
            <w:tcBorders>
              <w:top w:val="single" w:sz="4" w:space="0" w:color="auto"/>
              <w:left w:val="single" w:sz="4" w:space="0" w:color="auto"/>
              <w:bottom w:val="single" w:sz="4" w:space="0" w:color="auto"/>
              <w:right w:val="single" w:sz="4" w:space="0" w:color="auto"/>
            </w:tcBorders>
            <w:vAlign w:val="center"/>
          </w:tcPr>
          <w:p w14:paraId="25135F82" w14:textId="77777777" w:rsidR="00A5644A" w:rsidRPr="00EB5DBA" w:rsidRDefault="00A5644A" w:rsidP="00CF62DC">
            <w:pPr>
              <w:spacing w:line="240" w:lineRule="auto"/>
              <w:jc w:val="center"/>
              <w:rPr>
                <w:rFonts w:ascii="Symbol" w:hAnsi="Symbol"/>
              </w:rPr>
            </w:pPr>
            <w:r w:rsidRPr="00EB5DBA">
              <w:rPr>
                <w:rFonts w:ascii="Symbol" w:hAnsi="Symbol"/>
              </w:rPr>
              <w:t></w:t>
            </w:r>
            <w:r w:rsidRPr="00EB5DBA">
              <w:t xml:space="preserve"> 1,000 Pa</w:t>
            </w:r>
          </w:p>
        </w:tc>
      </w:tr>
      <w:tr w:rsidR="00A5644A" w:rsidRPr="00EB5DBA" w14:paraId="4DC21D9B" w14:textId="77777777" w:rsidTr="00490395">
        <w:trPr>
          <w:trHeight w:val="285"/>
        </w:trPr>
        <w:tc>
          <w:tcPr>
            <w:tcW w:w="1985" w:type="dxa"/>
            <w:vMerge/>
            <w:tcBorders>
              <w:left w:val="single" w:sz="4" w:space="0" w:color="auto"/>
              <w:bottom w:val="single" w:sz="4" w:space="0" w:color="auto"/>
            </w:tcBorders>
            <w:vAlign w:val="center"/>
          </w:tcPr>
          <w:p w14:paraId="0B57C647" w14:textId="77777777" w:rsidR="00A5644A" w:rsidRPr="00004702"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415E372F" w14:textId="77777777" w:rsidR="00A5644A" w:rsidRPr="00EB5DBA" w:rsidRDefault="00A5644A" w:rsidP="00B34834">
            <w:pPr>
              <w:spacing w:line="240" w:lineRule="auto"/>
              <w:ind w:leftChars="108" w:left="203" w:hangingChars="5" w:hanging="9"/>
            </w:pPr>
            <w:r w:rsidRPr="00EB5DBA">
              <w:t xml:space="preserve">H2O </w:t>
            </w:r>
          </w:p>
        </w:tc>
        <w:tc>
          <w:tcPr>
            <w:tcW w:w="3261" w:type="dxa"/>
            <w:tcBorders>
              <w:top w:val="single" w:sz="4" w:space="0" w:color="auto"/>
              <w:left w:val="single" w:sz="4" w:space="0" w:color="auto"/>
              <w:bottom w:val="single" w:sz="4" w:space="0" w:color="auto"/>
              <w:right w:val="single" w:sz="4" w:space="0" w:color="auto"/>
            </w:tcBorders>
            <w:vAlign w:val="center"/>
          </w:tcPr>
          <w:p w14:paraId="5677D20D" w14:textId="0E4278AA" w:rsidR="00A5644A" w:rsidRPr="00EB5DBA" w:rsidRDefault="00BE08F6" w:rsidP="00CF62DC">
            <w:pPr>
              <w:spacing w:line="240" w:lineRule="auto"/>
              <w:jc w:val="center"/>
            </w:pPr>
            <w:r w:rsidRPr="00EB5DBA">
              <w:t xml:space="preserve">14.9 </w:t>
            </w:r>
            <w:r w:rsidR="00A5644A" w:rsidRPr="00EB5DBA">
              <w:t>% vol.</w:t>
            </w:r>
          </w:p>
        </w:tc>
      </w:tr>
      <w:tr w:rsidR="00A5644A" w:rsidRPr="00EB5DBA" w14:paraId="3BEBBEF2" w14:textId="77777777" w:rsidTr="00490395">
        <w:trPr>
          <w:trHeight w:val="285"/>
        </w:trPr>
        <w:tc>
          <w:tcPr>
            <w:tcW w:w="1985" w:type="dxa"/>
            <w:vMerge/>
            <w:tcBorders>
              <w:left w:val="single" w:sz="4" w:space="0" w:color="auto"/>
              <w:bottom w:val="single" w:sz="4" w:space="0" w:color="auto"/>
            </w:tcBorders>
            <w:vAlign w:val="center"/>
          </w:tcPr>
          <w:p w14:paraId="2AF697D4" w14:textId="77777777" w:rsidR="00A5644A" w:rsidRPr="00004702"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512B75A8" w14:textId="77777777" w:rsidR="00A5644A" w:rsidRPr="00EB5DBA" w:rsidRDefault="00A5644A" w:rsidP="00B34834">
            <w:pPr>
              <w:spacing w:line="240" w:lineRule="auto"/>
              <w:ind w:leftChars="108" w:left="203" w:hangingChars="5" w:hanging="9"/>
            </w:pPr>
            <w:proofErr w:type="spellStart"/>
            <w:r w:rsidRPr="00EB5DBA">
              <w:t>O2</w:t>
            </w:r>
            <w:proofErr w:type="spellEnd"/>
            <w:r w:rsidRPr="00EB5DBA">
              <w:t xml:space="preserve"> </w:t>
            </w:r>
          </w:p>
        </w:tc>
        <w:tc>
          <w:tcPr>
            <w:tcW w:w="3261" w:type="dxa"/>
            <w:tcBorders>
              <w:top w:val="single" w:sz="4" w:space="0" w:color="auto"/>
              <w:left w:val="single" w:sz="4" w:space="0" w:color="auto"/>
              <w:bottom w:val="single" w:sz="4" w:space="0" w:color="auto"/>
              <w:right w:val="single" w:sz="4" w:space="0" w:color="auto"/>
            </w:tcBorders>
            <w:vAlign w:val="center"/>
          </w:tcPr>
          <w:p w14:paraId="0B4D9F7A" w14:textId="77777777" w:rsidR="00A5644A" w:rsidRPr="00EB5DBA" w:rsidRDefault="00A5644A" w:rsidP="00CF62DC">
            <w:pPr>
              <w:spacing w:line="240" w:lineRule="auto"/>
              <w:jc w:val="center"/>
            </w:pPr>
            <w:r w:rsidRPr="00EB5DBA">
              <w:t>8.5 % vol., dry</w:t>
            </w:r>
          </w:p>
        </w:tc>
      </w:tr>
      <w:tr w:rsidR="00A5644A" w:rsidRPr="00EB5DBA" w14:paraId="5250D5FB" w14:textId="77777777" w:rsidTr="00490395">
        <w:trPr>
          <w:trHeight w:val="285"/>
        </w:trPr>
        <w:tc>
          <w:tcPr>
            <w:tcW w:w="1985" w:type="dxa"/>
            <w:vMerge/>
            <w:tcBorders>
              <w:left w:val="single" w:sz="4" w:space="0" w:color="auto"/>
              <w:bottom w:val="single" w:sz="4" w:space="0" w:color="auto"/>
            </w:tcBorders>
            <w:vAlign w:val="center"/>
          </w:tcPr>
          <w:p w14:paraId="5E092985" w14:textId="77777777" w:rsidR="00A5644A" w:rsidRPr="00004702"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208ACAD4" w14:textId="77777777" w:rsidR="00A5644A" w:rsidRPr="00EB5DBA" w:rsidRDefault="00A5644A" w:rsidP="00B34834">
            <w:pPr>
              <w:spacing w:line="240" w:lineRule="auto"/>
              <w:ind w:leftChars="108" w:left="203" w:hangingChars="5" w:hanging="9"/>
            </w:pPr>
            <w:r w:rsidRPr="00EB5DBA">
              <w:t>Dust</w:t>
            </w:r>
          </w:p>
        </w:tc>
        <w:tc>
          <w:tcPr>
            <w:tcW w:w="3261" w:type="dxa"/>
            <w:tcBorders>
              <w:top w:val="single" w:sz="4" w:space="0" w:color="auto"/>
              <w:left w:val="single" w:sz="4" w:space="0" w:color="auto"/>
              <w:bottom w:val="single" w:sz="4" w:space="0" w:color="auto"/>
              <w:right w:val="single" w:sz="4" w:space="0" w:color="auto"/>
            </w:tcBorders>
            <w:vAlign w:val="center"/>
          </w:tcPr>
          <w:p w14:paraId="0793F5FE" w14:textId="77777777" w:rsidR="00A5644A" w:rsidRPr="00EB5DBA" w:rsidRDefault="00A5644A" w:rsidP="00CF62DC">
            <w:pPr>
              <w:spacing w:line="240" w:lineRule="auto"/>
              <w:jc w:val="center"/>
            </w:pPr>
            <w:r w:rsidRPr="00EB5DBA">
              <w:t>2,200 mg/Nm</w:t>
            </w:r>
            <w:r w:rsidRPr="00EB5DBA">
              <w:rPr>
                <w:vertAlign w:val="superscript"/>
              </w:rPr>
              <w:t>3</w:t>
            </w:r>
            <w:r w:rsidRPr="00EB5DBA">
              <w:t xml:space="preserve">, 11 % </w:t>
            </w:r>
            <w:proofErr w:type="spellStart"/>
            <w:r w:rsidRPr="00EB5DBA">
              <w:t>O</w:t>
            </w:r>
            <w:r w:rsidRPr="00EB5DBA">
              <w:rPr>
                <w:vertAlign w:val="subscript"/>
              </w:rPr>
              <w:t>2</w:t>
            </w:r>
            <w:proofErr w:type="spellEnd"/>
            <w:r w:rsidRPr="00EB5DBA">
              <w:t>, dry</w:t>
            </w:r>
          </w:p>
        </w:tc>
      </w:tr>
      <w:tr w:rsidR="00A5644A" w:rsidRPr="00EB5DBA" w14:paraId="3FEFC552" w14:textId="77777777" w:rsidTr="00490395">
        <w:trPr>
          <w:trHeight w:val="285"/>
        </w:trPr>
        <w:tc>
          <w:tcPr>
            <w:tcW w:w="1985" w:type="dxa"/>
            <w:vMerge/>
            <w:tcBorders>
              <w:left w:val="single" w:sz="4" w:space="0" w:color="auto"/>
              <w:bottom w:val="single" w:sz="4" w:space="0" w:color="auto"/>
            </w:tcBorders>
            <w:vAlign w:val="center"/>
          </w:tcPr>
          <w:p w14:paraId="022DEDAE" w14:textId="77777777" w:rsidR="00A5644A" w:rsidRPr="00004702"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3703EA7A" w14:textId="271BD2DF" w:rsidR="00A5644A" w:rsidRPr="00EB5DBA" w:rsidRDefault="005F155C" w:rsidP="00B34834">
            <w:pPr>
              <w:spacing w:line="240" w:lineRule="auto"/>
              <w:ind w:leftChars="108" w:left="203" w:hangingChars="5" w:hanging="9"/>
            </w:pPr>
            <w:r w:rsidRPr="00EB5DBA">
              <w:t>Σ</w:t>
            </w:r>
            <w:r w:rsidR="00A5644A" w:rsidRPr="00EB5DBA">
              <w:t xml:space="preserve"> Cd + Tl</w:t>
            </w:r>
          </w:p>
        </w:tc>
        <w:tc>
          <w:tcPr>
            <w:tcW w:w="3261" w:type="dxa"/>
            <w:tcBorders>
              <w:top w:val="single" w:sz="4" w:space="0" w:color="auto"/>
              <w:left w:val="single" w:sz="4" w:space="0" w:color="auto"/>
              <w:bottom w:val="single" w:sz="4" w:space="0" w:color="auto"/>
              <w:right w:val="single" w:sz="4" w:space="0" w:color="auto"/>
            </w:tcBorders>
            <w:vAlign w:val="center"/>
          </w:tcPr>
          <w:p w14:paraId="2C4721FE" w14:textId="77777777" w:rsidR="00A5644A" w:rsidRPr="00EB5DBA" w:rsidRDefault="00A5644A" w:rsidP="00CF62DC">
            <w:pPr>
              <w:spacing w:line="240" w:lineRule="auto"/>
              <w:jc w:val="center"/>
            </w:pPr>
            <w:r w:rsidRPr="00EB5DBA">
              <w:t>1 mg/Nm</w:t>
            </w:r>
            <w:r w:rsidRPr="00EB5DBA">
              <w:rPr>
                <w:vertAlign w:val="superscript"/>
              </w:rPr>
              <w:t>3</w:t>
            </w:r>
            <w:r w:rsidRPr="00EB5DBA">
              <w:t xml:space="preserve">, 11 % </w:t>
            </w:r>
            <w:proofErr w:type="spellStart"/>
            <w:r w:rsidRPr="00EB5DBA">
              <w:t>O</w:t>
            </w:r>
            <w:r w:rsidRPr="00EB5DBA">
              <w:rPr>
                <w:vertAlign w:val="subscript"/>
              </w:rPr>
              <w:t>2</w:t>
            </w:r>
            <w:proofErr w:type="spellEnd"/>
            <w:r w:rsidRPr="00EB5DBA">
              <w:t>, dry</w:t>
            </w:r>
          </w:p>
        </w:tc>
      </w:tr>
      <w:tr w:rsidR="00A5644A" w:rsidRPr="00EB5DBA" w14:paraId="55F6FCB2" w14:textId="77777777" w:rsidTr="00490395">
        <w:trPr>
          <w:trHeight w:val="285"/>
        </w:trPr>
        <w:tc>
          <w:tcPr>
            <w:tcW w:w="1985" w:type="dxa"/>
            <w:vMerge/>
            <w:tcBorders>
              <w:left w:val="single" w:sz="4" w:space="0" w:color="auto"/>
              <w:bottom w:val="single" w:sz="4" w:space="0" w:color="auto"/>
            </w:tcBorders>
            <w:vAlign w:val="center"/>
          </w:tcPr>
          <w:p w14:paraId="6C71AF88" w14:textId="77777777" w:rsidR="00A5644A" w:rsidRPr="00004702"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6067DEF4" w14:textId="717588EE" w:rsidR="00A5644A" w:rsidRPr="00EB5DBA" w:rsidRDefault="005F155C" w:rsidP="00B34834">
            <w:pPr>
              <w:spacing w:line="240" w:lineRule="auto"/>
              <w:ind w:leftChars="108" w:left="203" w:hangingChars="5" w:hanging="9"/>
            </w:pPr>
            <w:proofErr w:type="gramStart"/>
            <w:r w:rsidRPr="00EB5DBA">
              <w:t>Σ</w:t>
            </w:r>
            <w:r w:rsidRPr="00EB5DBA" w:rsidDel="005F155C">
              <w:t xml:space="preserve"> </w:t>
            </w:r>
            <w:r w:rsidR="00A5644A" w:rsidRPr="00EB5DBA">
              <w:t xml:space="preserve"> </w:t>
            </w:r>
            <w:proofErr w:type="spellStart"/>
            <w:r w:rsidR="00A5644A" w:rsidRPr="00EB5DBA">
              <w:t>Sb</w:t>
            </w:r>
            <w:proofErr w:type="gramEnd"/>
            <w:r w:rsidR="00A5644A" w:rsidRPr="00EB5DBA">
              <w:t>+As+Pb+Cr+Co+Cu+Mn+Ni+V</w:t>
            </w:r>
            <w:proofErr w:type="spellEnd"/>
          </w:p>
        </w:tc>
        <w:tc>
          <w:tcPr>
            <w:tcW w:w="3261" w:type="dxa"/>
            <w:tcBorders>
              <w:top w:val="single" w:sz="4" w:space="0" w:color="auto"/>
              <w:left w:val="single" w:sz="4" w:space="0" w:color="auto"/>
              <w:bottom w:val="single" w:sz="4" w:space="0" w:color="auto"/>
              <w:right w:val="single" w:sz="4" w:space="0" w:color="auto"/>
            </w:tcBorders>
            <w:vAlign w:val="center"/>
          </w:tcPr>
          <w:p w14:paraId="0BE11BDF" w14:textId="77777777" w:rsidR="00A5644A" w:rsidRPr="00EB5DBA" w:rsidRDefault="00A5644A" w:rsidP="00CF62DC">
            <w:pPr>
              <w:spacing w:line="240" w:lineRule="auto"/>
              <w:jc w:val="center"/>
            </w:pPr>
            <w:r w:rsidRPr="00EB5DBA">
              <w:t>50 mg/Nm</w:t>
            </w:r>
            <w:r w:rsidRPr="00EB5DBA">
              <w:rPr>
                <w:vertAlign w:val="superscript"/>
              </w:rPr>
              <w:t>3</w:t>
            </w:r>
            <w:r w:rsidRPr="00EB5DBA">
              <w:t xml:space="preserve">, 11 % </w:t>
            </w:r>
            <w:proofErr w:type="spellStart"/>
            <w:r w:rsidRPr="00EB5DBA">
              <w:t>O</w:t>
            </w:r>
            <w:r w:rsidRPr="00EB5DBA">
              <w:rPr>
                <w:vertAlign w:val="subscript"/>
              </w:rPr>
              <w:t>2</w:t>
            </w:r>
            <w:proofErr w:type="spellEnd"/>
            <w:r w:rsidRPr="00EB5DBA">
              <w:t>, dry</w:t>
            </w:r>
          </w:p>
        </w:tc>
      </w:tr>
      <w:tr w:rsidR="00A5644A" w:rsidRPr="00EB5DBA" w14:paraId="102444A8" w14:textId="77777777" w:rsidTr="00490395">
        <w:trPr>
          <w:trHeight w:val="285"/>
        </w:trPr>
        <w:tc>
          <w:tcPr>
            <w:tcW w:w="1985" w:type="dxa"/>
            <w:vMerge/>
            <w:tcBorders>
              <w:left w:val="single" w:sz="4" w:space="0" w:color="auto"/>
              <w:bottom w:val="single" w:sz="4" w:space="0" w:color="auto"/>
            </w:tcBorders>
            <w:vAlign w:val="center"/>
          </w:tcPr>
          <w:p w14:paraId="7F492BD3" w14:textId="77777777" w:rsidR="00A5644A" w:rsidRPr="00004702"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352344D3" w14:textId="77777777" w:rsidR="00A5644A" w:rsidRPr="00EB5DBA" w:rsidRDefault="00A5644A" w:rsidP="00B34834">
            <w:pPr>
              <w:spacing w:line="240" w:lineRule="auto"/>
              <w:ind w:leftChars="108" w:left="203" w:hangingChars="5" w:hanging="9"/>
            </w:pPr>
            <w:r w:rsidRPr="00EB5DBA">
              <w:t xml:space="preserve">HCl </w:t>
            </w:r>
          </w:p>
        </w:tc>
        <w:tc>
          <w:tcPr>
            <w:tcW w:w="3261" w:type="dxa"/>
            <w:tcBorders>
              <w:top w:val="single" w:sz="4" w:space="0" w:color="auto"/>
              <w:left w:val="single" w:sz="4" w:space="0" w:color="auto"/>
              <w:bottom w:val="single" w:sz="4" w:space="0" w:color="auto"/>
              <w:right w:val="single" w:sz="4" w:space="0" w:color="auto"/>
            </w:tcBorders>
            <w:vAlign w:val="center"/>
          </w:tcPr>
          <w:p w14:paraId="25142035" w14:textId="0483FAC1" w:rsidR="00A5644A" w:rsidRPr="00EB5DBA" w:rsidRDefault="00C770BB" w:rsidP="00CF62DC">
            <w:pPr>
              <w:spacing w:line="240" w:lineRule="auto"/>
              <w:jc w:val="center"/>
            </w:pPr>
            <w:r w:rsidRPr="00EB5DBA">
              <w:t xml:space="preserve">840 </w:t>
            </w:r>
            <w:r w:rsidR="00A5644A" w:rsidRPr="00EB5DBA">
              <w:t>mg/Nm</w:t>
            </w:r>
            <w:r w:rsidR="00A5644A" w:rsidRPr="00EB5DBA">
              <w:rPr>
                <w:vertAlign w:val="superscript"/>
              </w:rPr>
              <w:t>3</w:t>
            </w:r>
            <w:r w:rsidR="00A5644A" w:rsidRPr="00EB5DBA">
              <w:t xml:space="preserve">, 11% </w:t>
            </w:r>
            <w:proofErr w:type="spellStart"/>
            <w:r w:rsidR="00A5644A" w:rsidRPr="00EB5DBA">
              <w:t>O</w:t>
            </w:r>
            <w:r w:rsidR="00A5644A" w:rsidRPr="00EB5DBA">
              <w:rPr>
                <w:vertAlign w:val="subscript"/>
              </w:rPr>
              <w:t>2</w:t>
            </w:r>
            <w:proofErr w:type="spellEnd"/>
            <w:r w:rsidR="00A5644A" w:rsidRPr="00EB5DBA">
              <w:t>, dry</w:t>
            </w:r>
          </w:p>
        </w:tc>
      </w:tr>
      <w:tr w:rsidR="00A5644A" w:rsidRPr="00EB5DBA" w14:paraId="5BD6D0FF" w14:textId="77777777" w:rsidTr="00490395">
        <w:trPr>
          <w:trHeight w:val="285"/>
        </w:trPr>
        <w:tc>
          <w:tcPr>
            <w:tcW w:w="1985" w:type="dxa"/>
            <w:vMerge/>
            <w:tcBorders>
              <w:left w:val="single" w:sz="4" w:space="0" w:color="auto"/>
              <w:bottom w:val="single" w:sz="4" w:space="0" w:color="auto"/>
            </w:tcBorders>
            <w:vAlign w:val="center"/>
          </w:tcPr>
          <w:p w14:paraId="5A6AABBC" w14:textId="77777777" w:rsidR="00A5644A" w:rsidRPr="00004702"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494B28CF" w14:textId="77777777" w:rsidR="00A5644A" w:rsidRPr="00EB5DBA" w:rsidRDefault="00A5644A" w:rsidP="00B34834">
            <w:pPr>
              <w:spacing w:line="240" w:lineRule="auto"/>
              <w:ind w:leftChars="108" w:left="203" w:hangingChars="5" w:hanging="9"/>
            </w:pPr>
            <w:proofErr w:type="spellStart"/>
            <w:r w:rsidRPr="00EB5DBA">
              <w:t>SO</w:t>
            </w:r>
            <w:r w:rsidRPr="00EB5DBA">
              <w:rPr>
                <w:vertAlign w:val="subscript"/>
              </w:rPr>
              <w:t>2</w:t>
            </w:r>
            <w:proofErr w:type="spellEnd"/>
            <w:r w:rsidRPr="00EB5DBA">
              <w:t xml:space="preserve"> and </w:t>
            </w:r>
            <w:proofErr w:type="spellStart"/>
            <w:r w:rsidRPr="00EB5DBA">
              <w:t>SO</w:t>
            </w:r>
            <w:r w:rsidRPr="00EB5DBA">
              <w:rPr>
                <w:vertAlign w:val="subscript"/>
              </w:rPr>
              <w:t>3</w:t>
            </w:r>
            <w:proofErr w:type="spellEnd"/>
            <w:r w:rsidRPr="00EB5DBA">
              <w:t xml:space="preserve"> (as </w:t>
            </w:r>
            <w:proofErr w:type="spellStart"/>
            <w:r w:rsidRPr="00EB5DBA">
              <w:t>SO</w:t>
            </w:r>
            <w:r w:rsidRPr="00EB5DBA">
              <w:rPr>
                <w:vertAlign w:val="subscript"/>
              </w:rPr>
              <w:t>2</w:t>
            </w:r>
            <w:proofErr w:type="spellEnd"/>
            <w:r w:rsidRPr="00EB5DBA">
              <w:t>)</w:t>
            </w:r>
          </w:p>
        </w:tc>
        <w:tc>
          <w:tcPr>
            <w:tcW w:w="3261" w:type="dxa"/>
            <w:tcBorders>
              <w:top w:val="single" w:sz="4" w:space="0" w:color="auto"/>
              <w:left w:val="single" w:sz="4" w:space="0" w:color="auto"/>
              <w:bottom w:val="single" w:sz="4" w:space="0" w:color="auto"/>
              <w:right w:val="single" w:sz="4" w:space="0" w:color="auto"/>
            </w:tcBorders>
            <w:vAlign w:val="center"/>
          </w:tcPr>
          <w:p w14:paraId="63695B0C" w14:textId="28AB986B" w:rsidR="00A5644A" w:rsidRPr="00EB5DBA" w:rsidRDefault="00C770BB" w:rsidP="00CF62DC">
            <w:pPr>
              <w:spacing w:line="240" w:lineRule="auto"/>
              <w:jc w:val="center"/>
            </w:pPr>
            <w:r w:rsidRPr="00EB5DBA">
              <w:t xml:space="preserve">360 </w:t>
            </w:r>
            <w:r w:rsidR="00A5644A" w:rsidRPr="00EB5DBA">
              <w:t>mg/Nm</w:t>
            </w:r>
            <w:r w:rsidR="00A5644A" w:rsidRPr="00EB5DBA">
              <w:rPr>
                <w:vertAlign w:val="superscript"/>
              </w:rPr>
              <w:t>3</w:t>
            </w:r>
            <w:r w:rsidR="00A5644A" w:rsidRPr="00EB5DBA">
              <w:t xml:space="preserve">, 11 % </w:t>
            </w:r>
            <w:proofErr w:type="spellStart"/>
            <w:r w:rsidR="00A5644A" w:rsidRPr="00EB5DBA">
              <w:t>O</w:t>
            </w:r>
            <w:r w:rsidR="00A5644A" w:rsidRPr="00EB5DBA">
              <w:rPr>
                <w:vertAlign w:val="subscript"/>
              </w:rPr>
              <w:t>2</w:t>
            </w:r>
            <w:proofErr w:type="spellEnd"/>
            <w:r w:rsidR="00A5644A" w:rsidRPr="00EB5DBA">
              <w:t>, dry</w:t>
            </w:r>
          </w:p>
        </w:tc>
      </w:tr>
      <w:tr w:rsidR="00A5644A" w:rsidRPr="00EB5DBA" w14:paraId="207DE04F" w14:textId="77777777" w:rsidTr="00490395">
        <w:trPr>
          <w:trHeight w:val="285"/>
        </w:trPr>
        <w:tc>
          <w:tcPr>
            <w:tcW w:w="1985" w:type="dxa"/>
            <w:vMerge/>
            <w:tcBorders>
              <w:left w:val="single" w:sz="4" w:space="0" w:color="auto"/>
              <w:bottom w:val="single" w:sz="4" w:space="0" w:color="auto"/>
              <w:right w:val="single" w:sz="4" w:space="0" w:color="auto"/>
            </w:tcBorders>
            <w:vAlign w:val="center"/>
          </w:tcPr>
          <w:p w14:paraId="5B1CA738" w14:textId="77777777" w:rsidR="00A5644A" w:rsidRPr="00004702"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nil"/>
            </w:tcBorders>
          </w:tcPr>
          <w:p w14:paraId="7547EE5A" w14:textId="77777777" w:rsidR="00A5644A" w:rsidRPr="00EB5DBA" w:rsidRDefault="00A5644A" w:rsidP="00B34834">
            <w:pPr>
              <w:spacing w:line="240" w:lineRule="auto"/>
              <w:ind w:leftChars="108" w:left="203" w:hangingChars="5" w:hanging="9"/>
            </w:pPr>
            <w:r w:rsidRPr="00EB5DBA">
              <w:t xml:space="preserve">HF </w:t>
            </w:r>
          </w:p>
        </w:tc>
        <w:tc>
          <w:tcPr>
            <w:tcW w:w="3261" w:type="dxa"/>
            <w:tcBorders>
              <w:top w:val="single" w:sz="4" w:space="0" w:color="auto"/>
              <w:left w:val="single" w:sz="4" w:space="0" w:color="auto"/>
              <w:bottom w:val="single" w:sz="4" w:space="0" w:color="auto"/>
              <w:right w:val="single" w:sz="8" w:space="0" w:color="auto"/>
            </w:tcBorders>
            <w:vAlign w:val="center"/>
          </w:tcPr>
          <w:p w14:paraId="638FD8D2" w14:textId="77777777" w:rsidR="00A5644A" w:rsidRPr="00EB5DBA" w:rsidRDefault="00A5644A" w:rsidP="00CF62DC">
            <w:pPr>
              <w:spacing w:line="240" w:lineRule="auto"/>
              <w:jc w:val="center"/>
            </w:pPr>
            <w:r w:rsidRPr="00EB5DBA">
              <w:t>20 mg/Nm</w:t>
            </w:r>
            <w:r w:rsidRPr="00EB5DBA">
              <w:rPr>
                <w:vertAlign w:val="superscript"/>
              </w:rPr>
              <w:t>3</w:t>
            </w:r>
            <w:r w:rsidRPr="00EB5DBA">
              <w:t xml:space="preserve">, 11 % </w:t>
            </w:r>
            <w:proofErr w:type="spellStart"/>
            <w:r w:rsidRPr="00EB5DBA">
              <w:t>O</w:t>
            </w:r>
            <w:r w:rsidRPr="00EB5DBA">
              <w:rPr>
                <w:vertAlign w:val="subscript"/>
              </w:rPr>
              <w:t>2</w:t>
            </w:r>
            <w:proofErr w:type="spellEnd"/>
            <w:r w:rsidRPr="00EB5DBA">
              <w:t>, dry</w:t>
            </w:r>
          </w:p>
        </w:tc>
      </w:tr>
      <w:tr w:rsidR="00A5644A" w:rsidRPr="00EB5DBA" w14:paraId="59F29FDC" w14:textId="77777777" w:rsidTr="00490395">
        <w:trPr>
          <w:trHeight w:val="285"/>
        </w:trPr>
        <w:tc>
          <w:tcPr>
            <w:tcW w:w="1985" w:type="dxa"/>
            <w:vMerge/>
            <w:tcBorders>
              <w:left w:val="single" w:sz="4" w:space="0" w:color="auto"/>
              <w:bottom w:val="single" w:sz="4" w:space="0" w:color="auto"/>
              <w:right w:val="single" w:sz="4" w:space="0" w:color="auto"/>
            </w:tcBorders>
            <w:vAlign w:val="center"/>
          </w:tcPr>
          <w:p w14:paraId="1812FF62" w14:textId="77777777" w:rsidR="00A5644A" w:rsidRPr="00004702" w:rsidRDefault="00A5644A" w:rsidP="00BE08F6">
            <w:pPr>
              <w:pStyle w:val="Zkladntext"/>
              <w:spacing w:after="240"/>
              <w:rPr>
                <w:b/>
              </w:rPr>
            </w:pPr>
          </w:p>
        </w:tc>
        <w:tc>
          <w:tcPr>
            <w:tcW w:w="4394" w:type="dxa"/>
            <w:tcBorders>
              <w:top w:val="nil"/>
              <w:left w:val="single" w:sz="4" w:space="0" w:color="auto"/>
              <w:bottom w:val="single" w:sz="4" w:space="0" w:color="auto"/>
              <w:right w:val="nil"/>
            </w:tcBorders>
          </w:tcPr>
          <w:p w14:paraId="2BDC0D6C" w14:textId="77777777" w:rsidR="00A5644A" w:rsidRPr="00EB5DBA" w:rsidRDefault="00A5644A" w:rsidP="00B34834">
            <w:pPr>
              <w:spacing w:line="240" w:lineRule="auto"/>
              <w:ind w:leftChars="108" w:left="203" w:hangingChars="5" w:hanging="9"/>
            </w:pPr>
            <w:r w:rsidRPr="00EB5DBA">
              <w:t>NO</w:t>
            </w:r>
            <w:r w:rsidRPr="00EB5DBA">
              <w:rPr>
                <w:vertAlign w:val="subscript"/>
              </w:rPr>
              <w:t>x</w:t>
            </w:r>
            <w:r w:rsidRPr="00EB5DBA">
              <w:t xml:space="preserve"> as </w:t>
            </w:r>
            <w:proofErr w:type="spellStart"/>
            <w:r w:rsidRPr="00EB5DBA">
              <w:t>NO</w:t>
            </w:r>
            <w:r w:rsidRPr="00EB5DBA">
              <w:rPr>
                <w:vertAlign w:val="subscript"/>
              </w:rPr>
              <w:t>2</w:t>
            </w:r>
            <w:proofErr w:type="spellEnd"/>
            <w:r w:rsidRPr="00EB5DBA">
              <w:t xml:space="preserve"> </w:t>
            </w:r>
            <w:r w:rsidRPr="00EB5DBA">
              <w:rPr>
                <w:vertAlign w:val="superscript"/>
              </w:rPr>
              <w:t>3)</w:t>
            </w:r>
          </w:p>
        </w:tc>
        <w:tc>
          <w:tcPr>
            <w:tcW w:w="3261" w:type="dxa"/>
            <w:tcBorders>
              <w:top w:val="nil"/>
              <w:left w:val="single" w:sz="4" w:space="0" w:color="auto"/>
              <w:bottom w:val="single" w:sz="4" w:space="0" w:color="auto"/>
              <w:right w:val="single" w:sz="8" w:space="0" w:color="auto"/>
            </w:tcBorders>
            <w:vAlign w:val="center"/>
          </w:tcPr>
          <w:p w14:paraId="33FBB244" w14:textId="3EDAA6B4" w:rsidR="00A5644A" w:rsidRPr="00EB5DBA" w:rsidRDefault="00975A4E" w:rsidP="00CF62DC">
            <w:pPr>
              <w:spacing w:line="240" w:lineRule="auto"/>
              <w:jc w:val="center"/>
            </w:pPr>
            <w:r w:rsidRPr="00EB5DBA">
              <w:t xml:space="preserve">120 </w:t>
            </w:r>
            <w:r w:rsidR="00A5644A" w:rsidRPr="00EB5DBA">
              <w:t>mg/Nm</w:t>
            </w:r>
            <w:r w:rsidR="00A5644A" w:rsidRPr="00EB5DBA">
              <w:rPr>
                <w:vertAlign w:val="superscript"/>
              </w:rPr>
              <w:t>3</w:t>
            </w:r>
            <w:r w:rsidR="00A5644A" w:rsidRPr="00EB5DBA">
              <w:t xml:space="preserve">, 11 % </w:t>
            </w:r>
            <w:proofErr w:type="spellStart"/>
            <w:r w:rsidR="00A5644A" w:rsidRPr="00EB5DBA">
              <w:t>O</w:t>
            </w:r>
            <w:r w:rsidR="00A5644A" w:rsidRPr="00EB5DBA">
              <w:rPr>
                <w:vertAlign w:val="subscript"/>
              </w:rPr>
              <w:t>2</w:t>
            </w:r>
            <w:proofErr w:type="spellEnd"/>
            <w:r w:rsidR="00A5644A" w:rsidRPr="00EB5DBA">
              <w:t>, dry</w:t>
            </w:r>
          </w:p>
        </w:tc>
      </w:tr>
      <w:tr w:rsidR="00A5644A" w:rsidRPr="00EB5DBA" w14:paraId="6F956F55" w14:textId="77777777" w:rsidTr="00490395">
        <w:trPr>
          <w:trHeight w:val="285"/>
        </w:trPr>
        <w:tc>
          <w:tcPr>
            <w:tcW w:w="1985" w:type="dxa"/>
            <w:vMerge/>
            <w:tcBorders>
              <w:left w:val="single" w:sz="4" w:space="0" w:color="auto"/>
              <w:bottom w:val="single" w:sz="4" w:space="0" w:color="auto"/>
              <w:right w:val="single" w:sz="4" w:space="0" w:color="auto"/>
            </w:tcBorders>
            <w:vAlign w:val="center"/>
          </w:tcPr>
          <w:p w14:paraId="4BEBADDD" w14:textId="77777777" w:rsidR="00A5644A" w:rsidRPr="00004702" w:rsidRDefault="00A5644A" w:rsidP="00BE08F6">
            <w:pPr>
              <w:pStyle w:val="Zkladntext"/>
              <w:spacing w:after="240"/>
              <w:rPr>
                <w:b/>
              </w:rPr>
            </w:pPr>
          </w:p>
        </w:tc>
        <w:tc>
          <w:tcPr>
            <w:tcW w:w="4394" w:type="dxa"/>
            <w:tcBorders>
              <w:top w:val="nil"/>
              <w:left w:val="single" w:sz="4" w:space="0" w:color="auto"/>
              <w:bottom w:val="single" w:sz="4" w:space="0" w:color="auto"/>
              <w:right w:val="nil"/>
            </w:tcBorders>
          </w:tcPr>
          <w:p w14:paraId="2B79C330" w14:textId="77777777" w:rsidR="00A5644A" w:rsidRPr="00EB5DBA" w:rsidRDefault="00A5644A" w:rsidP="00B34834">
            <w:pPr>
              <w:spacing w:line="240" w:lineRule="auto"/>
              <w:ind w:leftChars="108" w:left="203" w:hangingChars="5" w:hanging="9"/>
            </w:pPr>
            <w:proofErr w:type="spellStart"/>
            <w:r w:rsidRPr="00EB5DBA">
              <w:t>NH</w:t>
            </w:r>
            <w:proofErr w:type="gramStart"/>
            <w:r w:rsidRPr="00EB5DBA">
              <w:rPr>
                <w:vertAlign w:val="subscript"/>
              </w:rPr>
              <w:t>3</w:t>
            </w:r>
            <w:proofErr w:type="spellEnd"/>
            <w:r w:rsidRPr="00EB5DBA">
              <w:t xml:space="preserve">  </w:t>
            </w:r>
            <w:r w:rsidRPr="00EB5DBA">
              <w:rPr>
                <w:vertAlign w:val="superscript"/>
              </w:rPr>
              <w:t>3</w:t>
            </w:r>
            <w:proofErr w:type="gramEnd"/>
            <w:r w:rsidRPr="00EB5DBA">
              <w:rPr>
                <w:vertAlign w:val="superscript"/>
              </w:rPr>
              <w:t>)</w:t>
            </w:r>
          </w:p>
        </w:tc>
        <w:tc>
          <w:tcPr>
            <w:tcW w:w="3261" w:type="dxa"/>
            <w:tcBorders>
              <w:top w:val="nil"/>
              <w:left w:val="single" w:sz="4" w:space="0" w:color="auto"/>
              <w:bottom w:val="single" w:sz="4" w:space="0" w:color="auto"/>
              <w:right w:val="single" w:sz="8" w:space="0" w:color="auto"/>
            </w:tcBorders>
            <w:vAlign w:val="center"/>
          </w:tcPr>
          <w:p w14:paraId="7941E259" w14:textId="77777777" w:rsidR="00A5644A" w:rsidRPr="00EB5DBA" w:rsidRDefault="00A5644A" w:rsidP="00CF62DC">
            <w:pPr>
              <w:spacing w:line="240" w:lineRule="auto"/>
              <w:jc w:val="center"/>
            </w:pPr>
            <w:r w:rsidRPr="00EB5DBA">
              <w:t>10 mg/Nm</w:t>
            </w:r>
            <w:r w:rsidRPr="00EB5DBA">
              <w:rPr>
                <w:vertAlign w:val="superscript"/>
              </w:rPr>
              <w:t>3</w:t>
            </w:r>
            <w:r w:rsidRPr="00EB5DBA">
              <w:t xml:space="preserve">, 11 % </w:t>
            </w:r>
            <w:proofErr w:type="spellStart"/>
            <w:r w:rsidRPr="00EB5DBA">
              <w:t>O</w:t>
            </w:r>
            <w:r w:rsidRPr="00EB5DBA">
              <w:rPr>
                <w:vertAlign w:val="subscript"/>
              </w:rPr>
              <w:t>2</w:t>
            </w:r>
            <w:proofErr w:type="spellEnd"/>
            <w:r w:rsidRPr="00EB5DBA">
              <w:t>, dry</w:t>
            </w:r>
          </w:p>
        </w:tc>
      </w:tr>
      <w:tr w:rsidR="00A5644A" w:rsidRPr="00EB5DBA" w14:paraId="28F132E6" w14:textId="77777777" w:rsidTr="00490395">
        <w:trPr>
          <w:trHeight w:val="285"/>
        </w:trPr>
        <w:tc>
          <w:tcPr>
            <w:tcW w:w="1985" w:type="dxa"/>
            <w:vMerge/>
            <w:tcBorders>
              <w:left w:val="single" w:sz="4" w:space="0" w:color="auto"/>
              <w:bottom w:val="single" w:sz="4" w:space="0" w:color="auto"/>
              <w:right w:val="single" w:sz="4" w:space="0" w:color="auto"/>
            </w:tcBorders>
            <w:vAlign w:val="center"/>
          </w:tcPr>
          <w:p w14:paraId="3300B8E8" w14:textId="77777777" w:rsidR="00A5644A" w:rsidRPr="00004702" w:rsidRDefault="00A5644A" w:rsidP="00BE08F6">
            <w:pPr>
              <w:pStyle w:val="Zkladntext"/>
              <w:spacing w:after="240"/>
              <w:rPr>
                <w:b/>
              </w:rPr>
            </w:pPr>
          </w:p>
        </w:tc>
        <w:tc>
          <w:tcPr>
            <w:tcW w:w="4394" w:type="dxa"/>
            <w:tcBorders>
              <w:top w:val="nil"/>
              <w:left w:val="single" w:sz="4" w:space="0" w:color="auto"/>
              <w:bottom w:val="single" w:sz="4" w:space="0" w:color="auto"/>
              <w:right w:val="nil"/>
            </w:tcBorders>
          </w:tcPr>
          <w:p w14:paraId="3DC26D6E" w14:textId="77777777" w:rsidR="00A5644A" w:rsidRPr="00EB5DBA" w:rsidRDefault="00A5644A" w:rsidP="00B34834">
            <w:pPr>
              <w:spacing w:line="240" w:lineRule="auto"/>
              <w:ind w:leftChars="108" w:left="203" w:hangingChars="5" w:hanging="9"/>
            </w:pPr>
            <w:r w:rsidRPr="00EB5DBA">
              <w:t>Hg</w:t>
            </w:r>
          </w:p>
        </w:tc>
        <w:tc>
          <w:tcPr>
            <w:tcW w:w="3261" w:type="dxa"/>
            <w:tcBorders>
              <w:top w:val="nil"/>
              <w:left w:val="single" w:sz="4" w:space="0" w:color="auto"/>
              <w:bottom w:val="single" w:sz="4" w:space="0" w:color="auto"/>
              <w:right w:val="single" w:sz="8" w:space="0" w:color="auto"/>
            </w:tcBorders>
            <w:vAlign w:val="center"/>
          </w:tcPr>
          <w:p w14:paraId="66ECE3EF" w14:textId="77777777" w:rsidR="00A5644A" w:rsidRPr="00EB5DBA" w:rsidRDefault="00A5644A" w:rsidP="00CF62DC">
            <w:pPr>
              <w:spacing w:line="240" w:lineRule="auto"/>
              <w:jc w:val="center"/>
            </w:pPr>
            <w:r w:rsidRPr="00EB5DBA">
              <w:t>0.2 mg/Nm</w:t>
            </w:r>
            <w:r w:rsidRPr="00EB5DBA">
              <w:rPr>
                <w:vertAlign w:val="superscript"/>
              </w:rPr>
              <w:t>3</w:t>
            </w:r>
            <w:r w:rsidRPr="00EB5DBA">
              <w:t xml:space="preserve">, 11 % </w:t>
            </w:r>
            <w:proofErr w:type="spellStart"/>
            <w:r w:rsidRPr="00EB5DBA">
              <w:t>O</w:t>
            </w:r>
            <w:r w:rsidRPr="00EB5DBA">
              <w:rPr>
                <w:vertAlign w:val="subscript"/>
              </w:rPr>
              <w:t>2</w:t>
            </w:r>
            <w:proofErr w:type="spellEnd"/>
            <w:r w:rsidRPr="00EB5DBA">
              <w:t>, dry</w:t>
            </w:r>
          </w:p>
        </w:tc>
      </w:tr>
      <w:tr w:rsidR="00A5644A" w:rsidRPr="00EB5DBA" w14:paraId="007DAF5C" w14:textId="77777777" w:rsidTr="00490395">
        <w:trPr>
          <w:trHeight w:val="450"/>
        </w:trPr>
        <w:tc>
          <w:tcPr>
            <w:tcW w:w="1985" w:type="dxa"/>
            <w:vMerge/>
            <w:tcBorders>
              <w:left w:val="single" w:sz="4" w:space="0" w:color="auto"/>
              <w:bottom w:val="single" w:sz="4" w:space="0" w:color="auto"/>
              <w:right w:val="single" w:sz="4" w:space="0" w:color="auto"/>
            </w:tcBorders>
            <w:vAlign w:val="center"/>
          </w:tcPr>
          <w:p w14:paraId="483A6AAF" w14:textId="77777777" w:rsidR="00A5644A" w:rsidRPr="00004702" w:rsidRDefault="00A5644A" w:rsidP="00BE08F6">
            <w:pPr>
              <w:pStyle w:val="Zkladntext"/>
              <w:spacing w:after="240"/>
              <w:rPr>
                <w:b/>
              </w:rPr>
            </w:pPr>
          </w:p>
        </w:tc>
        <w:tc>
          <w:tcPr>
            <w:tcW w:w="4394" w:type="dxa"/>
            <w:tcBorders>
              <w:top w:val="nil"/>
              <w:left w:val="single" w:sz="4" w:space="0" w:color="auto"/>
              <w:bottom w:val="single" w:sz="4" w:space="0" w:color="auto"/>
              <w:right w:val="nil"/>
            </w:tcBorders>
          </w:tcPr>
          <w:p w14:paraId="041BA035" w14:textId="77777777" w:rsidR="00A5644A" w:rsidRPr="00EB5DBA" w:rsidRDefault="00A5644A" w:rsidP="00B34834">
            <w:pPr>
              <w:spacing w:line="240" w:lineRule="auto"/>
              <w:ind w:leftChars="108" w:left="203" w:hangingChars="5" w:hanging="9"/>
            </w:pPr>
            <w:r w:rsidRPr="00EB5DBA">
              <w:t>Dioxins and furans (tox. equivalent 2,3,7,8 TCDD)</w:t>
            </w:r>
          </w:p>
        </w:tc>
        <w:tc>
          <w:tcPr>
            <w:tcW w:w="3261" w:type="dxa"/>
            <w:tcBorders>
              <w:top w:val="nil"/>
              <w:left w:val="single" w:sz="4" w:space="0" w:color="auto"/>
              <w:bottom w:val="single" w:sz="4" w:space="0" w:color="auto"/>
              <w:right w:val="single" w:sz="8" w:space="0" w:color="auto"/>
            </w:tcBorders>
            <w:vAlign w:val="center"/>
          </w:tcPr>
          <w:p w14:paraId="32DDC28F" w14:textId="77777777" w:rsidR="00A5644A" w:rsidRPr="00EB5DBA" w:rsidRDefault="00A5644A" w:rsidP="00CF62DC">
            <w:pPr>
              <w:spacing w:line="240" w:lineRule="auto"/>
              <w:jc w:val="center"/>
            </w:pPr>
            <w:r w:rsidRPr="00EB5DBA">
              <w:t>2 ng/Nm</w:t>
            </w:r>
            <w:r w:rsidRPr="00EB5DBA">
              <w:rPr>
                <w:vertAlign w:val="superscript"/>
              </w:rPr>
              <w:t>3</w:t>
            </w:r>
            <w:r w:rsidRPr="00EB5DBA">
              <w:t xml:space="preserve">, 11 % </w:t>
            </w:r>
            <w:proofErr w:type="spellStart"/>
            <w:r w:rsidRPr="00EB5DBA">
              <w:t>O</w:t>
            </w:r>
            <w:r w:rsidRPr="00EB5DBA">
              <w:rPr>
                <w:vertAlign w:val="subscript"/>
              </w:rPr>
              <w:t>2</w:t>
            </w:r>
            <w:proofErr w:type="spellEnd"/>
            <w:r w:rsidRPr="00EB5DBA">
              <w:t>, dry</w:t>
            </w:r>
          </w:p>
        </w:tc>
      </w:tr>
      <w:tr w:rsidR="00A5644A" w:rsidRPr="00EB5DBA" w14:paraId="5FC28714" w14:textId="77777777" w:rsidTr="00490395">
        <w:trPr>
          <w:trHeight w:val="450"/>
        </w:trPr>
        <w:tc>
          <w:tcPr>
            <w:tcW w:w="1985" w:type="dxa"/>
            <w:vMerge/>
            <w:tcBorders>
              <w:left w:val="single" w:sz="4" w:space="0" w:color="auto"/>
              <w:bottom w:val="single" w:sz="4" w:space="0" w:color="auto"/>
              <w:right w:val="single" w:sz="4" w:space="0" w:color="auto"/>
            </w:tcBorders>
            <w:vAlign w:val="center"/>
          </w:tcPr>
          <w:p w14:paraId="70BD13DE" w14:textId="77777777" w:rsidR="00A5644A" w:rsidRPr="00004702" w:rsidRDefault="00A5644A" w:rsidP="00BE08F6">
            <w:pPr>
              <w:pStyle w:val="Zkladntext"/>
              <w:spacing w:after="240"/>
              <w:rPr>
                <w:b/>
              </w:rPr>
            </w:pPr>
          </w:p>
        </w:tc>
        <w:tc>
          <w:tcPr>
            <w:tcW w:w="7655" w:type="dxa"/>
            <w:gridSpan w:val="2"/>
            <w:tcBorders>
              <w:top w:val="nil"/>
              <w:left w:val="single" w:sz="4" w:space="0" w:color="auto"/>
              <w:bottom w:val="single" w:sz="4" w:space="0" w:color="auto"/>
              <w:right w:val="single" w:sz="8" w:space="0" w:color="auto"/>
            </w:tcBorders>
          </w:tcPr>
          <w:p w14:paraId="20B01560" w14:textId="77777777" w:rsidR="00A5644A" w:rsidRPr="00EB5DBA" w:rsidRDefault="00A5644A" w:rsidP="00B34834">
            <w:pPr>
              <w:spacing w:line="240" w:lineRule="auto"/>
              <w:ind w:leftChars="108" w:left="203" w:hangingChars="5" w:hanging="9"/>
            </w:pPr>
            <w:r w:rsidRPr="00EB5DBA">
              <w:rPr>
                <w:vertAlign w:val="superscript"/>
              </w:rPr>
              <w:t>1)</w:t>
            </w:r>
            <w:r w:rsidRPr="00EB5DBA">
              <w:t xml:space="preserve"> Nominal values to be used as reference for guarantee values (at nominal) of consumables, residues, and energy production and consumption etc. Values apply at boiler exit</w:t>
            </w:r>
          </w:p>
          <w:p w14:paraId="1E30CE48" w14:textId="77777777" w:rsidR="00A5644A" w:rsidRPr="00EB5DBA" w:rsidRDefault="00A5644A" w:rsidP="00B34834">
            <w:pPr>
              <w:spacing w:line="240" w:lineRule="auto"/>
              <w:ind w:leftChars="108" w:left="203" w:hangingChars="5" w:hanging="9"/>
            </w:pPr>
            <w:r w:rsidRPr="00EB5DBA">
              <w:rPr>
                <w:vertAlign w:val="superscript"/>
              </w:rPr>
              <w:t>2)</w:t>
            </w:r>
            <w:r w:rsidRPr="00EB5DBA">
              <w:t xml:space="preserve"> Wet flue gas at actual </w:t>
            </w:r>
            <w:proofErr w:type="spellStart"/>
            <w:r w:rsidRPr="00EB5DBA">
              <w:t>O</w:t>
            </w:r>
            <w:r w:rsidRPr="00EB5DBA">
              <w:rPr>
                <w:vertAlign w:val="subscript"/>
              </w:rPr>
              <w:t>2</w:t>
            </w:r>
            <w:proofErr w:type="spellEnd"/>
            <w:r w:rsidRPr="00EB5DBA">
              <w:t xml:space="preserve"> content</w:t>
            </w:r>
          </w:p>
          <w:p w14:paraId="516661CB" w14:textId="77777777" w:rsidR="00A5644A" w:rsidRPr="00EB5DBA" w:rsidRDefault="00A5644A" w:rsidP="00B34834">
            <w:pPr>
              <w:spacing w:line="240" w:lineRule="auto"/>
              <w:ind w:leftChars="108" w:left="203" w:hangingChars="5" w:hanging="9"/>
            </w:pPr>
            <w:r w:rsidRPr="00EB5DBA">
              <w:rPr>
                <w:vertAlign w:val="superscript"/>
              </w:rPr>
              <w:t>3)</w:t>
            </w:r>
            <w:r w:rsidRPr="00EB5DBA">
              <w:t xml:space="preserve"> after SNCR-</w:t>
            </w:r>
            <w:proofErr w:type="spellStart"/>
            <w:r w:rsidRPr="00EB5DBA">
              <w:t>deNOx</w:t>
            </w:r>
            <w:proofErr w:type="spellEnd"/>
          </w:p>
        </w:tc>
      </w:tr>
      <w:tr w:rsidR="002A130D" w:rsidRPr="00EB5DBA" w14:paraId="4C1DBF4C" w14:textId="77777777" w:rsidTr="00490395">
        <w:trPr>
          <w:trHeight w:val="425"/>
        </w:trPr>
        <w:tc>
          <w:tcPr>
            <w:tcW w:w="1985" w:type="dxa"/>
            <w:vMerge/>
            <w:tcBorders>
              <w:left w:val="single" w:sz="4" w:space="0" w:color="auto"/>
              <w:bottom w:val="single" w:sz="4" w:space="0" w:color="auto"/>
              <w:right w:val="single" w:sz="4" w:space="0" w:color="auto"/>
            </w:tcBorders>
            <w:vAlign w:val="center"/>
          </w:tcPr>
          <w:p w14:paraId="44C4FE68" w14:textId="77777777" w:rsidR="002A130D" w:rsidRPr="00004702" w:rsidRDefault="002A130D" w:rsidP="00BE08F6">
            <w:pPr>
              <w:pStyle w:val="Zkladntext"/>
              <w:spacing w:after="240"/>
              <w:rPr>
                <w:b/>
              </w:rPr>
            </w:pPr>
          </w:p>
        </w:tc>
        <w:tc>
          <w:tcPr>
            <w:tcW w:w="7655" w:type="dxa"/>
            <w:gridSpan w:val="2"/>
            <w:tcBorders>
              <w:top w:val="single" w:sz="4" w:space="0" w:color="auto"/>
              <w:left w:val="single" w:sz="4" w:space="0" w:color="auto"/>
              <w:bottom w:val="single" w:sz="4" w:space="0" w:color="auto"/>
              <w:right w:val="single" w:sz="8" w:space="0" w:color="auto"/>
            </w:tcBorders>
            <w:shd w:val="clear" w:color="auto" w:fill="DEE8F0"/>
            <w:vAlign w:val="center"/>
          </w:tcPr>
          <w:p w14:paraId="1A83C4B3" w14:textId="068FF86E" w:rsidR="002A130D" w:rsidRPr="00EB5DBA" w:rsidRDefault="002A130D" w:rsidP="00B34834">
            <w:pPr>
              <w:spacing w:line="240" w:lineRule="auto"/>
            </w:pPr>
            <w:r w:rsidRPr="00EB5DBA">
              <w:rPr>
                <w:b/>
                <w:bCs/>
              </w:rPr>
              <w:t xml:space="preserve">Dimensioning data, process </w:t>
            </w:r>
            <w:r w:rsidRPr="00EB5DBA">
              <w:rPr>
                <w:b/>
                <w:bCs/>
                <w:vertAlign w:val="superscript"/>
              </w:rPr>
              <w:t>1)</w:t>
            </w:r>
          </w:p>
        </w:tc>
      </w:tr>
      <w:tr w:rsidR="00A5644A" w:rsidRPr="00EB5DBA" w14:paraId="0B7950A2" w14:textId="77777777" w:rsidTr="00490395">
        <w:trPr>
          <w:trHeight w:val="255"/>
        </w:trPr>
        <w:tc>
          <w:tcPr>
            <w:tcW w:w="1985" w:type="dxa"/>
            <w:vMerge/>
            <w:tcBorders>
              <w:left w:val="single" w:sz="4" w:space="0" w:color="auto"/>
              <w:bottom w:val="single" w:sz="4" w:space="0" w:color="auto"/>
              <w:right w:val="single" w:sz="4" w:space="0" w:color="auto"/>
            </w:tcBorders>
            <w:vAlign w:val="center"/>
          </w:tcPr>
          <w:p w14:paraId="2C40B043" w14:textId="77777777" w:rsidR="00A5644A" w:rsidRPr="00004702" w:rsidRDefault="00A5644A" w:rsidP="00BE08F6">
            <w:pPr>
              <w:pStyle w:val="Zkladntext"/>
              <w:spacing w:after="240"/>
              <w:rPr>
                <w:b/>
              </w:rPr>
            </w:pPr>
          </w:p>
        </w:tc>
        <w:tc>
          <w:tcPr>
            <w:tcW w:w="4394" w:type="dxa"/>
            <w:tcBorders>
              <w:top w:val="nil"/>
              <w:left w:val="single" w:sz="4" w:space="0" w:color="auto"/>
              <w:bottom w:val="single" w:sz="4" w:space="0" w:color="auto"/>
              <w:right w:val="nil"/>
            </w:tcBorders>
          </w:tcPr>
          <w:p w14:paraId="48B6B229" w14:textId="0334155B" w:rsidR="00542438" w:rsidRPr="00EB5DBA" w:rsidRDefault="00A5644A" w:rsidP="00B34834">
            <w:pPr>
              <w:spacing w:line="240" w:lineRule="auto"/>
              <w:ind w:leftChars="108" w:left="203" w:hangingChars="5" w:hanging="9"/>
            </w:pPr>
            <w:r w:rsidRPr="00EB5DBA">
              <w:t xml:space="preserve">Min. Flue gas flow rate, wet flue gas at actual </w:t>
            </w:r>
            <w:proofErr w:type="spellStart"/>
            <w:r w:rsidRPr="00EB5DBA">
              <w:t>O</w:t>
            </w:r>
            <w:r w:rsidRPr="00EB5DBA">
              <w:rPr>
                <w:vertAlign w:val="subscript"/>
              </w:rPr>
              <w:t>2</w:t>
            </w:r>
            <w:proofErr w:type="spellEnd"/>
            <w:r w:rsidRPr="00EB5DBA">
              <w:t xml:space="preserve">-content </w:t>
            </w:r>
          </w:p>
        </w:tc>
        <w:tc>
          <w:tcPr>
            <w:tcW w:w="3261" w:type="dxa"/>
            <w:tcBorders>
              <w:top w:val="nil"/>
              <w:left w:val="single" w:sz="4" w:space="0" w:color="auto"/>
              <w:bottom w:val="single" w:sz="4" w:space="0" w:color="auto"/>
              <w:right w:val="single" w:sz="8" w:space="0" w:color="auto"/>
            </w:tcBorders>
            <w:vAlign w:val="center"/>
          </w:tcPr>
          <w:p w14:paraId="23DDB519" w14:textId="6C70187C" w:rsidR="00A5644A" w:rsidRPr="00EB5DBA" w:rsidRDefault="00A5644A" w:rsidP="00B34834">
            <w:pPr>
              <w:spacing w:line="240" w:lineRule="auto"/>
              <w:jc w:val="center"/>
            </w:pPr>
            <w:r w:rsidRPr="00EB5DBA">
              <w:t xml:space="preserve">No higher than </w:t>
            </w:r>
            <w:r w:rsidR="00C770BB" w:rsidRPr="00EB5DBA">
              <w:t xml:space="preserve">60,100 </w:t>
            </w:r>
            <w:r w:rsidRPr="00EB5DBA">
              <w:t>Nm</w:t>
            </w:r>
            <w:r w:rsidRPr="00EB5DBA">
              <w:rPr>
                <w:vertAlign w:val="superscript"/>
              </w:rPr>
              <w:t>3</w:t>
            </w:r>
            <w:r w:rsidRPr="00EB5DBA">
              <w:t>/h</w:t>
            </w:r>
          </w:p>
        </w:tc>
      </w:tr>
      <w:tr w:rsidR="00A5644A" w:rsidRPr="00EB5DBA" w14:paraId="6F2C5A9D" w14:textId="77777777" w:rsidTr="00490395">
        <w:trPr>
          <w:trHeight w:val="255"/>
        </w:trPr>
        <w:tc>
          <w:tcPr>
            <w:tcW w:w="1985" w:type="dxa"/>
            <w:vMerge/>
            <w:tcBorders>
              <w:left w:val="single" w:sz="4" w:space="0" w:color="auto"/>
              <w:bottom w:val="single" w:sz="4" w:space="0" w:color="auto"/>
              <w:right w:val="single" w:sz="4" w:space="0" w:color="auto"/>
            </w:tcBorders>
            <w:vAlign w:val="center"/>
          </w:tcPr>
          <w:p w14:paraId="48171471" w14:textId="77777777" w:rsidR="00A5644A" w:rsidRPr="00004702" w:rsidRDefault="00A5644A" w:rsidP="00BE08F6">
            <w:pPr>
              <w:pStyle w:val="Zkladntext"/>
              <w:spacing w:after="240"/>
              <w:rPr>
                <w:b/>
              </w:rPr>
            </w:pPr>
          </w:p>
        </w:tc>
        <w:tc>
          <w:tcPr>
            <w:tcW w:w="4394" w:type="dxa"/>
            <w:tcBorders>
              <w:top w:val="nil"/>
              <w:left w:val="single" w:sz="4" w:space="0" w:color="auto"/>
              <w:bottom w:val="single" w:sz="4" w:space="0" w:color="auto"/>
              <w:right w:val="nil"/>
            </w:tcBorders>
          </w:tcPr>
          <w:p w14:paraId="387818BB" w14:textId="77777777" w:rsidR="00A5644A" w:rsidRPr="00EB5DBA" w:rsidRDefault="00A5644A" w:rsidP="00B34834">
            <w:pPr>
              <w:spacing w:line="240" w:lineRule="auto"/>
              <w:ind w:leftChars="108" w:left="203" w:hangingChars="5" w:hanging="9"/>
            </w:pPr>
            <w:r w:rsidRPr="00EB5DBA">
              <w:t xml:space="preserve">Max. flue gas flow rate, wet flue gas at actual </w:t>
            </w:r>
            <w:proofErr w:type="spellStart"/>
            <w:r w:rsidRPr="00EB5DBA">
              <w:t>O</w:t>
            </w:r>
            <w:r w:rsidRPr="00EB5DBA">
              <w:rPr>
                <w:vertAlign w:val="subscript"/>
              </w:rPr>
              <w:t>2</w:t>
            </w:r>
            <w:proofErr w:type="spellEnd"/>
            <w:r w:rsidRPr="00EB5DBA">
              <w:t>-content</w:t>
            </w:r>
          </w:p>
        </w:tc>
        <w:tc>
          <w:tcPr>
            <w:tcW w:w="3261" w:type="dxa"/>
            <w:tcBorders>
              <w:top w:val="nil"/>
              <w:left w:val="single" w:sz="4" w:space="0" w:color="auto"/>
              <w:bottom w:val="single" w:sz="4" w:space="0" w:color="auto"/>
              <w:right w:val="single" w:sz="8" w:space="0" w:color="auto"/>
            </w:tcBorders>
            <w:vAlign w:val="center"/>
          </w:tcPr>
          <w:p w14:paraId="72598410" w14:textId="7408EABD" w:rsidR="00A5644A" w:rsidRPr="00EB5DBA" w:rsidRDefault="00A5644A" w:rsidP="00B34834">
            <w:pPr>
              <w:spacing w:line="240" w:lineRule="auto"/>
              <w:jc w:val="center"/>
            </w:pPr>
            <w:r w:rsidRPr="00EB5DBA">
              <w:t xml:space="preserve">No less than </w:t>
            </w:r>
            <w:r w:rsidR="00C770BB" w:rsidRPr="00EB5DBA">
              <w:t xml:space="preserve">101,100 </w:t>
            </w:r>
            <w:r w:rsidRPr="00EB5DBA">
              <w:t>Nm</w:t>
            </w:r>
            <w:r w:rsidRPr="00EB5DBA">
              <w:rPr>
                <w:vertAlign w:val="superscript"/>
              </w:rPr>
              <w:t>3</w:t>
            </w:r>
            <w:r w:rsidRPr="00EB5DBA">
              <w:t>/h</w:t>
            </w:r>
          </w:p>
        </w:tc>
      </w:tr>
      <w:tr w:rsidR="00A5644A" w:rsidRPr="00EB5DBA" w14:paraId="04DADD03" w14:textId="77777777" w:rsidTr="00490395">
        <w:trPr>
          <w:trHeight w:val="255"/>
        </w:trPr>
        <w:tc>
          <w:tcPr>
            <w:tcW w:w="1985" w:type="dxa"/>
            <w:vMerge/>
            <w:tcBorders>
              <w:left w:val="single" w:sz="4" w:space="0" w:color="auto"/>
              <w:bottom w:val="single" w:sz="4" w:space="0" w:color="auto"/>
              <w:right w:val="single" w:sz="4" w:space="0" w:color="auto"/>
            </w:tcBorders>
            <w:vAlign w:val="center"/>
          </w:tcPr>
          <w:p w14:paraId="139D1C2B" w14:textId="77777777" w:rsidR="00A5644A" w:rsidRPr="00004702" w:rsidRDefault="00A5644A" w:rsidP="00BE08F6">
            <w:pPr>
              <w:pStyle w:val="Zkladntext"/>
              <w:spacing w:after="240"/>
              <w:rPr>
                <w:b/>
              </w:rPr>
            </w:pPr>
          </w:p>
        </w:tc>
        <w:tc>
          <w:tcPr>
            <w:tcW w:w="4394" w:type="dxa"/>
            <w:tcBorders>
              <w:top w:val="nil"/>
              <w:left w:val="single" w:sz="4" w:space="0" w:color="auto"/>
              <w:bottom w:val="single" w:sz="4" w:space="0" w:color="auto"/>
              <w:right w:val="nil"/>
            </w:tcBorders>
          </w:tcPr>
          <w:p w14:paraId="0D4E5D17" w14:textId="61AB4D9E" w:rsidR="00A5644A" w:rsidRPr="00EB5DBA" w:rsidRDefault="00A5644A" w:rsidP="00B34834">
            <w:pPr>
              <w:spacing w:line="240" w:lineRule="auto"/>
              <w:ind w:leftChars="108" w:left="203" w:hangingChars="5" w:hanging="9"/>
            </w:pPr>
            <w:r w:rsidRPr="00EB5DBA">
              <w:t xml:space="preserve">Flue gas flow rate, dry at 11% </w:t>
            </w:r>
            <w:proofErr w:type="spellStart"/>
            <w:r w:rsidRPr="00EB5DBA">
              <w:t>O</w:t>
            </w:r>
            <w:r w:rsidRPr="00EB5DBA">
              <w:rPr>
                <w:vertAlign w:val="subscript"/>
              </w:rPr>
              <w:t>2</w:t>
            </w:r>
            <w:proofErr w:type="spellEnd"/>
            <w:r w:rsidRPr="00EB5DBA">
              <w:t xml:space="preserve">, dry </w:t>
            </w:r>
          </w:p>
        </w:tc>
        <w:tc>
          <w:tcPr>
            <w:tcW w:w="3261" w:type="dxa"/>
            <w:tcBorders>
              <w:top w:val="nil"/>
              <w:left w:val="single" w:sz="4" w:space="0" w:color="auto"/>
              <w:bottom w:val="single" w:sz="4" w:space="0" w:color="auto"/>
              <w:right w:val="single" w:sz="8" w:space="0" w:color="auto"/>
            </w:tcBorders>
            <w:vAlign w:val="center"/>
          </w:tcPr>
          <w:p w14:paraId="1255E911" w14:textId="4B3FA005" w:rsidR="00A5644A" w:rsidRPr="00EB5DBA" w:rsidRDefault="00542438" w:rsidP="00B34834">
            <w:pPr>
              <w:spacing w:line="240" w:lineRule="auto"/>
              <w:jc w:val="center"/>
            </w:pPr>
            <w:r w:rsidRPr="00EB5DBA">
              <w:t>63,900-100,500</w:t>
            </w:r>
            <w:r w:rsidR="00A5644A" w:rsidRPr="00EB5DBA">
              <w:t xml:space="preserve"> Nm</w:t>
            </w:r>
            <w:r w:rsidR="00A5644A" w:rsidRPr="00EB5DBA">
              <w:rPr>
                <w:vertAlign w:val="superscript"/>
              </w:rPr>
              <w:t>3</w:t>
            </w:r>
            <w:r w:rsidR="00A5644A" w:rsidRPr="00EB5DBA">
              <w:t>/h</w:t>
            </w:r>
          </w:p>
        </w:tc>
      </w:tr>
      <w:tr w:rsidR="00A5644A" w:rsidRPr="00EB5DBA" w14:paraId="15525C67" w14:textId="77777777" w:rsidTr="00490395">
        <w:trPr>
          <w:trHeight w:val="225"/>
        </w:trPr>
        <w:tc>
          <w:tcPr>
            <w:tcW w:w="1985" w:type="dxa"/>
            <w:vMerge/>
            <w:tcBorders>
              <w:left w:val="single" w:sz="4" w:space="0" w:color="auto"/>
              <w:bottom w:val="single" w:sz="4" w:space="0" w:color="auto"/>
              <w:right w:val="single" w:sz="4" w:space="0" w:color="auto"/>
            </w:tcBorders>
            <w:vAlign w:val="center"/>
          </w:tcPr>
          <w:p w14:paraId="5B5D7988" w14:textId="77777777" w:rsidR="00A5644A" w:rsidRPr="00004702" w:rsidRDefault="00A5644A" w:rsidP="00BE08F6">
            <w:pPr>
              <w:pStyle w:val="Zkladntext"/>
              <w:spacing w:after="240"/>
              <w:rPr>
                <w:b/>
              </w:rPr>
            </w:pPr>
          </w:p>
        </w:tc>
        <w:tc>
          <w:tcPr>
            <w:tcW w:w="4394" w:type="dxa"/>
            <w:tcBorders>
              <w:top w:val="nil"/>
              <w:left w:val="single" w:sz="4" w:space="0" w:color="auto"/>
              <w:bottom w:val="single" w:sz="4" w:space="0" w:color="auto"/>
              <w:right w:val="nil"/>
            </w:tcBorders>
          </w:tcPr>
          <w:p w14:paraId="2C0C2E26" w14:textId="62EAC066" w:rsidR="00A5644A" w:rsidRPr="00EB5DBA" w:rsidRDefault="00A5644A" w:rsidP="00B34834">
            <w:pPr>
              <w:spacing w:line="240" w:lineRule="auto"/>
              <w:ind w:leftChars="108" w:left="203" w:hangingChars="5" w:hanging="9"/>
            </w:pPr>
            <w:r w:rsidRPr="00EB5DBA">
              <w:t xml:space="preserve">Temperature </w:t>
            </w:r>
            <w:r w:rsidRPr="00EB5DBA">
              <w:rPr>
                <w:vertAlign w:val="superscript"/>
              </w:rPr>
              <w:t>2)</w:t>
            </w:r>
          </w:p>
        </w:tc>
        <w:tc>
          <w:tcPr>
            <w:tcW w:w="3261" w:type="dxa"/>
            <w:tcBorders>
              <w:top w:val="nil"/>
              <w:left w:val="single" w:sz="4" w:space="0" w:color="auto"/>
              <w:bottom w:val="single" w:sz="4" w:space="0" w:color="auto"/>
              <w:right w:val="single" w:sz="8" w:space="0" w:color="auto"/>
            </w:tcBorders>
            <w:vAlign w:val="center"/>
          </w:tcPr>
          <w:p w14:paraId="6A53362D" w14:textId="77777777" w:rsidR="00A5644A" w:rsidRPr="00EB5DBA" w:rsidRDefault="00A5644A" w:rsidP="00CF62DC">
            <w:pPr>
              <w:spacing w:line="240" w:lineRule="auto"/>
              <w:jc w:val="center"/>
            </w:pPr>
            <w:r w:rsidRPr="00EB5DBA">
              <w:t>160 – 200 °C</w:t>
            </w:r>
          </w:p>
        </w:tc>
      </w:tr>
      <w:tr w:rsidR="00A5644A" w:rsidRPr="00EB5DBA" w14:paraId="2EACEA13" w14:textId="77777777" w:rsidTr="00490395">
        <w:trPr>
          <w:trHeight w:val="225"/>
        </w:trPr>
        <w:tc>
          <w:tcPr>
            <w:tcW w:w="1985" w:type="dxa"/>
            <w:vMerge/>
            <w:tcBorders>
              <w:left w:val="single" w:sz="4" w:space="0" w:color="auto"/>
              <w:bottom w:val="single" w:sz="4" w:space="0" w:color="auto"/>
              <w:right w:val="single" w:sz="4" w:space="0" w:color="auto"/>
            </w:tcBorders>
            <w:vAlign w:val="center"/>
          </w:tcPr>
          <w:p w14:paraId="13AF9F28" w14:textId="77777777" w:rsidR="00A5644A" w:rsidRPr="00004702" w:rsidRDefault="00A5644A" w:rsidP="00BE08F6">
            <w:pPr>
              <w:pStyle w:val="Zkladntext"/>
              <w:spacing w:after="240"/>
              <w:rPr>
                <w:b/>
              </w:rPr>
            </w:pPr>
          </w:p>
        </w:tc>
        <w:tc>
          <w:tcPr>
            <w:tcW w:w="4394" w:type="dxa"/>
            <w:tcBorders>
              <w:top w:val="nil"/>
              <w:left w:val="single" w:sz="4" w:space="0" w:color="auto"/>
              <w:bottom w:val="single" w:sz="4" w:space="0" w:color="auto"/>
              <w:right w:val="nil"/>
            </w:tcBorders>
          </w:tcPr>
          <w:p w14:paraId="53797CCC" w14:textId="77777777" w:rsidR="00A5644A" w:rsidRPr="00EB5DBA" w:rsidRDefault="00A5644A" w:rsidP="00B34834">
            <w:pPr>
              <w:spacing w:line="240" w:lineRule="auto"/>
              <w:ind w:leftChars="108" w:left="203" w:hangingChars="5" w:hanging="9"/>
            </w:pPr>
            <w:r w:rsidRPr="00EB5DBA">
              <w:t xml:space="preserve">Pressure </w:t>
            </w:r>
            <w:r w:rsidRPr="00EB5DBA">
              <w:rPr>
                <w:vertAlign w:val="superscript"/>
              </w:rPr>
              <w:t>2)</w:t>
            </w:r>
          </w:p>
        </w:tc>
        <w:tc>
          <w:tcPr>
            <w:tcW w:w="3261" w:type="dxa"/>
            <w:tcBorders>
              <w:top w:val="nil"/>
              <w:left w:val="single" w:sz="4" w:space="0" w:color="auto"/>
              <w:bottom w:val="single" w:sz="4" w:space="0" w:color="auto"/>
              <w:right w:val="single" w:sz="8" w:space="0" w:color="auto"/>
            </w:tcBorders>
            <w:vAlign w:val="center"/>
          </w:tcPr>
          <w:p w14:paraId="76B591F2" w14:textId="77777777" w:rsidR="00A5644A" w:rsidRPr="00EB5DBA" w:rsidRDefault="00A5644A" w:rsidP="00CF62DC">
            <w:pPr>
              <w:spacing w:line="240" w:lineRule="auto"/>
              <w:ind w:firstLineChars="100" w:firstLine="180"/>
              <w:jc w:val="center"/>
            </w:pPr>
            <w:r w:rsidRPr="00EB5DBA">
              <w:t>– 2,500 Pa</w:t>
            </w:r>
          </w:p>
        </w:tc>
      </w:tr>
      <w:tr w:rsidR="00A5644A" w:rsidRPr="00EB5DBA" w14:paraId="678575B5" w14:textId="77777777" w:rsidTr="00490395">
        <w:trPr>
          <w:trHeight w:val="285"/>
        </w:trPr>
        <w:tc>
          <w:tcPr>
            <w:tcW w:w="1985" w:type="dxa"/>
            <w:vMerge/>
            <w:tcBorders>
              <w:left w:val="single" w:sz="4" w:space="0" w:color="auto"/>
              <w:bottom w:val="single" w:sz="4" w:space="0" w:color="auto"/>
              <w:right w:val="single" w:sz="4" w:space="0" w:color="auto"/>
            </w:tcBorders>
            <w:vAlign w:val="center"/>
          </w:tcPr>
          <w:p w14:paraId="3A9CA9CD" w14:textId="77777777" w:rsidR="00A5644A" w:rsidRPr="00004702" w:rsidRDefault="00A5644A" w:rsidP="00BE08F6">
            <w:pPr>
              <w:pStyle w:val="Zkladntext"/>
              <w:spacing w:after="240"/>
              <w:rPr>
                <w:b/>
              </w:rPr>
            </w:pPr>
          </w:p>
        </w:tc>
        <w:tc>
          <w:tcPr>
            <w:tcW w:w="4394" w:type="dxa"/>
            <w:tcBorders>
              <w:top w:val="nil"/>
              <w:left w:val="single" w:sz="4" w:space="0" w:color="auto"/>
              <w:bottom w:val="single" w:sz="4" w:space="0" w:color="auto"/>
              <w:right w:val="nil"/>
            </w:tcBorders>
          </w:tcPr>
          <w:p w14:paraId="272B0194" w14:textId="62E3E810" w:rsidR="00A5644A" w:rsidRPr="00EB5DBA" w:rsidRDefault="00A5644A" w:rsidP="00B34834">
            <w:pPr>
              <w:spacing w:line="240" w:lineRule="auto"/>
              <w:ind w:leftChars="108" w:left="203" w:hangingChars="5" w:hanging="9"/>
            </w:pPr>
            <w:r w:rsidRPr="00EB5DBA">
              <w:t>H</w:t>
            </w:r>
            <w:r w:rsidRPr="00EB5DBA">
              <w:rPr>
                <w:vertAlign w:val="subscript"/>
              </w:rPr>
              <w:t>2</w:t>
            </w:r>
            <w:r w:rsidRPr="00EB5DBA">
              <w:t xml:space="preserve">O </w:t>
            </w:r>
          </w:p>
        </w:tc>
        <w:tc>
          <w:tcPr>
            <w:tcW w:w="3261" w:type="dxa"/>
            <w:tcBorders>
              <w:top w:val="nil"/>
              <w:left w:val="single" w:sz="4" w:space="0" w:color="auto"/>
              <w:bottom w:val="single" w:sz="4" w:space="0" w:color="auto"/>
              <w:right w:val="single" w:sz="8" w:space="0" w:color="auto"/>
            </w:tcBorders>
            <w:vAlign w:val="center"/>
          </w:tcPr>
          <w:p w14:paraId="37E85804" w14:textId="77777777" w:rsidR="00A5644A" w:rsidRPr="00EB5DBA" w:rsidRDefault="00A5644A" w:rsidP="00CF62DC">
            <w:pPr>
              <w:spacing w:line="240" w:lineRule="auto"/>
              <w:jc w:val="center"/>
            </w:pPr>
            <w:r w:rsidRPr="00EB5DBA">
              <w:t>10 – 24 % vol.</w:t>
            </w:r>
          </w:p>
        </w:tc>
      </w:tr>
      <w:tr w:rsidR="00A5644A" w:rsidRPr="00EB5DBA" w14:paraId="02A1043A" w14:textId="77777777" w:rsidTr="00490395">
        <w:trPr>
          <w:trHeight w:val="285"/>
        </w:trPr>
        <w:tc>
          <w:tcPr>
            <w:tcW w:w="1985" w:type="dxa"/>
            <w:vMerge/>
            <w:tcBorders>
              <w:left w:val="single" w:sz="4" w:space="0" w:color="auto"/>
              <w:bottom w:val="single" w:sz="4" w:space="0" w:color="auto"/>
              <w:right w:val="single" w:sz="4" w:space="0" w:color="auto"/>
            </w:tcBorders>
            <w:vAlign w:val="center"/>
          </w:tcPr>
          <w:p w14:paraId="06017BF2" w14:textId="77777777" w:rsidR="00A5644A" w:rsidRPr="00004702" w:rsidRDefault="00A5644A" w:rsidP="00BE08F6">
            <w:pPr>
              <w:pStyle w:val="Zkladntext"/>
              <w:spacing w:after="240"/>
              <w:rPr>
                <w:b/>
              </w:rPr>
            </w:pPr>
          </w:p>
        </w:tc>
        <w:tc>
          <w:tcPr>
            <w:tcW w:w="4394" w:type="dxa"/>
            <w:tcBorders>
              <w:top w:val="nil"/>
              <w:left w:val="single" w:sz="4" w:space="0" w:color="auto"/>
              <w:bottom w:val="single" w:sz="4" w:space="0" w:color="auto"/>
              <w:right w:val="nil"/>
            </w:tcBorders>
          </w:tcPr>
          <w:p w14:paraId="01FCA891" w14:textId="77777777" w:rsidR="00A5644A" w:rsidRPr="00EB5DBA" w:rsidRDefault="00A5644A" w:rsidP="00B34834">
            <w:pPr>
              <w:spacing w:line="240" w:lineRule="auto"/>
              <w:ind w:leftChars="108" w:left="203" w:hangingChars="5" w:hanging="9"/>
            </w:pPr>
            <w:proofErr w:type="spellStart"/>
            <w:r w:rsidRPr="00EB5DBA">
              <w:t>O</w:t>
            </w:r>
            <w:r w:rsidRPr="00EB5DBA">
              <w:rPr>
                <w:vertAlign w:val="subscript"/>
              </w:rPr>
              <w:t>2</w:t>
            </w:r>
            <w:proofErr w:type="spellEnd"/>
            <w:r w:rsidRPr="00EB5DBA">
              <w:t xml:space="preserve"> </w:t>
            </w:r>
            <w:r w:rsidRPr="00EB5DBA">
              <w:rPr>
                <w:vertAlign w:val="superscript"/>
              </w:rPr>
              <w:t>2)</w:t>
            </w:r>
          </w:p>
        </w:tc>
        <w:tc>
          <w:tcPr>
            <w:tcW w:w="3261" w:type="dxa"/>
            <w:tcBorders>
              <w:top w:val="nil"/>
              <w:left w:val="single" w:sz="4" w:space="0" w:color="auto"/>
              <w:bottom w:val="single" w:sz="4" w:space="0" w:color="auto"/>
              <w:right w:val="single" w:sz="8" w:space="0" w:color="auto"/>
            </w:tcBorders>
            <w:vAlign w:val="center"/>
          </w:tcPr>
          <w:p w14:paraId="54DB7840" w14:textId="77777777" w:rsidR="00A5644A" w:rsidRPr="00EB5DBA" w:rsidRDefault="00A5644A" w:rsidP="00CF62DC">
            <w:pPr>
              <w:spacing w:line="240" w:lineRule="auto"/>
              <w:jc w:val="center"/>
            </w:pPr>
            <w:r w:rsidRPr="00EB5DBA">
              <w:t>6 – 10 % vol., dry</w:t>
            </w:r>
          </w:p>
        </w:tc>
      </w:tr>
      <w:tr w:rsidR="00A5644A" w:rsidRPr="00EB5DBA" w14:paraId="2FF4F30A" w14:textId="77777777" w:rsidTr="00490395">
        <w:trPr>
          <w:trHeight w:val="285"/>
        </w:trPr>
        <w:tc>
          <w:tcPr>
            <w:tcW w:w="1985" w:type="dxa"/>
            <w:vMerge/>
            <w:tcBorders>
              <w:left w:val="single" w:sz="4" w:space="0" w:color="auto"/>
              <w:bottom w:val="single" w:sz="4" w:space="0" w:color="auto"/>
              <w:right w:val="single" w:sz="4" w:space="0" w:color="auto"/>
            </w:tcBorders>
            <w:vAlign w:val="center"/>
          </w:tcPr>
          <w:p w14:paraId="762BC86F" w14:textId="77777777" w:rsidR="00A5644A" w:rsidRPr="00004702" w:rsidRDefault="00A5644A" w:rsidP="00BE08F6">
            <w:pPr>
              <w:pStyle w:val="Zkladntext"/>
              <w:spacing w:after="240"/>
              <w:rPr>
                <w:b/>
              </w:rPr>
            </w:pPr>
          </w:p>
        </w:tc>
        <w:tc>
          <w:tcPr>
            <w:tcW w:w="4394" w:type="dxa"/>
            <w:tcBorders>
              <w:top w:val="nil"/>
              <w:left w:val="single" w:sz="4" w:space="0" w:color="auto"/>
              <w:bottom w:val="single" w:sz="4" w:space="0" w:color="auto"/>
              <w:right w:val="nil"/>
            </w:tcBorders>
          </w:tcPr>
          <w:p w14:paraId="08B54058" w14:textId="77777777" w:rsidR="00A5644A" w:rsidRPr="00EB5DBA" w:rsidRDefault="00A5644A" w:rsidP="00B34834">
            <w:pPr>
              <w:spacing w:line="240" w:lineRule="auto"/>
              <w:ind w:leftChars="108" w:left="203" w:hangingChars="5" w:hanging="9"/>
            </w:pPr>
            <w:r w:rsidRPr="00EB5DBA">
              <w:t xml:space="preserve">Dust </w:t>
            </w:r>
            <w:r w:rsidRPr="00EB5DBA">
              <w:rPr>
                <w:vertAlign w:val="superscript"/>
              </w:rPr>
              <w:t>2)</w:t>
            </w:r>
          </w:p>
        </w:tc>
        <w:tc>
          <w:tcPr>
            <w:tcW w:w="3261" w:type="dxa"/>
            <w:tcBorders>
              <w:top w:val="nil"/>
              <w:left w:val="single" w:sz="4" w:space="0" w:color="auto"/>
              <w:bottom w:val="single" w:sz="4" w:space="0" w:color="auto"/>
              <w:right w:val="single" w:sz="8" w:space="0" w:color="auto"/>
            </w:tcBorders>
            <w:vAlign w:val="center"/>
          </w:tcPr>
          <w:p w14:paraId="2C72174F" w14:textId="77777777" w:rsidR="00A5644A" w:rsidRPr="00EB5DBA" w:rsidRDefault="00A5644A" w:rsidP="00CF62DC">
            <w:pPr>
              <w:spacing w:line="240" w:lineRule="auto"/>
              <w:jc w:val="center"/>
            </w:pPr>
            <w:r w:rsidRPr="00EB5DBA">
              <w:t>500-5,000 mg/Nm</w:t>
            </w:r>
            <w:r w:rsidRPr="00EB5DBA">
              <w:rPr>
                <w:vertAlign w:val="superscript"/>
              </w:rPr>
              <w:t>3</w:t>
            </w:r>
            <w:r w:rsidRPr="00EB5DBA">
              <w:t xml:space="preserve">, 11% </w:t>
            </w:r>
            <w:proofErr w:type="spellStart"/>
            <w:r w:rsidRPr="00EB5DBA">
              <w:t>O</w:t>
            </w:r>
            <w:r w:rsidRPr="00EB5DBA">
              <w:rPr>
                <w:vertAlign w:val="subscript"/>
              </w:rPr>
              <w:t>2</w:t>
            </w:r>
            <w:proofErr w:type="spellEnd"/>
            <w:r w:rsidRPr="00EB5DBA">
              <w:t>, dry</w:t>
            </w:r>
          </w:p>
        </w:tc>
      </w:tr>
      <w:tr w:rsidR="00A5644A" w:rsidRPr="00EB5DBA" w14:paraId="0DD426B4" w14:textId="77777777" w:rsidTr="00490395">
        <w:trPr>
          <w:trHeight w:val="285"/>
        </w:trPr>
        <w:tc>
          <w:tcPr>
            <w:tcW w:w="1985" w:type="dxa"/>
            <w:vMerge/>
            <w:tcBorders>
              <w:left w:val="single" w:sz="4" w:space="0" w:color="auto"/>
              <w:bottom w:val="single" w:sz="4" w:space="0" w:color="auto"/>
              <w:right w:val="single" w:sz="4" w:space="0" w:color="auto"/>
            </w:tcBorders>
            <w:vAlign w:val="center"/>
          </w:tcPr>
          <w:p w14:paraId="631C8918" w14:textId="77777777" w:rsidR="00A5644A" w:rsidRPr="00004702" w:rsidRDefault="00A5644A" w:rsidP="00BE08F6">
            <w:pPr>
              <w:pStyle w:val="Zkladntext"/>
              <w:spacing w:after="240"/>
              <w:rPr>
                <w:b/>
              </w:rPr>
            </w:pPr>
          </w:p>
        </w:tc>
        <w:tc>
          <w:tcPr>
            <w:tcW w:w="4394" w:type="dxa"/>
            <w:tcBorders>
              <w:top w:val="nil"/>
              <w:left w:val="single" w:sz="4" w:space="0" w:color="auto"/>
              <w:bottom w:val="single" w:sz="4" w:space="0" w:color="auto"/>
              <w:right w:val="nil"/>
            </w:tcBorders>
          </w:tcPr>
          <w:p w14:paraId="58C43BFA" w14:textId="341A4E22" w:rsidR="00A5644A" w:rsidRPr="00EB5DBA" w:rsidRDefault="00A41FCF" w:rsidP="00B34834">
            <w:pPr>
              <w:spacing w:line="240" w:lineRule="auto"/>
              <w:ind w:leftChars="108" w:left="203" w:hangingChars="5" w:hanging="9"/>
            </w:pPr>
            <w:r w:rsidRPr="00EB5DBA">
              <w:t xml:space="preserve">Σ </w:t>
            </w:r>
            <w:r w:rsidR="00A5644A" w:rsidRPr="00EB5DBA">
              <w:t xml:space="preserve">Cd + Tl </w:t>
            </w:r>
            <w:r w:rsidR="00A5644A" w:rsidRPr="00EB5DBA">
              <w:rPr>
                <w:vertAlign w:val="superscript"/>
              </w:rPr>
              <w:t>2)</w:t>
            </w:r>
          </w:p>
        </w:tc>
        <w:tc>
          <w:tcPr>
            <w:tcW w:w="3261" w:type="dxa"/>
            <w:tcBorders>
              <w:top w:val="nil"/>
              <w:left w:val="single" w:sz="4" w:space="0" w:color="auto"/>
              <w:bottom w:val="single" w:sz="4" w:space="0" w:color="auto"/>
              <w:right w:val="single" w:sz="8" w:space="0" w:color="auto"/>
            </w:tcBorders>
            <w:vAlign w:val="center"/>
          </w:tcPr>
          <w:p w14:paraId="7B3DD2FD" w14:textId="77777777" w:rsidR="00A5644A" w:rsidRPr="00EB5DBA" w:rsidRDefault="00A5644A" w:rsidP="00CF62DC">
            <w:pPr>
              <w:spacing w:line="240" w:lineRule="auto"/>
              <w:jc w:val="center"/>
            </w:pPr>
            <w:r w:rsidRPr="00EB5DBA">
              <w:t>Max. 5 mg/Nm</w:t>
            </w:r>
            <w:r w:rsidRPr="00EB5DBA">
              <w:rPr>
                <w:vertAlign w:val="superscript"/>
              </w:rPr>
              <w:t>3</w:t>
            </w:r>
            <w:r w:rsidRPr="00EB5DBA">
              <w:t xml:space="preserve">, 11% </w:t>
            </w:r>
            <w:proofErr w:type="spellStart"/>
            <w:r w:rsidRPr="00EB5DBA">
              <w:t>O</w:t>
            </w:r>
            <w:r w:rsidRPr="00EB5DBA">
              <w:rPr>
                <w:vertAlign w:val="subscript"/>
              </w:rPr>
              <w:t>2</w:t>
            </w:r>
            <w:proofErr w:type="spellEnd"/>
            <w:r w:rsidRPr="00EB5DBA">
              <w:t>, dry</w:t>
            </w:r>
          </w:p>
        </w:tc>
      </w:tr>
      <w:tr w:rsidR="00A5644A" w:rsidRPr="00EB5DBA" w14:paraId="7333EE52" w14:textId="77777777" w:rsidTr="00490395">
        <w:trPr>
          <w:trHeight w:val="285"/>
        </w:trPr>
        <w:tc>
          <w:tcPr>
            <w:tcW w:w="1985" w:type="dxa"/>
            <w:vMerge/>
            <w:tcBorders>
              <w:left w:val="single" w:sz="4" w:space="0" w:color="auto"/>
              <w:bottom w:val="single" w:sz="4" w:space="0" w:color="auto"/>
              <w:right w:val="single" w:sz="4" w:space="0" w:color="auto"/>
            </w:tcBorders>
            <w:vAlign w:val="center"/>
          </w:tcPr>
          <w:p w14:paraId="1EDD855C" w14:textId="77777777" w:rsidR="00A5644A" w:rsidRPr="00004702" w:rsidRDefault="00A5644A" w:rsidP="00BE08F6">
            <w:pPr>
              <w:pStyle w:val="Zkladntext"/>
              <w:spacing w:after="240"/>
              <w:rPr>
                <w:b/>
              </w:rPr>
            </w:pPr>
          </w:p>
        </w:tc>
        <w:tc>
          <w:tcPr>
            <w:tcW w:w="4394" w:type="dxa"/>
            <w:tcBorders>
              <w:top w:val="nil"/>
              <w:left w:val="single" w:sz="4" w:space="0" w:color="auto"/>
              <w:bottom w:val="single" w:sz="4" w:space="0" w:color="auto"/>
              <w:right w:val="nil"/>
            </w:tcBorders>
          </w:tcPr>
          <w:p w14:paraId="3351D637" w14:textId="70343010" w:rsidR="00A5644A" w:rsidRPr="00EB5DBA" w:rsidRDefault="00A41FCF" w:rsidP="00B34834">
            <w:pPr>
              <w:spacing w:line="240" w:lineRule="auto"/>
              <w:ind w:leftChars="108" w:left="203" w:hangingChars="5" w:hanging="9"/>
            </w:pPr>
            <w:r w:rsidRPr="00EB5DBA">
              <w:t>Σ</w:t>
            </w:r>
            <w:r w:rsidR="00A5644A" w:rsidRPr="00EB5DBA">
              <w:t xml:space="preserve"> </w:t>
            </w:r>
            <w:proofErr w:type="spellStart"/>
            <w:r w:rsidR="00A5644A" w:rsidRPr="00EB5DBA">
              <w:t>Sb+As+Pb+Cr+Co+Cu+Mn+Ni+V</w:t>
            </w:r>
            <w:proofErr w:type="spellEnd"/>
            <w:r w:rsidR="00A5644A" w:rsidRPr="00EB5DBA">
              <w:t xml:space="preserve"> </w:t>
            </w:r>
            <w:r w:rsidR="00A5644A" w:rsidRPr="00EB5DBA">
              <w:rPr>
                <w:vertAlign w:val="superscript"/>
              </w:rPr>
              <w:t>2)</w:t>
            </w:r>
          </w:p>
        </w:tc>
        <w:tc>
          <w:tcPr>
            <w:tcW w:w="3261" w:type="dxa"/>
            <w:tcBorders>
              <w:top w:val="nil"/>
              <w:left w:val="single" w:sz="4" w:space="0" w:color="auto"/>
              <w:bottom w:val="single" w:sz="4" w:space="0" w:color="auto"/>
              <w:right w:val="single" w:sz="8" w:space="0" w:color="auto"/>
            </w:tcBorders>
            <w:vAlign w:val="center"/>
          </w:tcPr>
          <w:p w14:paraId="6593D3DF" w14:textId="77777777" w:rsidR="00A5644A" w:rsidRPr="00EB5DBA" w:rsidRDefault="00A5644A" w:rsidP="00CF62DC">
            <w:pPr>
              <w:spacing w:line="240" w:lineRule="auto"/>
              <w:jc w:val="center"/>
            </w:pPr>
            <w:r w:rsidRPr="00EB5DBA">
              <w:t>Max. 200 mg/Nm</w:t>
            </w:r>
            <w:r w:rsidRPr="00EB5DBA">
              <w:rPr>
                <w:vertAlign w:val="superscript"/>
              </w:rPr>
              <w:t>3</w:t>
            </w:r>
            <w:r w:rsidRPr="00EB5DBA">
              <w:t xml:space="preserve">, 11% </w:t>
            </w:r>
            <w:proofErr w:type="spellStart"/>
            <w:r w:rsidRPr="00EB5DBA">
              <w:t>O</w:t>
            </w:r>
            <w:r w:rsidRPr="00EB5DBA">
              <w:rPr>
                <w:vertAlign w:val="subscript"/>
              </w:rPr>
              <w:t>2</w:t>
            </w:r>
            <w:proofErr w:type="spellEnd"/>
            <w:r w:rsidRPr="00EB5DBA">
              <w:t>, dry</w:t>
            </w:r>
          </w:p>
        </w:tc>
      </w:tr>
      <w:tr w:rsidR="00A5644A" w:rsidRPr="00EB5DBA" w14:paraId="32DEBEBE" w14:textId="77777777" w:rsidTr="00490395">
        <w:trPr>
          <w:trHeight w:val="285"/>
        </w:trPr>
        <w:tc>
          <w:tcPr>
            <w:tcW w:w="1985" w:type="dxa"/>
            <w:vMerge/>
            <w:tcBorders>
              <w:left w:val="single" w:sz="4" w:space="0" w:color="auto"/>
              <w:bottom w:val="single" w:sz="4" w:space="0" w:color="auto"/>
              <w:right w:val="single" w:sz="4" w:space="0" w:color="auto"/>
            </w:tcBorders>
            <w:vAlign w:val="center"/>
          </w:tcPr>
          <w:p w14:paraId="2A4AB79A" w14:textId="77777777" w:rsidR="00A5644A" w:rsidRPr="00004702" w:rsidRDefault="00A5644A" w:rsidP="00BE08F6">
            <w:pPr>
              <w:pStyle w:val="Zkladntext"/>
              <w:spacing w:after="240"/>
              <w:rPr>
                <w:b/>
              </w:rPr>
            </w:pPr>
          </w:p>
        </w:tc>
        <w:tc>
          <w:tcPr>
            <w:tcW w:w="4394" w:type="dxa"/>
            <w:tcBorders>
              <w:top w:val="nil"/>
              <w:left w:val="single" w:sz="4" w:space="0" w:color="auto"/>
              <w:bottom w:val="single" w:sz="4" w:space="0" w:color="auto"/>
              <w:right w:val="nil"/>
            </w:tcBorders>
          </w:tcPr>
          <w:p w14:paraId="0F725382" w14:textId="77777777" w:rsidR="00A5644A" w:rsidRPr="00EB5DBA" w:rsidRDefault="00A5644A" w:rsidP="00B34834">
            <w:pPr>
              <w:spacing w:line="240" w:lineRule="auto"/>
              <w:ind w:leftChars="108" w:left="203" w:hangingChars="5" w:hanging="9"/>
            </w:pPr>
            <w:r w:rsidRPr="00EB5DBA">
              <w:t xml:space="preserve">HCl </w:t>
            </w:r>
          </w:p>
        </w:tc>
        <w:tc>
          <w:tcPr>
            <w:tcW w:w="3261" w:type="dxa"/>
            <w:tcBorders>
              <w:top w:val="nil"/>
              <w:left w:val="single" w:sz="4" w:space="0" w:color="auto"/>
              <w:bottom w:val="single" w:sz="4" w:space="0" w:color="auto"/>
              <w:right w:val="single" w:sz="8" w:space="0" w:color="auto"/>
            </w:tcBorders>
            <w:vAlign w:val="center"/>
          </w:tcPr>
          <w:p w14:paraId="2FFA5D6C" w14:textId="77777777" w:rsidR="00A5644A" w:rsidRPr="00EB5DBA" w:rsidRDefault="00A5644A" w:rsidP="00CF62DC">
            <w:pPr>
              <w:spacing w:line="240" w:lineRule="auto"/>
              <w:jc w:val="center"/>
            </w:pPr>
            <w:r w:rsidRPr="00EB5DBA">
              <w:t>50 - 2,500 mg/Nm</w:t>
            </w:r>
            <w:r w:rsidRPr="00EB5DBA">
              <w:rPr>
                <w:vertAlign w:val="superscript"/>
              </w:rPr>
              <w:t>3</w:t>
            </w:r>
            <w:r w:rsidRPr="00EB5DBA">
              <w:t xml:space="preserve">, 11% </w:t>
            </w:r>
            <w:proofErr w:type="spellStart"/>
            <w:r w:rsidRPr="00EB5DBA">
              <w:t>O</w:t>
            </w:r>
            <w:r w:rsidRPr="00EB5DBA">
              <w:rPr>
                <w:vertAlign w:val="subscript"/>
              </w:rPr>
              <w:t>2</w:t>
            </w:r>
            <w:proofErr w:type="spellEnd"/>
            <w:r w:rsidRPr="00EB5DBA">
              <w:t>, dry</w:t>
            </w:r>
          </w:p>
        </w:tc>
      </w:tr>
      <w:tr w:rsidR="00A5644A" w:rsidRPr="00EB5DBA" w14:paraId="348A6802" w14:textId="77777777" w:rsidTr="00490395">
        <w:trPr>
          <w:trHeight w:val="285"/>
        </w:trPr>
        <w:tc>
          <w:tcPr>
            <w:tcW w:w="1985" w:type="dxa"/>
            <w:vMerge/>
            <w:tcBorders>
              <w:left w:val="single" w:sz="4" w:space="0" w:color="auto"/>
              <w:bottom w:val="single" w:sz="4" w:space="0" w:color="auto"/>
              <w:right w:val="single" w:sz="4" w:space="0" w:color="auto"/>
            </w:tcBorders>
            <w:vAlign w:val="center"/>
          </w:tcPr>
          <w:p w14:paraId="264855F1" w14:textId="77777777" w:rsidR="00A5644A" w:rsidRPr="00004702" w:rsidRDefault="00A5644A" w:rsidP="00BE08F6">
            <w:pPr>
              <w:pStyle w:val="Zkladntext"/>
              <w:spacing w:after="240"/>
              <w:rPr>
                <w:b/>
              </w:rPr>
            </w:pPr>
          </w:p>
        </w:tc>
        <w:tc>
          <w:tcPr>
            <w:tcW w:w="4394" w:type="dxa"/>
            <w:tcBorders>
              <w:top w:val="nil"/>
              <w:left w:val="single" w:sz="4" w:space="0" w:color="auto"/>
              <w:bottom w:val="single" w:sz="4" w:space="0" w:color="auto"/>
              <w:right w:val="nil"/>
            </w:tcBorders>
          </w:tcPr>
          <w:p w14:paraId="4015CD00" w14:textId="77777777" w:rsidR="00A5644A" w:rsidRPr="00EB5DBA" w:rsidRDefault="00A5644A" w:rsidP="00B34834">
            <w:pPr>
              <w:spacing w:line="240" w:lineRule="auto"/>
              <w:ind w:leftChars="108" w:left="203" w:hangingChars="5" w:hanging="9"/>
            </w:pPr>
            <w:proofErr w:type="spellStart"/>
            <w:r w:rsidRPr="00EB5DBA">
              <w:t>SO</w:t>
            </w:r>
            <w:r w:rsidRPr="00EB5DBA">
              <w:rPr>
                <w:vertAlign w:val="subscript"/>
              </w:rPr>
              <w:t>2</w:t>
            </w:r>
            <w:proofErr w:type="spellEnd"/>
            <w:r w:rsidRPr="00EB5DBA">
              <w:t xml:space="preserve"> and </w:t>
            </w:r>
            <w:proofErr w:type="spellStart"/>
            <w:r w:rsidRPr="00EB5DBA">
              <w:t>SO</w:t>
            </w:r>
            <w:r w:rsidRPr="00EB5DBA">
              <w:rPr>
                <w:vertAlign w:val="subscript"/>
              </w:rPr>
              <w:t>3</w:t>
            </w:r>
            <w:proofErr w:type="spellEnd"/>
            <w:r w:rsidRPr="00EB5DBA">
              <w:t xml:space="preserve">  </w:t>
            </w:r>
          </w:p>
        </w:tc>
        <w:tc>
          <w:tcPr>
            <w:tcW w:w="3261" w:type="dxa"/>
            <w:tcBorders>
              <w:top w:val="nil"/>
              <w:left w:val="single" w:sz="4" w:space="0" w:color="auto"/>
              <w:bottom w:val="single" w:sz="4" w:space="0" w:color="auto"/>
              <w:right w:val="single" w:sz="8" w:space="0" w:color="auto"/>
            </w:tcBorders>
            <w:vAlign w:val="center"/>
          </w:tcPr>
          <w:p w14:paraId="1F6659A9" w14:textId="77777777" w:rsidR="00A5644A" w:rsidRPr="00EB5DBA" w:rsidRDefault="00A5644A" w:rsidP="00CF62DC">
            <w:pPr>
              <w:spacing w:line="240" w:lineRule="auto"/>
              <w:jc w:val="center"/>
            </w:pPr>
            <w:r w:rsidRPr="00EB5DBA">
              <w:t>0 - 1,500 mg/Nm</w:t>
            </w:r>
            <w:r w:rsidRPr="00EB5DBA">
              <w:rPr>
                <w:vertAlign w:val="superscript"/>
              </w:rPr>
              <w:t>3</w:t>
            </w:r>
            <w:r w:rsidRPr="00EB5DBA">
              <w:t xml:space="preserve">, 11% </w:t>
            </w:r>
            <w:proofErr w:type="spellStart"/>
            <w:r w:rsidRPr="00EB5DBA">
              <w:t>O</w:t>
            </w:r>
            <w:r w:rsidRPr="00EB5DBA">
              <w:rPr>
                <w:vertAlign w:val="subscript"/>
              </w:rPr>
              <w:t>2</w:t>
            </w:r>
            <w:proofErr w:type="spellEnd"/>
            <w:r w:rsidRPr="00EB5DBA">
              <w:t>, dry</w:t>
            </w:r>
          </w:p>
        </w:tc>
      </w:tr>
      <w:tr w:rsidR="00A5644A" w:rsidRPr="00EB5DBA" w14:paraId="356852AF" w14:textId="77777777" w:rsidTr="00490395">
        <w:trPr>
          <w:trHeight w:val="285"/>
        </w:trPr>
        <w:tc>
          <w:tcPr>
            <w:tcW w:w="1985" w:type="dxa"/>
            <w:vMerge/>
            <w:tcBorders>
              <w:left w:val="single" w:sz="4" w:space="0" w:color="auto"/>
              <w:bottom w:val="single" w:sz="4" w:space="0" w:color="auto"/>
              <w:right w:val="single" w:sz="4" w:space="0" w:color="auto"/>
            </w:tcBorders>
            <w:vAlign w:val="center"/>
          </w:tcPr>
          <w:p w14:paraId="3CC4F6BC" w14:textId="77777777" w:rsidR="00A5644A" w:rsidRPr="00004702"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nil"/>
            </w:tcBorders>
          </w:tcPr>
          <w:p w14:paraId="6B3A5440" w14:textId="77777777" w:rsidR="00A5644A" w:rsidRPr="00EB5DBA" w:rsidRDefault="00A5644A" w:rsidP="00B34834">
            <w:pPr>
              <w:spacing w:line="240" w:lineRule="auto"/>
              <w:ind w:leftChars="108" w:left="203" w:hangingChars="5" w:hanging="9"/>
            </w:pPr>
            <w:r w:rsidRPr="00EB5DBA">
              <w:t xml:space="preserve">HF </w:t>
            </w:r>
          </w:p>
        </w:tc>
        <w:tc>
          <w:tcPr>
            <w:tcW w:w="3261" w:type="dxa"/>
            <w:tcBorders>
              <w:top w:val="nil"/>
              <w:left w:val="single" w:sz="4" w:space="0" w:color="auto"/>
              <w:bottom w:val="single" w:sz="4" w:space="0" w:color="auto"/>
              <w:right w:val="single" w:sz="8" w:space="0" w:color="auto"/>
            </w:tcBorders>
          </w:tcPr>
          <w:p w14:paraId="37BEFFCE" w14:textId="77777777" w:rsidR="00A5644A" w:rsidRPr="00EB5DBA" w:rsidRDefault="00A5644A" w:rsidP="00BE08F6">
            <w:pPr>
              <w:spacing w:line="240" w:lineRule="auto"/>
              <w:jc w:val="center"/>
            </w:pPr>
            <w:r w:rsidRPr="00EB5DBA">
              <w:t>0 - 50 mg/Nm</w:t>
            </w:r>
            <w:r w:rsidRPr="00EB5DBA">
              <w:rPr>
                <w:vertAlign w:val="superscript"/>
              </w:rPr>
              <w:t>3</w:t>
            </w:r>
            <w:r w:rsidRPr="00EB5DBA">
              <w:t xml:space="preserve">, 11% </w:t>
            </w:r>
            <w:proofErr w:type="spellStart"/>
            <w:r w:rsidRPr="00EB5DBA">
              <w:t>O</w:t>
            </w:r>
            <w:r w:rsidRPr="00EB5DBA">
              <w:rPr>
                <w:vertAlign w:val="subscript"/>
              </w:rPr>
              <w:t>2</w:t>
            </w:r>
            <w:proofErr w:type="spellEnd"/>
            <w:r w:rsidRPr="00EB5DBA">
              <w:t>, dry</w:t>
            </w:r>
          </w:p>
        </w:tc>
      </w:tr>
      <w:tr w:rsidR="00A5644A" w:rsidRPr="00EB5DBA" w14:paraId="2027AD88" w14:textId="77777777" w:rsidTr="00490395">
        <w:trPr>
          <w:trHeight w:val="285"/>
        </w:trPr>
        <w:tc>
          <w:tcPr>
            <w:tcW w:w="1985" w:type="dxa"/>
            <w:vMerge/>
            <w:tcBorders>
              <w:left w:val="single" w:sz="4" w:space="0" w:color="auto"/>
              <w:bottom w:val="single" w:sz="4" w:space="0" w:color="auto"/>
              <w:right w:val="single" w:sz="4" w:space="0" w:color="auto"/>
            </w:tcBorders>
            <w:vAlign w:val="center"/>
          </w:tcPr>
          <w:p w14:paraId="7E38DD09" w14:textId="77777777" w:rsidR="00A5644A" w:rsidRPr="00004702"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nil"/>
            </w:tcBorders>
          </w:tcPr>
          <w:p w14:paraId="66849DD3" w14:textId="77777777" w:rsidR="00A5644A" w:rsidRPr="00EB5DBA" w:rsidRDefault="00A5644A" w:rsidP="00B34834">
            <w:pPr>
              <w:spacing w:line="240" w:lineRule="auto"/>
              <w:ind w:leftChars="108" w:left="203" w:hangingChars="5" w:hanging="9"/>
            </w:pPr>
            <w:proofErr w:type="spellStart"/>
            <w:r w:rsidRPr="00EB5DBA">
              <w:t>NH</w:t>
            </w:r>
            <w:r w:rsidRPr="00EB5DBA">
              <w:rPr>
                <w:vertAlign w:val="subscript"/>
              </w:rPr>
              <w:t>3</w:t>
            </w:r>
            <w:proofErr w:type="spellEnd"/>
            <w:r w:rsidRPr="00EB5DBA">
              <w:t xml:space="preserve"> </w:t>
            </w:r>
            <w:r w:rsidRPr="00EB5DBA">
              <w:rPr>
                <w:vertAlign w:val="superscript"/>
              </w:rPr>
              <w:t>2)</w:t>
            </w:r>
          </w:p>
        </w:tc>
        <w:tc>
          <w:tcPr>
            <w:tcW w:w="3261" w:type="dxa"/>
            <w:tcBorders>
              <w:top w:val="nil"/>
              <w:left w:val="single" w:sz="4" w:space="0" w:color="auto"/>
              <w:bottom w:val="single" w:sz="4" w:space="0" w:color="auto"/>
              <w:right w:val="single" w:sz="8" w:space="0" w:color="auto"/>
            </w:tcBorders>
          </w:tcPr>
          <w:p w14:paraId="08A795BA" w14:textId="77777777" w:rsidR="00A5644A" w:rsidRPr="00EB5DBA" w:rsidRDefault="00A5644A" w:rsidP="00BE08F6">
            <w:pPr>
              <w:spacing w:line="240" w:lineRule="auto"/>
              <w:jc w:val="center"/>
            </w:pPr>
            <w:r w:rsidRPr="00EB5DBA">
              <w:t>0 - 20 mg/Nm</w:t>
            </w:r>
            <w:r w:rsidRPr="00EB5DBA">
              <w:rPr>
                <w:vertAlign w:val="superscript"/>
              </w:rPr>
              <w:t>3</w:t>
            </w:r>
            <w:r w:rsidRPr="00EB5DBA">
              <w:t xml:space="preserve">, 11% </w:t>
            </w:r>
            <w:proofErr w:type="spellStart"/>
            <w:r w:rsidRPr="00EB5DBA">
              <w:t>O2</w:t>
            </w:r>
            <w:proofErr w:type="spellEnd"/>
            <w:r w:rsidRPr="00EB5DBA">
              <w:t>, dry</w:t>
            </w:r>
          </w:p>
        </w:tc>
      </w:tr>
      <w:tr w:rsidR="00A5644A" w:rsidRPr="00EB5DBA" w14:paraId="4105EF78" w14:textId="77777777" w:rsidTr="00490395">
        <w:trPr>
          <w:trHeight w:val="285"/>
        </w:trPr>
        <w:tc>
          <w:tcPr>
            <w:tcW w:w="1985" w:type="dxa"/>
            <w:vMerge/>
            <w:tcBorders>
              <w:left w:val="single" w:sz="4" w:space="0" w:color="auto"/>
              <w:bottom w:val="single" w:sz="4" w:space="0" w:color="auto"/>
              <w:right w:val="single" w:sz="4" w:space="0" w:color="auto"/>
            </w:tcBorders>
            <w:vAlign w:val="center"/>
          </w:tcPr>
          <w:p w14:paraId="2D38ED49" w14:textId="77777777" w:rsidR="00A5644A" w:rsidRPr="00004702"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nil"/>
            </w:tcBorders>
          </w:tcPr>
          <w:p w14:paraId="7BF3C9CE" w14:textId="77777777" w:rsidR="00A5644A" w:rsidRPr="00EB5DBA" w:rsidRDefault="00A5644A" w:rsidP="00B34834">
            <w:pPr>
              <w:spacing w:line="240" w:lineRule="auto"/>
              <w:ind w:leftChars="108" w:left="203" w:hangingChars="5" w:hanging="9"/>
            </w:pPr>
            <w:r w:rsidRPr="00EB5DBA">
              <w:t xml:space="preserve">Hg </w:t>
            </w:r>
          </w:p>
        </w:tc>
        <w:tc>
          <w:tcPr>
            <w:tcW w:w="3261" w:type="dxa"/>
            <w:tcBorders>
              <w:top w:val="nil"/>
              <w:left w:val="single" w:sz="4" w:space="0" w:color="auto"/>
              <w:bottom w:val="single" w:sz="4" w:space="0" w:color="auto"/>
              <w:right w:val="single" w:sz="8" w:space="0" w:color="auto"/>
            </w:tcBorders>
          </w:tcPr>
          <w:p w14:paraId="5291DE31" w14:textId="77777777" w:rsidR="00A5644A" w:rsidRPr="00EB5DBA" w:rsidRDefault="00A5644A" w:rsidP="00BE08F6">
            <w:pPr>
              <w:spacing w:line="240" w:lineRule="auto"/>
              <w:jc w:val="center"/>
            </w:pPr>
            <w:r w:rsidRPr="00EB5DBA">
              <w:t>Max. 0.5 mg/Nm</w:t>
            </w:r>
            <w:r w:rsidRPr="00EB5DBA">
              <w:rPr>
                <w:vertAlign w:val="superscript"/>
              </w:rPr>
              <w:t>3</w:t>
            </w:r>
            <w:r w:rsidRPr="00EB5DBA">
              <w:t xml:space="preserve">, 11% </w:t>
            </w:r>
            <w:proofErr w:type="spellStart"/>
            <w:r w:rsidRPr="00EB5DBA">
              <w:t>O</w:t>
            </w:r>
            <w:r w:rsidRPr="00EB5DBA">
              <w:rPr>
                <w:vertAlign w:val="subscript"/>
              </w:rPr>
              <w:t>2</w:t>
            </w:r>
            <w:proofErr w:type="spellEnd"/>
            <w:r w:rsidRPr="00EB5DBA">
              <w:t>, dry</w:t>
            </w:r>
          </w:p>
        </w:tc>
      </w:tr>
      <w:tr w:rsidR="00A5644A" w:rsidRPr="00EB5DBA" w14:paraId="7227DEED" w14:textId="77777777" w:rsidTr="00490395">
        <w:trPr>
          <w:trHeight w:val="450"/>
        </w:trPr>
        <w:tc>
          <w:tcPr>
            <w:tcW w:w="1985" w:type="dxa"/>
            <w:vMerge/>
            <w:tcBorders>
              <w:left w:val="single" w:sz="4" w:space="0" w:color="auto"/>
              <w:bottom w:val="single" w:sz="4" w:space="0" w:color="auto"/>
              <w:right w:val="single" w:sz="4" w:space="0" w:color="auto"/>
            </w:tcBorders>
            <w:vAlign w:val="center"/>
          </w:tcPr>
          <w:p w14:paraId="1BC09720" w14:textId="77777777" w:rsidR="00A5644A" w:rsidRPr="00004702"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nil"/>
            </w:tcBorders>
          </w:tcPr>
          <w:p w14:paraId="467279DF" w14:textId="77777777" w:rsidR="00A5644A" w:rsidRPr="00EB5DBA" w:rsidRDefault="00A5644A" w:rsidP="00B34834">
            <w:pPr>
              <w:spacing w:line="240" w:lineRule="auto"/>
              <w:ind w:leftChars="108" w:left="203" w:hangingChars="5" w:hanging="9"/>
            </w:pPr>
            <w:r w:rsidRPr="00EB5DBA">
              <w:t>Dioxins and furans (tox. equivalent 2,3,7,8 TCDD) 2)</w:t>
            </w:r>
          </w:p>
        </w:tc>
        <w:tc>
          <w:tcPr>
            <w:tcW w:w="3261" w:type="dxa"/>
            <w:tcBorders>
              <w:top w:val="nil"/>
              <w:left w:val="single" w:sz="4" w:space="0" w:color="auto"/>
              <w:bottom w:val="single" w:sz="4" w:space="0" w:color="auto"/>
              <w:right w:val="single" w:sz="8" w:space="0" w:color="auto"/>
            </w:tcBorders>
          </w:tcPr>
          <w:p w14:paraId="30BA3249" w14:textId="77777777" w:rsidR="00A5644A" w:rsidRPr="00EB5DBA" w:rsidRDefault="00A5644A" w:rsidP="00BE08F6">
            <w:pPr>
              <w:spacing w:line="240" w:lineRule="auto"/>
              <w:jc w:val="center"/>
            </w:pPr>
            <w:r w:rsidRPr="00EB5DBA">
              <w:t>Max. 10 ng/Nm</w:t>
            </w:r>
            <w:r w:rsidRPr="00EB5DBA">
              <w:rPr>
                <w:vertAlign w:val="superscript"/>
              </w:rPr>
              <w:t>3</w:t>
            </w:r>
            <w:r w:rsidRPr="00EB5DBA">
              <w:t xml:space="preserve">, 11% </w:t>
            </w:r>
            <w:proofErr w:type="spellStart"/>
            <w:r w:rsidRPr="00EB5DBA">
              <w:t>O</w:t>
            </w:r>
            <w:r w:rsidRPr="00EB5DBA">
              <w:rPr>
                <w:vertAlign w:val="subscript"/>
              </w:rPr>
              <w:t>2</w:t>
            </w:r>
            <w:proofErr w:type="spellEnd"/>
            <w:r w:rsidRPr="00EB5DBA">
              <w:t>, dry</w:t>
            </w:r>
          </w:p>
        </w:tc>
      </w:tr>
      <w:tr w:rsidR="00A5644A" w:rsidRPr="00EB5DBA" w14:paraId="0E2E4943" w14:textId="77777777" w:rsidTr="00490395">
        <w:trPr>
          <w:trHeight w:val="900"/>
        </w:trPr>
        <w:tc>
          <w:tcPr>
            <w:tcW w:w="1985" w:type="dxa"/>
            <w:vMerge/>
            <w:tcBorders>
              <w:left w:val="single" w:sz="4" w:space="0" w:color="auto"/>
              <w:bottom w:val="single" w:sz="4" w:space="0" w:color="auto"/>
            </w:tcBorders>
            <w:vAlign w:val="center"/>
          </w:tcPr>
          <w:p w14:paraId="7EA02414" w14:textId="77777777" w:rsidR="00A5644A" w:rsidRPr="00004702" w:rsidRDefault="00A5644A" w:rsidP="00BE08F6">
            <w:pPr>
              <w:pStyle w:val="Zkladntext"/>
              <w:spacing w:after="240"/>
              <w:rPr>
                <w:b/>
              </w:rPr>
            </w:pPr>
          </w:p>
        </w:tc>
        <w:tc>
          <w:tcPr>
            <w:tcW w:w="7655" w:type="dxa"/>
            <w:gridSpan w:val="2"/>
            <w:tcBorders>
              <w:top w:val="single" w:sz="4" w:space="0" w:color="auto"/>
              <w:left w:val="single" w:sz="4" w:space="0" w:color="auto"/>
              <w:bottom w:val="single" w:sz="4" w:space="0" w:color="auto"/>
              <w:right w:val="single" w:sz="4" w:space="0" w:color="auto"/>
            </w:tcBorders>
          </w:tcPr>
          <w:p w14:paraId="60950860" w14:textId="77777777" w:rsidR="00A5644A" w:rsidRPr="00EB5DBA" w:rsidRDefault="00A5644A" w:rsidP="00B34834">
            <w:pPr>
              <w:spacing w:line="240" w:lineRule="auto"/>
              <w:ind w:leftChars="108" w:left="203" w:hangingChars="5" w:hanging="9"/>
            </w:pPr>
            <w:r w:rsidRPr="00EB5DBA">
              <w:rPr>
                <w:vertAlign w:val="superscript"/>
              </w:rPr>
              <w:t xml:space="preserve">1) </w:t>
            </w:r>
            <w:r w:rsidRPr="00EB5DBA">
              <w:t xml:space="preserve">Minimum and maximum dimensioning values refer to continuous load based on half hour average. i.e. there may be short term peaks exceeding stated values. Values in general apply at boiler exit. When raw gas values are outside range, environmental guarantees and guarantees of consumption do not apply, but no damage or corrosion may be ascribed to exceeding raw gas values. </w:t>
            </w:r>
          </w:p>
          <w:p w14:paraId="0404589A" w14:textId="3B745521" w:rsidR="00A5644A" w:rsidRDefault="00A5644A" w:rsidP="00490395">
            <w:pPr>
              <w:spacing w:line="240" w:lineRule="auto"/>
              <w:ind w:leftChars="108" w:left="203" w:hangingChars="5" w:hanging="9"/>
            </w:pPr>
            <w:r w:rsidRPr="00EB5DBA">
              <w:rPr>
                <w:vertAlign w:val="superscript"/>
              </w:rPr>
              <w:t xml:space="preserve">2) </w:t>
            </w:r>
            <w:r w:rsidRPr="00EB5DBA">
              <w:t>preliminary values, subject to Contractor responsibility</w:t>
            </w:r>
            <w:r w:rsidR="00490395">
              <w:t>.</w:t>
            </w:r>
          </w:p>
          <w:p w14:paraId="625C68D3" w14:textId="7C6D312C" w:rsidR="00490395" w:rsidRPr="00EB5DBA" w:rsidRDefault="00490395" w:rsidP="00490395">
            <w:pPr>
              <w:spacing w:line="240" w:lineRule="auto"/>
              <w:ind w:leftChars="108" w:left="203" w:hangingChars="5" w:hanging="9"/>
            </w:pPr>
          </w:p>
        </w:tc>
      </w:tr>
      <w:bookmarkEnd w:id="79"/>
      <w:tr w:rsidR="002A130D" w:rsidRPr="00EB5DBA" w14:paraId="764C15BC" w14:textId="77777777" w:rsidTr="00490395">
        <w:trPr>
          <w:trHeight w:val="425"/>
        </w:trPr>
        <w:tc>
          <w:tcPr>
            <w:tcW w:w="1985" w:type="dxa"/>
            <w:tcBorders>
              <w:top w:val="single" w:sz="4" w:space="0" w:color="auto"/>
              <w:left w:val="single" w:sz="4" w:space="0" w:color="auto"/>
              <w:right w:val="single" w:sz="4" w:space="0" w:color="auto"/>
            </w:tcBorders>
            <w:shd w:val="clear" w:color="auto" w:fill="DEE8F0"/>
            <w:vAlign w:val="center"/>
          </w:tcPr>
          <w:p w14:paraId="20BD4451" w14:textId="457AC626" w:rsidR="002A130D" w:rsidRPr="00004702" w:rsidRDefault="002A130D" w:rsidP="00E16F84">
            <w:pPr>
              <w:keepNext/>
              <w:spacing w:line="240" w:lineRule="auto"/>
              <w:rPr>
                <w:b/>
                <w:bCs/>
              </w:rPr>
            </w:pPr>
            <w:r w:rsidRPr="00004702">
              <w:rPr>
                <w:b/>
                <w:bCs/>
              </w:rPr>
              <w:lastRenderedPageBreak/>
              <w:t>A3</w:t>
            </w:r>
            <w:r w:rsidR="00D651AF" w:rsidRPr="00004702">
              <w:rPr>
                <w:b/>
                <w:bCs/>
              </w:rPr>
              <w:t>:</w:t>
            </w:r>
            <w:r w:rsidRPr="00004702">
              <w:rPr>
                <w:b/>
                <w:bCs/>
              </w:rPr>
              <w:t xml:space="preserve"> sec. 2</w:t>
            </w:r>
          </w:p>
        </w:tc>
        <w:tc>
          <w:tcPr>
            <w:tcW w:w="7655" w:type="dxa"/>
            <w:gridSpan w:val="2"/>
            <w:tcBorders>
              <w:top w:val="single" w:sz="4" w:space="0" w:color="auto"/>
              <w:left w:val="nil"/>
              <w:bottom w:val="single" w:sz="4" w:space="0" w:color="auto"/>
              <w:right w:val="single" w:sz="4" w:space="0" w:color="auto"/>
            </w:tcBorders>
            <w:shd w:val="clear" w:color="auto" w:fill="DEE8F0"/>
            <w:vAlign w:val="center"/>
          </w:tcPr>
          <w:p w14:paraId="513195C9" w14:textId="6B86F01B" w:rsidR="002A130D" w:rsidRPr="00EB5DBA" w:rsidRDefault="002A130D" w:rsidP="00B34834">
            <w:pPr>
              <w:spacing w:line="240" w:lineRule="auto"/>
            </w:pPr>
            <w:r w:rsidRPr="00EB5DBA">
              <w:rPr>
                <w:b/>
              </w:rPr>
              <w:t>Reactor</w:t>
            </w:r>
          </w:p>
        </w:tc>
      </w:tr>
      <w:tr w:rsidR="003529CA" w:rsidRPr="00EB5DBA" w14:paraId="208D56C3" w14:textId="77777777" w:rsidTr="00490395">
        <w:trPr>
          <w:trHeight w:val="340"/>
        </w:trPr>
        <w:tc>
          <w:tcPr>
            <w:tcW w:w="1985" w:type="dxa"/>
            <w:tcBorders>
              <w:left w:val="single" w:sz="4" w:space="0" w:color="auto"/>
              <w:bottom w:val="single" w:sz="4" w:space="0" w:color="auto"/>
              <w:right w:val="single" w:sz="4" w:space="0" w:color="auto"/>
            </w:tcBorders>
            <w:shd w:val="clear" w:color="auto" w:fill="DEE8F0"/>
          </w:tcPr>
          <w:p w14:paraId="714F63A0" w14:textId="77777777" w:rsidR="003529CA" w:rsidRPr="00004702" w:rsidRDefault="003529CA" w:rsidP="003529CA">
            <w:pPr>
              <w:keepNext/>
              <w:spacing w:line="240" w:lineRule="auto"/>
              <w:rPr>
                <w:b/>
                <w:bCs/>
              </w:rPr>
            </w:pPr>
          </w:p>
        </w:tc>
        <w:tc>
          <w:tcPr>
            <w:tcW w:w="4394" w:type="dxa"/>
            <w:tcBorders>
              <w:top w:val="single" w:sz="4" w:space="0" w:color="auto"/>
              <w:left w:val="nil"/>
              <w:bottom w:val="single" w:sz="4" w:space="0" w:color="auto"/>
              <w:right w:val="single" w:sz="4" w:space="0" w:color="auto"/>
            </w:tcBorders>
            <w:shd w:val="clear" w:color="auto" w:fill="auto"/>
            <w:vAlign w:val="center"/>
          </w:tcPr>
          <w:p w14:paraId="0DADEF3C" w14:textId="094789FF" w:rsidR="003529CA" w:rsidRPr="00EB5DBA" w:rsidRDefault="003529CA" w:rsidP="003529CA">
            <w:pPr>
              <w:tabs>
                <w:tab w:val="left" w:pos="200"/>
                <w:tab w:val="left" w:pos="851"/>
                <w:tab w:val="left" w:pos="1701"/>
                <w:tab w:val="left" w:pos="2552"/>
                <w:tab w:val="left" w:pos="3403"/>
                <w:tab w:val="left" w:pos="4254"/>
                <w:tab w:val="left" w:pos="5105"/>
                <w:tab w:val="left" w:pos="5955"/>
                <w:tab w:val="left" w:pos="6806"/>
                <w:tab w:val="left" w:pos="7657"/>
                <w:tab w:val="left" w:pos="8508"/>
                <w:tab w:val="left" w:pos="9359"/>
                <w:tab w:val="left" w:pos="10209"/>
                <w:tab w:val="left" w:pos="11060"/>
                <w:tab w:val="left" w:pos="11911"/>
                <w:tab w:val="left" w:pos="12762"/>
                <w:tab w:val="left" w:pos="13613"/>
                <w:tab w:val="left" w:pos="14463"/>
                <w:tab w:val="left" w:pos="15314"/>
              </w:tabs>
              <w:spacing w:line="240" w:lineRule="auto"/>
              <w:rPr>
                <w:b/>
              </w:rPr>
            </w:pPr>
            <w:r w:rsidRPr="00EB5DBA">
              <w:rPr>
                <w:rFonts w:cs="Arial"/>
              </w:rPr>
              <w:t>Gas outlet temperature</w:t>
            </w:r>
          </w:p>
        </w:tc>
        <w:tc>
          <w:tcPr>
            <w:tcW w:w="3261" w:type="dxa"/>
            <w:tcBorders>
              <w:top w:val="single" w:sz="4" w:space="0" w:color="auto"/>
              <w:left w:val="nil"/>
              <w:bottom w:val="single" w:sz="4" w:space="0" w:color="auto"/>
              <w:right w:val="single" w:sz="4" w:space="0" w:color="auto"/>
            </w:tcBorders>
            <w:shd w:val="clear" w:color="auto" w:fill="auto"/>
            <w:vAlign w:val="center"/>
          </w:tcPr>
          <w:p w14:paraId="64BF78E2" w14:textId="1885A6A6" w:rsidR="003529CA" w:rsidRPr="00EB5DBA" w:rsidRDefault="003529CA" w:rsidP="003529CA">
            <w:pPr>
              <w:spacing w:line="240" w:lineRule="auto"/>
              <w:jc w:val="center"/>
            </w:pPr>
            <w:r w:rsidRPr="00EB5DBA">
              <w:rPr>
                <w:rFonts w:cs="Arial"/>
              </w:rPr>
              <w:t xml:space="preserve">min. </w:t>
            </w:r>
            <w:proofErr w:type="spellStart"/>
            <w:r w:rsidRPr="00EB5DBA">
              <w:rPr>
                <w:rFonts w:cs="Arial"/>
              </w:rPr>
              <w:t>135°C</w:t>
            </w:r>
            <w:proofErr w:type="spellEnd"/>
          </w:p>
        </w:tc>
      </w:tr>
      <w:tr w:rsidR="005F155C" w:rsidRPr="00EB5DBA" w14:paraId="58808204" w14:textId="77777777" w:rsidTr="00490395">
        <w:trPr>
          <w:trHeight w:val="425"/>
        </w:trPr>
        <w:tc>
          <w:tcPr>
            <w:tcW w:w="1985" w:type="dxa"/>
            <w:tcBorders>
              <w:top w:val="single" w:sz="4" w:space="0" w:color="auto"/>
              <w:left w:val="single" w:sz="4" w:space="0" w:color="auto"/>
              <w:right w:val="single" w:sz="4" w:space="0" w:color="auto"/>
            </w:tcBorders>
            <w:shd w:val="clear" w:color="auto" w:fill="DEE8F0"/>
            <w:vAlign w:val="center"/>
          </w:tcPr>
          <w:p w14:paraId="7F73AFF7" w14:textId="095B2E80" w:rsidR="005F155C" w:rsidRPr="00004702" w:rsidRDefault="00E16F84" w:rsidP="00E16F84">
            <w:pPr>
              <w:keepNext/>
              <w:spacing w:line="240" w:lineRule="auto"/>
              <w:rPr>
                <w:b/>
                <w:bCs/>
              </w:rPr>
            </w:pPr>
            <w:r w:rsidRPr="00004702">
              <w:rPr>
                <w:b/>
                <w:bCs/>
              </w:rPr>
              <w:t>A3: sec. 2</w:t>
            </w:r>
          </w:p>
        </w:tc>
        <w:tc>
          <w:tcPr>
            <w:tcW w:w="7655" w:type="dxa"/>
            <w:gridSpan w:val="2"/>
            <w:tcBorders>
              <w:top w:val="single" w:sz="4" w:space="0" w:color="auto"/>
              <w:left w:val="nil"/>
              <w:bottom w:val="single" w:sz="4" w:space="0" w:color="auto"/>
              <w:right w:val="single" w:sz="4" w:space="0" w:color="auto"/>
            </w:tcBorders>
            <w:shd w:val="clear" w:color="auto" w:fill="DEE8F0"/>
            <w:vAlign w:val="center"/>
          </w:tcPr>
          <w:p w14:paraId="7220343A" w14:textId="2E9EE718" w:rsidR="005F155C" w:rsidRPr="00EB5DBA" w:rsidRDefault="005F155C" w:rsidP="00B34834">
            <w:pPr>
              <w:spacing w:line="240" w:lineRule="auto"/>
              <w:rPr>
                <w:rFonts w:cs="Arial"/>
              </w:rPr>
            </w:pPr>
            <w:r w:rsidRPr="00EB5DBA">
              <w:rPr>
                <w:rFonts w:cs="Arial"/>
                <w:b/>
              </w:rPr>
              <w:t>Baghouse Filter</w:t>
            </w:r>
          </w:p>
        </w:tc>
      </w:tr>
      <w:tr w:rsidR="003529CA" w:rsidRPr="00EB5DBA" w14:paraId="1E59E469" w14:textId="77777777" w:rsidTr="00490395">
        <w:trPr>
          <w:trHeight w:val="340"/>
        </w:trPr>
        <w:tc>
          <w:tcPr>
            <w:tcW w:w="1985" w:type="dxa"/>
            <w:tcBorders>
              <w:left w:val="single" w:sz="4" w:space="0" w:color="auto"/>
              <w:right w:val="single" w:sz="4" w:space="0" w:color="auto"/>
            </w:tcBorders>
            <w:shd w:val="clear" w:color="auto" w:fill="DEE8F0"/>
          </w:tcPr>
          <w:p w14:paraId="76C93696" w14:textId="77777777" w:rsidR="003529CA" w:rsidRPr="00004702" w:rsidRDefault="003529CA" w:rsidP="003529CA">
            <w:pPr>
              <w:keepNext/>
              <w:spacing w:line="240" w:lineRule="auto"/>
              <w:rPr>
                <w:b/>
                <w:bCs/>
              </w:rPr>
            </w:pPr>
          </w:p>
        </w:tc>
        <w:tc>
          <w:tcPr>
            <w:tcW w:w="4394" w:type="dxa"/>
            <w:tcBorders>
              <w:top w:val="single" w:sz="4" w:space="0" w:color="auto"/>
              <w:left w:val="nil"/>
              <w:bottom w:val="single" w:sz="4" w:space="0" w:color="auto"/>
              <w:right w:val="single" w:sz="4" w:space="0" w:color="auto"/>
            </w:tcBorders>
            <w:shd w:val="clear" w:color="auto" w:fill="auto"/>
            <w:vAlign w:val="center"/>
          </w:tcPr>
          <w:p w14:paraId="1C1F698D" w14:textId="77777777" w:rsidR="003529CA" w:rsidRPr="00EB5DBA" w:rsidRDefault="003529CA" w:rsidP="00B34834">
            <w:pPr>
              <w:spacing w:line="240" w:lineRule="auto"/>
              <w:ind w:leftChars="108" w:left="203" w:hangingChars="5" w:hanging="9"/>
            </w:pPr>
            <w:r w:rsidRPr="00EB5DBA">
              <w:t xml:space="preserve">Dust content downstream filter (dry flue gas at 11% </w:t>
            </w:r>
            <w:proofErr w:type="spellStart"/>
            <w:r w:rsidRPr="00EB5DBA">
              <w:t>O</w:t>
            </w:r>
            <w:r w:rsidRPr="00EB5DBA">
              <w:rPr>
                <w:vertAlign w:val="subscript"/>
              </w:rPr>
              <w:t>2</w:t>
            </w:r>
            <w:proofErr w:type="spellEnd"/>
            <w:r w:rsidRPr="00EB5DBA">
              <w:t>)</w:t>
            </w:r>
          </w:p>
          <w:p w14:paraId="204014A7" w14:textId="5BC17C5A" w:rsidR="005F155C" w:rsidRPr="00EB5DBA" w:rsidRDefault="000211B5" w:rsidP="00B34834">
            <w:pPr>
              <w:pStyle w:val="Odstavecseseznamem"/>
              <w:numPr>
                <w:ilvl w:val="0"/>
                <w:numId w:val="23"/>
              </w:numPr>
              <w:spacing w:line="240" w:lineRule="auto"/>
            </w:pPr>
            <w:r w:rsidRPr="00EB5DBA">
              <w:t>12 hours average</w:t>
            </w:r>
            <w:r w:rsidR="005F155C" w:rsidRPr="00EB5DBA">
              <w:br/>
            </w:r>
          </w:p>
        </w:tc>
        <w:tc>
          <w:tcPr>
            <w:tcW w:w="3261" w:type="dxa"/>
            <w:tcBorders>
              <w:top w:val="single" w:sz="4" w:space="0" w:color="auto"/>
              <w:left w:val="nil"/>
              <w:bottom w:val="single" w:sz="4" w:space="0" w:color="auto"/>
              <w:right w:val="single" w:sz="4" w:space="0" w:color="auto"/>
            </w:tcBorders>
            <w:shd w:val="clear" w:color="auto" w:fill="auto"/>
            <w:vAlign w:val="center"/>
          </w:tcPr>
          <w:p w14:paraId="5564FD65" w14:textId="26E05875" w:rsidR="003529CA" w:rsidRPr="00EB5DBA" w:rsidRDefault="005F155C" w:rsidP="003529CA">
            <w:pPr>
              <w:spacing w:line="240" w:lineRule="auto"/>
              <w:jc w:val="center"/>
              <w:rPr>
                <w:rFonts w:asciiTheme="minorHAnsi" w:hAnsiTheme="minorHAnsi" w:cs="Arial"/>
              </w:rPr>
            </w:pPr>
            <w:r w:rsidRPr="00EB5DBA">
              <w:rPr>
                <w:rFonts w:asciiTheme="minorHAnsi" w:hAnsiTheme="minorHAnsi" w:cs="Arial"/>
              </w:rPr>
              <w:t>Max. 5 mg/</w:t>
            </w:r>
            <w:proofErr w:type="spellStart"/>
            <w:r w:rsidRPr="00EB5DBA">
              <w:rPr>
                <w:rFonts w:asciiTheme="minorHAnsi" w:hAnsiTheme="minorHAnsi" w:cs="Arial"/>
              </w:rPr>
              <w:t>Nm³</w:t>
            </w:r>
            <w:proofErr w:type="spellEnd"/>
            <w:r w:rsidR="003529CA" w:rsidRPr="00EB5DBA">
              <w:rPr>
                <w:rFonts w:asciiTheme="minorHAnsi" w:hAnsiTheme="minorHAnsi" w:cs="Arial"/>
              </w:rPr>
              <w:t> </w:t>
            </w:r>
          </w:p>
        </w:tc>
      </w:tr>
      <w:tr w:rsidR="003529CA" w:rsidRPr="00EB5DBA" w14:paraId="76D5BDBC" w14:textId="77777777" w:rsidTr="00490395">
        <w:trPr>
          <w:trHeight w:val="340"/>
        </w:trPr>
        <w:tc>
          <w:tcPr>
            <w:tcW w:w="1985" w:type="dxa"/>
            <w:tcBorders>
              <w:left w:val="single" w:sz="4" w:space="0" w:color="auto"/>
              <w:right w:val="single" w:sz="4" w:space="0" w:color="auto"/>
            </w:tcBorders>
            <w:shd w:val="clear" w:color="auto" w:fill="DEE8F0"/>
          </w:tcPr>
          <w:p w14:paraId="0079D687" w14:textId="77777777" w:rsidR="003529CA" w:rsidRPr="00004702" w:rsidRDefault="003529CA" w:rsidP="003529CA">
            <w:pPr>
              <w:keepNext/>
              <w:spacing w:line="240" w:lineRule="auto"/>
              <w:rPr>
                <w:b/>
                <w:bCs/>
              </w:rPr>
            </w:pPr>
          </w:p>
        </w:tc>
        <w:tc>
          <w:tcPr>
            <w:tcW w:w="4394" w:type="dxa"/>
            <w:tcBorders>
              <w:top w:val="single" w:sz="4" w:space="0" w:color="auto"/>
              <w:left w:val="nil"/>
              <w:bottom w:val="single" w:sz="4" w:space="0" w:color="auto"/>
              <w:right w:val="single" w:sz="4" w:space="0" w:color="auto"/>
            </w:tcBorders>
            <w:shd w:val="clear" w:color="auto" w:fill="auto"/>
            <w:vAlign w:val="center"/>
          </w:tcPr>
          <w:p w14:paraId="356DA6E2" w14:textId="77777777" w:rsidR="003529CA" w:rsidRPr="00EB5DBA" w:rsidRDefault="003529CA" w:rsidP="00B34834">
            <w:pPr>
              <w:spacing w:line="240" w:lineRule="auto"/>
              <w:ind w:leftChars="108" w:left="203" w:hangingChars="5" w:hanging="9"/>
            </w:pPr>
            <w:r w:rsidRPr="00EB5DBA">
              <w:t xml:space="preserve">Specific filter area load </w:t>
            </w:r>
          </w:p>
          <w:p w14:paraId="4AA7EE43" w14:textId="77777777" w:rsidR="003529CA" w:rsidRPr="00EB5DBA" w:rsidRDefault="003529CA" w:rsidP="00B34834">
            <w:pPr>
              <w:spacing w:line="240" w:lineRule="auto"/>
              <w:ind w:leftChars="108" w:left="203" w:hangingChars="5" w:hanging="9"/>
            </w:pPr>
            <w:r w:rsidRPr="00EB5DBA">
              <w:t>at maximum flue gas flow</w:t>
            </w:r>
          </w:p>
          <w:p w14:paraId="5D27B4C2" w14:textId="0FE67B86" w:rsidR="003529CA" w:rsidRPr="00EB5DBA" w:rsidRDefault="003529CA" w:rsidP="00B34834">
            <w:pPr>
              <w:spacing w:line="240" w:lineRule="auto"/>
              <w:ind w:leftChars="108" w:left="203" w:hangingChars="5" w:hanging="9"/>
            </w:pPr>
            <w:r w:rsidRPr="00EB5DBA">
              <w:t>all n chambers in operation</w:t>
            </w:r>
          </w:p>
        </w:tc>
        <w:tc>
          <w:tcPr>
            <w:tcW w:w="3261" w:type="dxa"/>
            <w:tcBorders>
              <w:top w:val="single" w:sz="4" w:space="0" w:color="auto"/>
              <w:left w:val="nil"/>
              <w:bottom w:val="single" w:sz="4" w:space="0" w:color="auto"/>
              <w:right w:val="single" w:sz="4" w:space="0" w:color="auto"/>
            </w:tcBorders>
            <w:shd w:val="clear" w:color="auto" w:fill="auto"/>
            <w:vAlign w:val="center"/>
          </w:tcPr>
          <w:p w14:paraId="574E6DC3" w14:textId="05086EA7" w:rsidR="003529CA" w:rsidRPr="00EB5DBA" w:rsidRDefault="003529CA" w:rsidP="003529CA">
            <w:pPr>
              <w:spacing w:line="240" w:lineRule="auto"/>
              <w:jc w:val="center"/>
              <w:rPr>
                <w:rFonts w:asciiTheme="minorHAnsi" w:hAnsiTheme="minorHAnsi" w:cs="Arial"/>
              </w:rPr>
            </w:pPr>
            <w:r w:rsidRPr="00EB5DBA">
              <w:rPr>
                <w:rFonts w:asciiTheme="minorHAnsi" w:hAnsiTheme="minorHAnsi" w:cs="Arial"/>
              </w:rPr>
              <w:t xml:space="preserve">&lt;0.8 </w:t>
            </w:r>
            <w:proofErr w:type="spellStart"/>
            <w:r w:rsidRPr="00EB5DBA">
              <w:rPr>
                <w:rFonts w:asciiTheme="minorHAnsi" w:hAnsiTheme="minorHAnsi" w:cs="Arial"/>
              </w:rPr>
              <w:t>am</w:t>
            </w:r>
            <w:r w:rsidRPr="00EB5DBA">
              <w:rPr>
                <w:rFonts w:asciiTheme="minorHAnsi" w:hAnsiTheme="minorHAnsi" w:cs="Arial"/>
                <w:vertAlign w:val="superscript"/>
              </w:rPr>
              <w:t>3</w:t>
            </w:r>
            <w:proofErr w:type="spellEnd"/>
            <w:r w:rsidRPr="00EB5DBA">
              <w:rPr>
                <w:rFonts w:asciiTheme="minorHAnsi" w:hAnsiTheme="minorHAnsi" w:cs="Arial"/>
              </w:rPr>
              <w:t>/min/</w:t>
            </w:r>
            <w:proofErr w:type="spellStart"/>
            <w:r w:rsidRPr="00EB5DBA">
              <w:rPr>
                <w:rFonts w:asciiTheme="minorHAnsi" w:hAnsiTheme="minorHAnsi" w:cs="Arial"/>
              </w:rPr>
              <w:t>m</w:t>
            </w:r>
            <w:r w:rsidRPr="00EB5DBA">
              <w:rPr>
                <w:rFonts w:asciiTheme="minorHAnsi" w:hAnsiTheme="minorHAnsi" w:cs="Arial"/>
                <w:vertAlign w:val="superscript"/>
              </w:rPr>
              <w:t>2</w:t>
            </w:r>
            <w:proofErr w:type="spellEnd"/>
            <w:r w:rsidRPr="00EB5DBA">
              <w:rPr>
                <w:rFonts w:asciiTheme="minorHAnsi" w:hAnsiTheme="minorHAnsi" w:cs="Arial"/>
              </w:rPr>
              <w:t> </w:t>
            </w:r>
          </w:p>
        </w:tc>
      </w:tr>
      <w:tr w:rsidR="003529CA" w:rsidRPr="00EB5DBA" w14:paraId="0E0CCBA3" w14:textId="77777777" w:rsidTr="00490395">
        <w:trPr>
          <w:trHeight w:val="340"/>
        </w:trPr>
        <w:tc>
          <w:tcPr>
            <w:tcW w:w="1985" w:type="dxa"/>
            <w:tcBorders>
              <w:left w:val="single" w:sz="4" w:space="0" w:color="auto"/>
              <w:right w:val="single" w:sz="4" w:space="0" w:color="auto"/>
            </w:tcBorders>
            <w:shd w:val="clear" w:color="auto" w:fill="DEE8F0"/>
          </w:tcPr>
          <w:p w14:paraId="19D668A8" w14:textId="77777777" w:rsidR="003529CA" w:rsidRPr="00004702" w:rsidRDefault="003529CA" w:rsidP="003529CA">
            <w:pPr>
              <w:keepNext/>
              <w:spacing w:line="240" w:lineRule="auto"/>
              <w:rPr>
                <w:b/>
                <w:bCs/>
              </w:rPr>
            </w:pPr>
          </w:p>
        </w:tc>
        <w:tc>
          <w:tcPr>
            <w:tcW w:w="4394" w:type="dxa"/>
            <w:tcBorders>
              <w:top w:val="single" w:sz="4" w:space="0" w:color="auto"/>
              <w:left w:val="nil"/>
              <w:bottom w:val="single" w:sz="4" w:space="0" w:color="auto"/>
              <w:right w:val="single" w:sz="4" w:space="0" w:color="auto"/>
            </w:tcBorders>
            <w:shd w:val="clear" w:color="auto" w:fill="auto"/>
            <w:vAlign w:val="center"/>
          </w:tcPr>
          <w:p w14:paraId="2F89A13C" w14:textId="77777777" w:rsidR="003529CA" w:rsidRPr="00EB5DBA" w:rsidRDefault="003529CA" w:rsidP="00B34834">
            <w:pPr>
              <w:spacing w:line="240" w:lineRule="auto"/>
              <w:ind w:leftChars="108" w:left="203" w:hangingChars="5" w:hanging="9"/>
            </w:pPr>
            <w:r w:rsidRPr="00EB5DBA">
              <w:t xml:space="preserve">Specific filter area load </w:t>
            </w:r>
          </w:p>
          <w:p w14:paraId="4DFB46D9" w14:textId="77777777" w:rsidR="003529CA" w:rsidRPr="00EB5DBA" w:rsidRDefault="003529CA" w:rsidP="00B34834">
            <w:pPr>
              <w:spacing w:line="240" w:lineRule="auto"/>
              <w:ind w:leftChars="108" w:left="203" w:hangingChars="5" w:hanging="9"/>
            </w:pPr>
            <w:r w:rsidRPr="00EB5DBA">
              <w:t>at maximum flue gas flow</w:t>
            </w:r>
          </w:p>
          <w:p w14:paraId="5179A968" w14:textId="3BD9DAAF" w:rsidR="003529CA" w:rsidRPr="00EB5DBA" w:rsidRDefault="003529CA" w:rsidP="00B34834">
            <w:pPr>
              <w:spacing w:line="240" w:lineRule="auto"/>
              <w:ind w:leftChars="108" w:left="203" w:hangingChars="5" w:hanging="9"/>
            </w:pPr>
            <w:r w:rsidRPr="00EB5DBA">
              <w:t>with n-1 chambers in operation</w:t>
            </w:r>
          </w:p>
        </w:tc>
        <w:tc>
          <w:tcPr>
            <w:tcW w:w="3261" w:type="dxa"/>
            <w:tcBorders>
              <w:top w:val="single" w:sz="4" w:space="0" w:color="auto"/>
              <w:left w:val="nil"/>
              <w:bottom w:val="single" w:sz="4" w:space="0" w:color="auto"/>
              <w:right w:val="single" w:sz="4" w:space="0" w:color="auto"/>
            </w:tcBorders>
            <w:shd w:val="clear" w:color="auto" w:fill="auto"/>
            <w:vAlign w:val="center"/>
          </w:tcPr>
          <w:p w14:paraId="4364D359" w14:textId="2FA73BF9" w:rsidR="003529CA" w:rsidRPr="00EB5DBA" w:rsidRDefault="003529CA" w:rsidP="003529CA">
            <w:pPr>
              <w:spacing w:line="240" w:lineRule="auto"/>
              <w:jc w:val="center"/>
              <w:rPr>
                <w:rFonts w:asciiTheme="minorHAnsi" w:hAnsiTheme="minorHAnsi" w:cs="Arial"/>
              </w:rPr>
            </w:pPr>
            <w:r w:rsidRPr="00EB5DBA">
              <w:rPr>
                <w:rFonts w:asciiTheme="minorHAnsi" w:hAnsiTheme="minorHAnsi" w:cs="Arial"/>
              </w:rPr>
              <w:t xml:space="preserve">&lt;1.0 </w:t>
            </w:r>
            <w:proofErr w:type="spellStart"/>
            <w:r w:rsidRPr="00EB5DBA">
              <w:rPr>
                <w:rFonts w:asciiTheme="minorHAnsi" w:hAnsiTheme="minorHAnsi" w:cs="Arial"/>
              </w:rPr>
              <w:t>am</w:t>
            </w:r>
            <w:r w:rsidRPr="00EB5DBA">
              <w:rPr>
                <w:rFonts w:asciiTheme="minorHAnsi" w:hAnsiTheme="minorHAnsi" w:cs="Arial"/>
                <w:vertAlign w:val="superscript"/>
              </w:rPr>
              <w:t>3</w:t>
            </w:r>
            <w:proofErr w:type="spellEnd"/>
            <w:r w:rsidRPr="00EB5DBA">
              <w:rPr>
                <w:rFonts w:asciiTheme="minorHAnsi" w:hAnsiTheme="minorHAnsi" w:cs="Arial"/>
              </w:rPr>
              <w:t>/min/</w:t>
            </w:r>
            <w:proofErr w:type="spellStart"/>
            <w:r w:rsidRPr="00EB5DBA">
              <w:rPr>
                <w:rFonts w:asciiTheme="minorHAnsi" w:hAnsiTheme="minorHAnsi" w:cs="Arial"/>
              </w:rPr>
              <w:t>m</w:t>
            </w:r>
            <w:r w:rsidRPr="00EB5DBA">
              <w:rPr>
                <w:rFonts w:asciiTheme="minorHAnsi" w:hAnsiTheme="minorHAnsi" w:cs="Arial"/>
                <w:vertAlign w:val="superscript"/>
              </w:rPr>
              <w:t>2</w:t>
            </w:r>
            <w:proofErr w:type="spellEnd"/>
          </w:p>
        </w:tc>
      </w:tr>
      <w:tr w:rsidR="003529CA" w:rsidRPr="00EB5DBA" w14:paraId="1CE627C8" w14:textId="77777777" w:rsidTr="00490395">
        <w:trPr>
          <w:trHeight w:val="340"/>
        </w:trPr>
        <w:tc>
          <w:tcPr>
            <w:tcW w:w="1985" w:type="dxa"/>
            <w:tcBorders>
              <w:left w:val="single" w:sz="4" w:space="0" w:color="auto"/>
              <w:right w:val="single" w:sz="4" w:space="0" w:color="auto"/>
            </w:tcBorders>
            <w:shd w:val="clear" w:color="auto" w:fill="DEE8F0"/>
          </w:tcPr>
          <w:p w14:paraId="26AF7240" w14:textId="77777777" w:rsidR="003529CA" w:rsidRPr="00004702" w:rsidRDefault="003529CA" w:rsidP="003529CA">
            <w:pPr>
              <w:keepNext/>
              <w:spacing w:line="240" w:lineRule="auto"/>
              <w:rPr>
                <w:b/>
                <w:bCs/>
              </w:rPr>
            </w:pPr>
          </w:p>
        </w:tc>
        <w:tc>
          <w:tcPr>
            <w:tcW w:w="4394" w:type="dxa"/>
            <w:tcBorders>
              <w:top w:val="single" w:sz="4" w:space="0" w:color="auto"/>
              <w:left w:val="nil"/>
              <w:bottom w:val="single" w:sz="4" w:space="0" w:color="auto"/>
              <w:right w:val="single" w:sz="4" w:space="0" w:color="auto"/>
            </w:tcBorders>
            <w:shd w:val="clear" w:color="auto" w:fill="auto"/>
            <w:vAlign w:val="center"/>
          </w:tcPr>
          <w:p w14:paraId="33BEC1D7" w14:textId="3DB4957A" w:rsidR="003529CA" w:rsidRPr="00EB5DBA" w:rsidRDefault="003529CA" w:rsidP="00B34834">
            <w:pPr>
              <w:spacing w:line="240" w:lineRule="auto"/>
              <w:ind w:leftChars="108" w:left="203" w:hangingChars="5" w:hanging="9"/>
            </w:pPr>
            <w:r w:rsidRPr="00EB5DBA">
              <w:t>Maximal preheating time from cold conditions</w:t>
            </w:r>
          </w:p>
        </w:tc>
        <w:tc>
          <w:tcPr>
            <w:tcW w:w="3261" w:type="dxa"/>
            <w:tcBorders>
              <w:top w:val="single" w:sz="4" w:space="0" w:color="auto"/>
              <w:left w:val="nil"/>
              <w:bottom w:val="single" w:sz="4" w:space="0" w:color="auto"/>
              <w:right w:val="single" w:sz="4" w:space="0" w:color="auto"/>
            </w:tcBorders>
            <w:shd w:val="clear" w:color="auto" w:fill="auto"/>
            <w:vAlign w:val="center"/>
          </w:tcPr>
          <w:p w14:paraId="381F1E9C" w14:textId="53D730E0" w:rsidR="003529CA" w:rsidRPr="00EB5DBA" w:rsidRDefault="003529CA" w:rsidP="003529CA">
            <w:pPr>
              <w:spacing w:line="240" w:lineRule="auto"/>
              <w:jc w:val="center"/>
              <w:rPr>
                <w:rFonts w:asciiTheme="minorHAnsi" w:hAnsiTheme="minorHAnsi" w:cs="Arial"/>
              </w:rPr>
            </w:pPr>
            <w:r w:rsidRPr="00EB5DBA">
              <w:rPr>
                <w:rFonts w:asciiTheme="minorHAnsi" w:hAnsiTheme="minorHAnsi" w:cs="Arial"/>
              </w:rPr>
              <w:t>8 hours</w:t>
            </w:r>
          </w:p>
        </w:tc>
      </w:tr>
      <w:tr w:rsidR="003529CA" w:rsidRPr="00EB5DBA" w14:paraId="03EF8FFA" w14:textId="77777777" w:rsidTr="00490395">
        <w:trPr>
          <w:trHeight w:val="340"/>
        </w:trPr>
        <w:tc>
          <w:tcPr>
            <w:tcW w:w="1985" w:type="dxa"/>
            <w:tcBorders>
              <w:left w:val="single" w:sz="4" w:space="0" w:color="auto"/>
              <w:right w:val="single" w:sz="4" w:space="0" w:color="auto"/>
            </w:tcBorders>
            <w:shd w:val="clear" w:color="auto" w:fill="DEE8F0"/>
          </w:tcPr>
          <w:p w14:paraId="694E03B4" w14:textId="77777777" w:rsidR="003529CA" w:rsidRPr="00004702" w:rsidRDefault="003529CA" w:rsidP="003529CA">
            <w:pPr>
              <w:keepNext/>
              <w:spacing w:line="240" w:lineRule="auto"/>
              <w:rPr>
                <w:b/>
                <w:bCs/>
              </w:rPr>
            </w:pPr>
          </w:p>
        </w:tc>
        <w:tc>
          <w:tcPr>
            <w:tcW w:w="4394" w:type="dxa"/>
            <w:tcBorders>
              <w:top w:val="single" w:sz="4" w:space="0" w:color="auto"/>
              <w:left w:val="nil"/>
              <w:bottom w:val="single" w:sz="4" w:space="0" w:color="auto"/>
              <w:right w:val="single" w:sz="4" w:space="0" w:color="auto"/>
            </w:tcBorders>
            <w:shd w:val="clear" w:color="auto" w:fill="auto"/>
            <w:vAlign w:val="center"/>
          </w:tcPr>
          <w:p w14:paraId="70F0ED39" w14:textId="017AED20" w:rsidR="003529CA" w:rsidRPr="00EB5DBA" w:rsidRDefault="003529CA" w:rsidP="00B34834">
            <w:pPr>
              <w:spacing w:line="240" w:lineRule="auto"/>
              <w:ind w:leftChars="108" w:left="203" w:hangingChars="5" w:hanging="9"/>
            </w:pPr>
            <w:r w:rsidRPr="00EB5DBA">
              <w:t>Flue gas temperature in bag house filter in any given point.</w:t>
            </w:r>
          </w:p>
        </w:tc>
        <w:tc>
          <w:tcPr>
            <w:tcW w:w="3261" w:type="dxa"/>
            <w:tcBorders>
              <w:top w:val="single" w:sz="4" w:space="0" w:color="auto"/>
              <w:left w:val="nil"/>
              <w:bottom w:val="single" w:sz="4" w:space="0" w:color="auto"/>
              <w:right w:val="single" w:sz="4" w:space="0" w:color="auto"/>
            </w:tcBorders>
            <w:shd w:val="clear" w:color="auto" w:fill="auto"/>
            <w:vAlign w:val="center"/>
          </w:tcPr>
          <w:p w14:paraId="65C9A5EE" w14:textId="63E79FBE" w:rsidR="003529CA" w:rsidRPr="00EB5DBA" w:rsidRDefault="003529CA" w:rsidP="003529CA">
            <w:pPr>
              <w:spacing w:line="240" w:lineRule="auto"/>
              <w:jc w:val="center"/>
              <w:rPr>
                <w:rFonts w:asciiTheme="minorHAnsi" w:hAnsiTheme="minorHAnsi" w:cs="Arial"/>
              </w:rPr>
            </w:pPr>
            <w:r w:rsidRPr="00EB5DBA">
              <w:rPr>
                <w:rFonts w:asciiTheme="minorHAnsi" w:hAnsiTheme="minorHAnsi" w:cs="Arial"/>
              </w:rPr>
              <w:t>Min 120 °C</w:t>
            </w:r>
          </w:p>
        </w:tc>
      </w:tr>
      <w:tr w:rsidR="003529CA" w:rsidRPr="00EB5DBA" w14:paraId="66016B48" w14:textId="77777777" w:rsidTr="00490395">
        <w:trPr>
          <w:trHeight w:val="340"/>
        </w:trPr>
        <w:tc>
          <w:tcPr>
            <w:tcW w:w="1985" w:type="dxa"/>
            <w:tcBorders>
              <w:left w:val="single" w:sz="4" w:space="0" w:color="auto"/>
              <w:right w:val="single" w:sz="4" w:space="0" w:color="auto"/>
            </w:tcBorders>
            <w:shd w:val="clear" w:color="auto" w:fill="DEE8F0"/>
          </w:tcPr>
          <w:p w14:paraId="4CFA8AE7" w14:textId="77777777" w:rsidR="003529CA" w:rsidRPr="00004702" w:rsidRDefault="003529CA" w:rsidP="003529CA">
            <w:pPr>
              <w:keepNext/>
              <w:spacing w:line="240" w:lineRule="auto"/>
              <w:rPr>
                <w:b/>
                <w:bCs/>
              </w:rPr>
            </w:pPr>
          </w:p>
        </w:tc>
        <w:tc>
          <w:tcPr>
            <w:tcW w:w="4394" w:type="dxa"/>
            <w:tcBorders>
              <w:top w:val="single" w:sz="4" w:space="0" w:color="auto"/>
              <w:left w:val="nil"/>
              <w:bottom w:val="single" w:sz="4" w:space="0" w:color="auto"/>
              <w:right w:val="single" w:sz="4" w:space="0" w:color="auto"/>
            </w:tcBorders>
            <w:shd w:val="clear" w:color="auto" w:fill="auto"/>
            <w:vAlign w:val="center"/>
          </w:tcPr>
          <w:p w14:paraId="42AF8F6B" w14:textId="7A6F768C" w:rsidR="003529CA" w:rsidRPr="00EB5DBA" w:rsidRDefault="003529CA" w:rsidP="00B34834">
            <w:pPr>
              <w:spacing w:line="240" w:lineRule="auto"/>
              <w:ind w:leftChars="108" w:left="203" w:hangingChars="5" w:hanging="9"/>
            </w:pPr>
            <w:r w:rsidRPr="00EB5DBA">
              <w:t>Minimum design temperature</w:t>
            </w:r>
          </w:p>
        </w:tc>
        <w:tc>
          <w:tcPr>
            <w:tcW w:w="3261" w:type="dxa"/>
            <w:tcBorders>
              <w:top w:val="single" w:sz="4" w:space="0" w:color="auto"/>
              <w:left w:val="nil"/>
              <w:bottom w:val="single" w:sz="4" w:space="0" w:color="auto"/>
              <w:right w:val="single" w:sz="4" w:space="0" w:color="auto"/>
            </w:tcBorders>
            <w:shd w:val="clear" w:color="auto" w:fill="auto"/>
            <w:vAlign w:val="center"/>
          </w:tcPr>
          <w:p w14:paraId="641DCAFE" w14:textId="20154501" w:rsidR="003529CA" w:rsidRPr="00EB5DBA" w:rsidRDefault="003529CA" w:rsidP="003529CA">
            <w:pPr>
              <w:spacing w:line="240" w:lineRule="auto"/>
              <w:jc w:val="center"/>
              <w:rPr>
                <w:rFonts w:asciiTheme="minorHAnsi" w:hAnsiTheme="minorHAnsi" w:cs="Arial"/>
              </w:rPr>
            </w:pPr>
            <w:r w:rsidRPr="00EB5DBA">
              <w:rPr>
                <w:rFonts w:asciiTheme="minorHAnsi" w:hAnsiTheme="minorHAnsi" w:cs="Arial"/>
              </w:rPr>
              <w:t xml:space="preserve">220 °C </w:t>
            </w:r>
          </w:p>
        </w:tc>
      </w:tr>
      <w:tr w:rsidR="003529CA" w:rsidRPr="00EB5DBA" w14:paraId="34EC53E0" w14:textId="77777777" w:rsidTr="00490395">
        <w:trPr>
          <w:trHeight w:val="225"/>
        </w:trPr>
        <w:tc>
          <w:tcPr>
            <w:tcW w:w="1985" w:type="dxa"/>
            <w:tcBorders>
              <w:left w:val="single" w:sz="4" w:space="0" w:color="auto"/>
              <w:bottom w:val="single" w:sz="4" w:space="0" w:color="auto"/>
              <w:right w:val="single" w:sz="4" w:space="0" w:color="auto"/>
            </w:tcBorders>
            <w:shd w:val="clear" w:color="auto" w:fill="DEE8F0"/>
          </w:tcPr>
          <w:p w14:paraId="29A96607" w14:textId="77777777" w:rsidR="003529CA" w:rsidRPr="00004702" w:rsidRDefault="003529CA" w:rsidP="003529CA">
            <w:pPr>
              <w:keepNext/>
              <w:spacing w:line="240" w:lineRule="auto"/>
              <w:rPr>
                <w:b/>
                <w:bCs/>
              </w:rPr>
            </w:pPr>
          </w:p>
        </w:tc>
        <w:tc>
          <w:tcPr>
            <w:tcW w:w="4394" w:type="dxa"/>
            <w:tcBorders>
              <w:top w:val="single" w:sz="4" w:space="0" w:color="auto"/>
              <w:left w:val="nil"/>
              <w:bottom w:val="single" w:sz="4" w:space="0" w:color="auto"/>
              <w:right w:val="single" w:sz="4" w:space="0" w:color="auto"/>
            </w:tcBorders>
            <w:shd w:val="clear" w:color="auto" w:fill="auto"/>
          </w:tcPr>
          <w:p w14:paraId="62BBDD9A" w14:textId="77777777" w:rsidR="003529CA" w:rsidRPr="00EB5DBA" w:rsidRDefault="003529CA" w:rsidP="00B34834">
            <w:pPr>
              <w:spacing w:line="240" w:lineRule="auto"/>
              <w:ind w:leftChars="108" w:left="203" w:hangingChars="5" w:hanging="9"/>
            </w:pPr>
            <w:r w:rsidRPr="00EB5DBA">
              <w:t>Gas velocity through filter bags at nominal load (</w:t>
            </w:r>
            <w:proofErr w:type="spellStart"/>
            <w:r w:rsidRPr="00EB5DBA">
              <w:t>LP1</w:t>
            </w:r>
            <w:proofErr w:type="spellEnd"/>
            <w:r w:rsidRPr="00EB5DBA">
              <w:t>)</w:t>
            </w:r>
          </w:p>
          <w:p w14:paraId="5C314C96" w14:textId="77777777" w:rsidR="003529CA" w:rsidRPr="00EB5DBA" w:rsidRDefault="003529CA" w:rsidP="00B34834">
            <w:pPr>
              <w:spacing w:line="240" w:lineRule="auto"/>
              <w:ind w:leftChars="108" w:left="203" w:hangingChars="5" w:hanging="9"/>
            </w:pPr>
          </w:p>
        </w:tc>
        <w:tc>
          <w:tcPr>
            <w:tcW w:w="3261" w:type="dxa"/>
            <w:tcBorders>
              <w:top w:val="single" w:sz="4" w:space="0" w:color="auto"/>
              <w:left w:val="nil"/>
              <w:bottom w:val="single" w:sz="4" w:space="0" w:color="auto"/>
              <w:right w:val="single" w:sz="4" w:space="0" w:color="auto"/>
            </w:tcBorders>
            <w:shd w:val="clear" w:color="auto" w:fill="auto"/>
          </w:tcPr>
          <w:p w14:paraId="6A54090E" w14:textId="181D75F6" w:rsidR="003529CA" w:rsidRPr="00EB5DBA" w:rsidRDefault="003529CA" w:rsidP="00B34834">
            <w:pPr>
              <w:spacing w:line="240" w:lineRule="auto"/>
              <w:ind w:leftChars="108" w:left="203" w:hangingChars="5" w:hanging="9"/>
              <w:jc w:val="center"/>
            </w:pPr>
            <w:r w:rsidRPr="00EB5DBA">
              <w:t>max. 0</w:t>
            </w:r>
            <w:r w:rsidR="000211B5" w:rsidRPr="00EB5DBA">
              <w:t>.</w:t>
            </w:r>
            <w:r w:rsidRPr="00EB5DBA">
              <w:t>8 m/min</w:t>
            </w:r>
          </w:p>
        </w:tc>
      </w:tr>
      <w:tr w:rsidR="002C0306" w:rsidRPr="00EB5DBA" w14:paraId="50DDBEE5" w14:textId="77777777" w:rsidTr="00490395">
        <w:trPr>
          <w:trHeight w:val="425"/>
        </w:trPr>
        <w:tc>
          <w:tcPr>
            <w:tcW w:w="1985" w:type="dxa"/>
            <w:tcBorders>
              <w:top w:val="single" w:sz="4" w:space="0" w:color="auto"/>
              <w:left w:val="single" w:sz="4" w:space="0" w:color="auto"/>
              <w:right w:val="single" w:sz="4" w:space="0" w:color="auto"/>
            </w:tcBorders>
            <w:shd w:val="clear" w:color="auto" w:fill="DEE8F0"/>
            <w:vAlign w:val="center"/>
          </w:tcPr>
          <w:p w14:paraId="275FE88B" w14:textId="688F250D" w:rsidR="002C0306" w:rsidRPr="00004702" w:rsidRDefault="002C0306" w:rsidP="00E16F84">
            <w:pPr>
              <w:keepNext/>
              <w:spacing w:line="240" w:lineRule="auto"/>
              <w:rPr>
                <w:b/>
                <w:bCs/>
              </w:rPr>
            </w:pPr>
            <w:r w:rsidRPr="00004702">
              <w:rPr>
                <w:b/>
                <w:bCs/>
              </w:rPr>
              <w:t>A3</w:t>
            </w:r>
            <w:r w:rsidR="00D651AF" w:rsidRPr="00004702">
              <w:rPr>
                <w:b/>
                <w:bCs/>
              </w:rPr>
              <w:t>:</w:t>
            </w:r>
            <w:r w:rsidRPr="00004702">
              <w:rPr>
                <w:b/>
                <w:bCs/>
              </w:rPr>
              <w:t xml:space="preserve"> sec. 3</w:t>
            </w:r>
          </w:p>
        </w:tc>
        <w:tc>
          <w:tcPr>
            <w:tcW w:w="7655" w:type="dxa"/>
            <w:gridSpan w:val="2"/>
            <w:tcBorders>
              <w:top w:val="single" w:sz="4" w:space="0" w:color="auto"/>
              <w:left w:val="nil"/>
              <w:bottom w:val="single" w:sz="4" w:space="0" w:color="auto"/>
              <w:right w:val="single" w:sz="4" w:space="0" w:color="auto"/>
            </w:tcBorders>
            <w:shd w:val="clear" w:color="auto" w:fill="DEE8F0"/>
            <w:vAlign w:val="center"/>
          </w:tcPr>
          <w:p w14:paraId="45AB1F54" w14:textId="29EF77B9" w:rsidR="002C0306" w:rsidRPr="00160592" w:rsidRDefault="00C53559" w:rsidP="00160592">
            <w:pPr>
              <w:spacing w:line="240" w:lineRule="auto"/>
              <w:rPr>
                <w:rFonts w:cs="Arial"/>
                <w:b/>
              </w:rPr>
            </w:pPr>
            <w:r w:rsidRPr="007211CE">
              <w:rPr>
                <w:rFonts w:cs="Arial"/>
                <w:b/>
              </w:rPr>
              <w:t xml:space="preserve">Low-Temperature Economizer </w:t>
            </w:r>
            <w:r w:rsidR="002C0306" w:rsidRPr="00160592">
              <w:rPr>
                <w:rFonts w:cs="Arial"/>
                <w:b/>
              </w:rPr>
              <w:t xml:space="preserve">and </w:t>
            </w:r>
            <w:r w:rsidRPr="007211CE">
              <w:rPr>
                <w:rFonts w:cs="Arial"/>
                <w:b/>
              </w:rPr>
              <w:t>F</w:t>
            </w:r>
            <w:r w:rsidR="002C0306" w:rsidRPr="00160592">
              <w:rPr>
                <w:rFonts w:cs="Arial"/>
                <w:b/>
              </w:rPr>
              <w:t xml:space="preserve">lue </w:t>
            </w:r>
            <w:r w:rsidRPr="007211CE">
              <w:rPr>
                <w:rFonts w:cs="Arial"/>
                <w:b/>
              </w:rPr>
              <w:t>G</w:t>
            </w:r>
            <w:r w:rsidR="002C0306" w:rsidRPr="00160592">
              <w:rPr>
                <w:rFonts w:cs="Arial"/>
                <w:b/>
              </w:rPr>
              <w:t xml:space="preserve">as </w:t>
            </w:r>
            <w:r w:rsidRPr="007211CE">
              <w:rPr>
                <w:rFonts w:cs="Arial"/>
                <w:b/>
              </w:rPr>
              <w:t>C</w:t>
            </w:r>
            <w:r w:rsidR="002C0306" w:rsidRPr="00160592">
              <w:rPr>
                <w:rFonts w:cs="Arial"/>
                <w:b/>
              </w:rPr>
              <w:t>ondensation</w:t>
            </w:r>
            <w:r w:rsidRPr="007211CE">
              <w:rPr>
                <w:rFonts w:cs="Arial"/>
                <w:b/>
              </w:rPr>
              <w:t xml:space="preserve"> (Option 1)</w:t>
            </w:r>
          </w:p>
        </w:tc>
      </w:tr>
      <w:tr w:rsidR="0045737E" w:rsidRPr="00EB5DBA" w14:paraId="24F08ECA" w14:textId="77777777" w:rsidTr="00490395">
        <w:trPr>
          <w:trHeight w:val="283"/>
        </w:trPr>
        <w:tc>
          <w:tcPr>
            <w:tcW w:w="1985" w:type="dxa"/>
            <w:tcBorders>
              <w:left w:val="single" w:sz="4" w:space="0" w:color="auto"/>
              <w:right w:val="single" w:sz="4" w:space="0" w:color="auto"/>
            </w:tcBorders>
            <w:shd w:val="clear" w:color="auto" w:fill="DEE8F0"/>
          </w:tcPr>
          <w:p w14:paraId="4875CFF0" w14:textId="77777777" w:rsidR="0045737E" w:rsidRPr="00004702" w:rsidRDefault="0045737E" w:rsidP="0045737E">
            <w:pPr>
              <w:keepNext/>
              <w:spacing w:line="240" w:lineRule="auto"/>
              <w:rPr>
                <w:b/>
                <w:bCs/>
              </w:rPr>
            </w:pPr>
          </w:p>
        </w:tc>
        <w:tc>
          <w:tcPr>
            <w:tcW w:w="4394" w:type="dxa"/>
            <w:tcBorders>
              <w:top w:val="single" w:sz="4" w:space="0" w:color="auto"/>
              <w:left w:val="nil"/>
              <w:bottom w:val="single" w:sz="4" w:space="0" w:color="auto"/>
            </w:tcBorders>
            <w:shd w:val="clear" w:color="auto" w:fill="DEE8F0"/>
            <w:vAlign w:val="center"/>
          </w:tcPr>
          <w:p w14:paraId="6AB6F976" w14:textId="62D0CA26" w:rsidR="0045737E" w:rsidRPr="00160592" w:rsidRDefault="0045737E" w:rsidP="00160592">
            <w:pPr>
              <w:spacing w:line="240" w:lineRule="auto"/>
            </w:pPr>
            <w:r w:rsidRPr="007211CE">
              <w:rPr>
                <w:rFonts w:asciiTheme="minorHAnsi" w:hAnsiTheme="minorHAnsi" w:cs="Arial"/>
                <w:b/>
                <w:bCs/>
              </w:rPr>
              <w:t>Low temperature Economizer (LT-ECO)</w:t>
            </w:r>
          </w:p>
        </w:tc>
        <w:tc>
          <w:tcPr>
            <w:tcW w:w="3261" w:type="dxa"/>
            <w:tcBorders>
              <w:top w:val="single" w:sz="4" w:space="0" w:color="auto"/>
              <w:bottom w:val="single" w:sz="4" w:space="0" w:color="auto"/>
              <w:right w:val="single" w:sz="4" w:space="0" w:color="auto"/>
            </w:tcBorders>
            <w:shd w:val="clear" w:color="auto" w:fill="DEE8F0"/>
          </w:tcPr>
          <w:p w14:paraId="088D0474" w14:textId="77777777" w:rsidR="0045737E" w:rsidRPr="00160592" w:rsidRDefault="0045737E" w:rsidP="0045737E">
            <w:pPr>
              <w:spacing w:line="240" w:lineRule="auto"/>
              <w:ind w:leftChars="108" w:left="203" w:hangingChars="5" w:hanging="9"/>
              <w:jc w:val="center"/>
            </w:pPr>
          </w:p>
        </w:tc>
      </w:tr>
      <w:tr w:rsidR="0045737E" w:rsidRPr="00EB5DBA" w14:paraId="5A558161" w14:textId="77777777" w:rsidTr="00490395">
        <w:trPr>
          <w:trHeight w:val="225"/>
        </w:trPr>
        <w:tc>
          <w:tcPr>
            <w:tcW w:w="1985" w:type="dxa"/>
            <w:tcBorders>
              <w:left w:val="single" w:sz="4" w:space="0" w:color="auto"/>
              <w:right w:val="single" w:sz="4" w:space="0" w:color="auto"/>
            </w:tcBorders>
            <w:shd w:val="clear" w:color="auto" w:fill="DEE8F0"/>
          </w:tcPr>
          <w:p w14:paraId="19B3C0B0" w14:textId="77777777" w:rsidR="0045737E" w:rsidRPr="00004702" w:rsidRDefault="0045737E" w:rsidP="0045737E">
            <w:pPr>
              <w:keepNext/>
              <w:spacing w:line="240" w:lineRule="auto"/>
              <w:rPr>
                <w:b/>
                <w:bCs/>
              </w:rPr>
            </w:pPr>
          </w:p>
        </w:tc>
        <w:tc>
          <w:tcPr>
            <w:tcW w:w="4394" w:type="dxa"/>
            <w:tcBorders>
              <w:top w:val="single" w:sz="4" w:space="0" w:color="auto"/>
              <w:left w:val="nil"/>
              <w:bottom w:val="single" w:sz="4" w:space="0" w:color="auto"/>
              <w:right w:val="single" w:sz="4" w:space="0" w:color="auto"/>
            </w:tcBorders>
            <w:shd w:val="clear" w:color="auto" w:fill="auto"/>
          </w:tcPr>
          <w:p w14:paraId="1FF3ED44" w14:textId="62C9359B" w:rsidR="0045737E" w:rsidRPr="00160592" w:rsidRDefault="0045737E" w:rsidP="0045737E">
            <w:pPr>
              <w:spacing w:line="240" w:lineRule="auto"/>
              <w:ind w:leftChars="108" w:left="203" w:hangingChars="5" w:hanging="9"/>
            </w:pPr>
            <w:r w:rsidRPr="007211CE">
              <w:t>Flue gas temperature out, nominal</w:t>
            </w:r>
          </w:p>
        </w:tc>
        <w:tc>
          <w:tcPr>
            <w:tcW w:w="3261" w:type="dxa"/>
            <w:tcBorders>
              <w:top w:val="single" w:sz="4" w:space="0" w:color="auto"/>
              <w:left w:val="nil"/>
              <w:bottom w:val="single" w:sz="4" w:space="0" w:color="auto"/>
              <w:right w:val="single" w:sz="4" w:space="0" w:color="auto"/>
            </w:tcBorders>
            <w:shd w:val="clear" w:color="auto" w:fill="auto"/>
          </w:tcPr>
          <w:p w14:paraId="6BE20E8F" w14:textId="5C1A5A3E" w:rsidR="0045737E" w:rsidRPr="00160592" w:rsidRDefault="0045737E" w:rsidP="0045737E">
            <w:pPr>
              <w:spacing w:line="240" w:lineRule="auto"/>
              <w:ind w:leftChars="108" w:left="203" w:hangingChars="5" w:hanging="9"/>
              <w:jc w:val="center"/>
            </w:pPr>
            <w:proofErr w:type="spellStart"/>
            <w:r w:rsidRPr="007211CE">
              <w:t>90°C</w:t>
            </w:r>
            <w:proofErr w:type="spellEnd"/>
          </w:p>
        </w:tc>
      </w:tr>
      <w:tr w:rsidR="0045737E" w:rsidRPr="00EB5DBA" w14:paraId="77E4AC17" w14:textId="77777777" w:rsidTr="00490395">
        <w:trPr>
          <w:trHeight w:val="225"/>
        </w:trPr>
        <w:tc>
          <w:tcPr>
            <w:tcW w:w="1985" w:type="dxa"/>
            <w:tcBorders>
              <w:left w:val="single" w:sz="4" w:space="0" w:color="auto"/>
              <w:right w:val="single" w:sz="4" w:space="0" w:color="auto"/>
            </w:tcBorders>
            <w:shd w:val="clear" w:color="auto" w:fill="DEE8F0"/>
          </w:tcPr>
          <w:p w14:paraId="61703581" w14:textId="77777777" w:rsidR="0045737E" w:rsidRPr="00004702" w:rsidRDefault="0045737E" w:rsidP="0045737E">
            <w:pPr>
              <w:keepNext/>
              <w:spacing w:line="240" w:lineRule="auto"/>
              <w:rPr>
                <w:b/>
                <w:bCs/>
              </w:rPr>
            </w:pPr>
          </w:p>
        </w:tc>
        <w:tc>
          <w:tcPr>
            <w:tcW w:w="4394" w:type="dxa"/>
            <w:tcBorders>
              <w:top w:val="single" w:sz="4" w:space="0" w:color="auto"/>
              <w:left w:val="nil"/>
              <w:bottom w:val="single" w:sz="4" w:space="0" w:color="auto"/>
              <w:right w:val="single" w:sz="4" w:space="0" w:color="auto"/>
            </w:tcBorders>
            <w:shd w:val="clear" w:color="auto" w:fill="auto"/>
          </w:tcPr>
          <w:p w14:paraId="28C18BE1" w14:textId="7A04DBAE" w:rsidR="0045737E" w:rsidRPr="00160592" w:rsidRDefault="0045737E" w:rsidP="0045737E">
            <w:pPr>
              <w:spacing w:line="240" w:lineRule="auto"/>
              <w:ind w:leftChars="108" w:left="203" w:hangingChars="5" w:hanging="9"/>
            </w:pPr>
            <w:r w:rsidRPr="007211CE">
              <w:t>District heating temperature in / out nominal</w:t>
            </w:r>
          </w:p>
        </w:tc>
        <w:tc>
          <w:tcPr>
            <w:tcW w:w="3261" w:type="dxa"/>
            <w:tcBorders>
              <w:top w:val="single" w:sz="4" w:space="0" w:color="auto"/>
              <w:left w:val="nil"/>
              <w:bottom w:val="single" w:sz="4" w:space="0" w:color="auto"/>
              <w:right w:val="single" w:sz="4" w:space="0" w:color="auto"/>
            </w:tcBorders>
            <w:shd w:val="clear" w:color="auto" w:fill="auto"/>
          </w:tcPr>
          <w:p w14:paraId="241FED70" w14:textId="276C9647" w:rsidR="0045737E" w:rsidRPr="00160592" w:rsidRDefault="0045737E" w:rsidP="0045737E">
            <w:pPr>
              <w:spacing w:line="240" w:lineRule="auto"/>
              <w:ind w:leftChars="108" w:left="203" w:hangingChars="5" w:hanging="9"/>
              <w:jc w:val="center"/>
            </w:pPr>
            <w:r w:rsidRPr="007211CE">
              <w:t>Refer to nominal DH temperatures.</w:t>
            </w:r>
          </w:p>
        </w:tc>
      </w:tr>
      <w:tr w:rsidR="0045737E" w:rsidRPr="00EB5DBA" w14:paraId="6B0D713E" w14:textId="77777777" w:rsidTr="00490395">
        <w:trPr>
          <w:trHeight w:val="225"/>
        </w:trPr>
        <w:tc>
          <w:tcPr>
            <w:tcW w:w="1985" w:type="dxa"/>
            <w:tcBorders>
              <w:left w:val="single" w:sz="4" w:space="0" w:color="auto"/>
              <w:right w:val="single" w:sz="4" w:space="0" w:color="auto"/>
            </w:tcBorders>
            <w:shd w:val="clear" w:color="auto" w:fill="DEE8F0"/>
          </w:tcPr>
          <w:p w14:paraId="31AFB83C" w14:textId="77777777" w:rsidR="0045737E" w:rsidRPr="00004702" w:rsidRDefault="0045737E" w:rsidP="0045737E">
            <w:pPr>
              <w:keepNext/>
              <w:spacing w:line="240" w:lineRule="auto"/>
              <w:rPr>
                <w:b/>
                <w:bCs/>
              </w:rPr>
            </w:pPr>
          </w:p>
        </w:tc>
        <w:tc>
          <w:tcPr>
            <w:tcW w:w="4394" w:type="dxa"/>
            <w:tcBorders>
              <w:top w:val="single" w:sz="4" w:space="0" w:color="auto"/>
              <w:left w:val="nil"/>
              <w:bottom w:val="single" w:sz="4" w:space="0" w:color="auto"/>
              <w:right w:val="single" w:sz="4" w:space="0" w:color="auto"/>
            </w:tcBorders>
            <w:shd w:val="clear" w:color="auto" w:fill="auto"/>
          </w:tcPr>
          <w:p w14:paraId="3D3BB21C" w14:textId="0BCDE335" w:rsidR="0045737E" w:rsidRPr="00160592" w:rsidRDefault="0045737E" w:rsidP="0045737E">
            <w:pPr>
              <w:spacing w:line="240" w:lineRule="auto"/>
              <w:ind w:leftChars="108" w:left="203" w:hangingChars="5" w:hanging="9"/>
            </w:pPr>
            <w:r w:rsidRPr="007211CE">
              <w:t>District heating max outlet</w:t>
            </w:r>
          </w:p>
        </w:tc>
        <w:tc>
          <w:tcPr>
            <w:tcW w:w="3261" w:type="dxa"/>
            <w:tcBorders>
              <w:top w:val="single" w:sz="4" w:space="0" w:color="auto"/>
              <w:left w:val="nil"/>
              <w:bottom w:val="single" w:sz="4" w:space="0" w:color="auto"/>
              <w:right w:val="single" w:sz="4" w:space="0" w:color="auto"/>
            </w:tcBorders>
            <w:shd w:val="clear" w:color="auto" w:fill="auto"/>
          </w:tcPr>
          <w:p w14:paraId="362CAD9F" w14:textId="7EE7FAC1" w:rsidR="0045737E" w:rsidRPr="00160592" w:rsidRDefault="0045737E" w:rsidP="0045737E">
            <w:pPr>
              <w:spacing w:line="240" w:lineRule="auto"/>
              <w:ind w:leftChars="108" w:left="203" w:hangingChars="5" w:hanging="9"/>
              <w:jc w:val="center"/>
            </w:pPr>
            <w:proofErr w:type="spellStart"/>
            <w:r w:rsidRPr="007211CE">
              <w:t>1</w:t>
            </w:r>
            <w:r w:rsidR="00F72B57" w:rsidRPr="007211CE">
              <w:t>05</w:t>
            </w:r>
            <w:r w:rsidRPr="007211CE">
              <w:t>°C</w:t>
            </w:r>
            <w:proofErr w:type="spellEnd"/>
          </w:p>
        </w:tc>
      </w:tr>
      <w:tr w:rsidR="0045737E" w:rsidRPr="00EB5DBA" w14:paraId="33D26847" w14:textId="77777777" w:rsidTr="00490395">
        <w:trPr>
          <w:trHeight w:val="225"/>
        </w:trPr>
        <w:tc>
          <w:tcPr>
            <w:tcW w:w="1985" w:type="dxa"/>
            <w:tcBorders>
              <w:left w:val="single" w:sz="4" w:space="0" w:color="auto"/>
              <w:right w:val="single" w:sz="4" w:space="0" w:color="auto"/>
            </w:tcBorders>
            <w:shd w:val="clear" w:color="auto" w:fill="DEE8F0"/>
          </w:tcPr>
          <w:p w14:paraId="34D64DAB" w14:textId="77777777" w:rsidR="0045737E" w:rsidRPr="00004702" w:rsidRDefault="0045737E" w:rsidP="0045737E">
            <w:pPr>
              <w:keepNext/>
              <w:spacing w:line="240" w:lineRule="auto"/>
              <w:rPr>
                <w:b/>
                <w:bCs/>
              </w:rPr>
            </w:pPr>
          </w:p>
        </w:tc>
        <w:tc>
          <w:tcPr>
            <w:tcW w:w="4394" w:type="dxa"/>
            <w:tcBorders>
              <w:top w:val="single" w:sz="4" w:space="0" w:color="auto"/>
              <w:left w:val="nil"/>
              <w:bottom w:val="single" w:sz="4" w:space="0" w:color="auto"/>
              <w:right w:val="single" w:sz="4" w:space="0" w:color="auto"/>
            </w:tcBorders>
            <w:shd w:val="clear" w:color="auto" w:fill="auto"/>
          </w:tcPr>
          <w:p w14:paraId="1C6E5CDC" w14:textId="2788E0B7" w:rsidR="0045737E" w:rsidRPr="00160592" w:rsidRDefault="0045737E" w:rsidP="0045737E">
            <w:pPr>
              <w:spacing w:line="240" w:lineRule="auto"/>
              <w:ind w:leftChars="108" w:left="203" w:hangingChars="5" w:hanging="9"/>
            </w:pPr>
            <w:r w:rsidRPr="007211CE">
              <w:t>Corrosion protection, tubes</w:t>
            </w:r>
          </w:p>
        </w:tc>
        <w:tc>
          <w:tcPr>
            <w:tcW w:w="3261" w:type="dxa"/>
            <w:tcBorders>
              <w:top w:val="single" w:sz="4" w:space="0" w:color="auto"/>
              <w:left w:val="nil"/>
              <w:bottom w:val="single" w:sz="4" w:space="0" w:color="auto"/>
              <w:right w:val="single" w:sz="4" w:space="0" w:color="auto"/>
            </w:tcBorders>
            <w:shd w:val="clear" w:color="auto" w:fill="auto"/>
          </w:tcPr>
          <w:p w14:paraId="50ED1F30" w14:textId="23416B91" w:rsidR="0045737E" w:rsidRPr="00160592" w:rsidRDefault="0045737E" w:rsidP="0045737E">
            <w:pPr>
              <w:spacing w:line="240" w:lineRule="auto"/>
              <w:ind w:leftChars="108" w:left="203" w:hangingChars="5" w:hanging="9"/>
              <w:jc w:val="center"/>
            </w:pPr>
            <w:proofErr w:type="spellStart"/>
            <w:r w:rsidRPr="007211CE">
              <w:t>Enamel+PFA</w:t>
            </w:r>
            <w:proofErr w:type="spellEnd"/>
            <w:r w:rsidRPr="007211CE">
              <w:t xml:space="preserve"> or similar</w:t>
            </w:r>
          </w:p>
        </w:tc>
      </w:tr>
      <w:tr w:rsidR="009B00B8" w:rsidRPr="00EB5DBA" w14:paraId="44EB8891" w14:textId="77777777" w:rsidTr="00490395">
        <w:trPr>
          <w:trHeight w:val="340"/>
        </w:trPr>
        <w:tc>
          <w:tcPr>
            <w:tcW w:w="1985" w:type="dxa"/>
            <w:tcBorders>
              <w:left w:val="single" w:sz="4" w:space="0" w:color="auto"/>
              <w:right w:val="single" w:sz="4" w:space="0" w:color="auto"/>
            </w:tcBorders>
            <w:shd w:val="clear" w:color="auto" w:fill="DEE8F0"/>
          </w:tcPr>
          <w:p w14:paraId="0F090F7B" w14:textId="77777777" w:rsidR="009B00B8" w:rsidRPr="00004702" w:rsidRDefault="009B00B8" w:rsidP="0045737E">
            <w:pPr>
              <w:keepNext/>
              <w:spacing w:line="240" w:lineRule="auto"/>
              <w:rPr>
                <w:b/>
                <w:bCs/>
              </w:rPr>
            </w:pPr>
          </w:p>
        </w:tc>
        <w:tc>
          <w:tcPr>
            <w:tcW w:w="7655" w:type="dxa"/>
            <w:gridSpan w:val="2"/>
            <w:tcBorders>
              <w:top w:val="single" w:sz="4" w:space="0" w:color="auto"/>
              <w:left w:val="nil"/>
              <w:bottom w:val="single" w:sz="4" w:space="0" w:color="auto"/>
              <w:right w:val="single" w:sz="4" w:space="0" w:color="auto"/>
            </w:tcBorders>
            <w:shd w:val="clear" w:color="auto" w:fill="DEE8F0"/>
            <w:vAlign w:val="center"/>
          </w:tcPr>
          <w:p w14:paraId="69A39DD9" w14:textId="17309911" w:rsidR="009B00B8" w:rsidRPr="00160592" w:rsidRDefault="009B00B8" w:rsidP="00160592">
            <w:pPr>
              <w:spacing w:line="240" w:lineRule="auto"/>
              <w:ind w:leftChars="42" w:left="77" w:hanging="1"/>
              <w:rPr>
                <w:b/>
                <w:bCs/>
              </w:rPr>
            </w:pPr>
            <w:r>
              <w:rPr>
                <w:b/>
                <w:bCs/>
              </w:rPr>
              <w:t>Flue Gas Condenser</w:t>
            </w:r>
          </w:p>
        </w:tc>
      </w:tr>
      <w:tr w:rsidR="007E6354" w:rsidRPr="00EB5DBA" w14:paraId="34645BD7" w14:textId="77777777" w:rsidTr="00490395">
        <w:trPr>
          <w:trHeight w:val="227"/>
        </w:trPr>
        <w:tc>
          <w:tcPr>
            <w:tcW w:w="1985" w:type="dxa"/>
            <w:tcBorders>
              <w:left w:val="single" w:sz="4" w:space="0" w:color="auto"/>
              <w:right w:val="single" w:sz="4" w:space="0" w:color="auto"/>
            </w:tcBorders>
            <w:shd w:val="clear" w:color="auto" w:fill="DEE8F0"/>
          </w:tcPr>
          <w:p w14:paraId="385A9B47" w14:textId="77777777" w:rsidR="007E6354" w:rsidRPr="00004702" w:rsidRDefault="007E6354" w:rsidP="0045737E">
            <w:pPr>
              <w:keepNext/>
              <w:spacing w:line="240" w:lineRule="auto"/>
              <w:rPr>
                <w:b/>
                <w:bCs/>
              </w:rPr>
            </w:pPr>
          </w:p>
        </w:tc>
        <w:tc>
          <w:tcPr>
            <w:tcW w:w="4394" w:type="dxa"/>
            <w:tcBorders>
              <w:top w:val="single" w:sz="4" w:space="0" w:color="auto"/>
              <w:left w:val="nil"/>
              <w:bottom w:val="single" w:sz="4" w:space="0" w:color="auto"/>
              <w:right w:val="single" w:sz="4" w:space="0" w:color="auto"/>
            </w:tcBorders>
            <w:shd w:val="clear" w:color="auto" w:fill="auto"/>
            <w:vAlign w:val="center"/>
          </w:tcPr>
          <w:p w14:paraId="62FB03FF" w14:textId="26254FE5" w:rsidR="007E6354" w:rsidRPr="007E6354" w:rsidRDefault="007E6354" w:rsidP="00160592">
            <w:pPr>
              <w:spacing w:line="240" w:lineRule="auto"/>
              <w:ind w:leftChars="42" w:left="77" w:hanging="1"/>
            </w:pPr>
            <w:r>
              <w:t>Net heat recovery from flue gas</w:t>
            </w:r>
            <w:r w:rsidR="007B727B">
              <w:t xml:space="preserve"> condensation</w:t>
            </w:r>
            <w:r>
              <w:t xml:space="preserve"> </w:t>
            </w:r>
            <w:r w:rsidRPr="007E6354">
              <w:t xml:space="preserve">at </w:t>
            </w:r>
            <w:proofErr w:type="spellStart"/>
            <w:r w:rsidRPr="007E6354">
              <w:t>LP1</w:t>
            </w:r>
            <w:proofErr w:type="spellEnd"/>
            <w:r w:rsidRPr="007E6354">
              <w:t xml:space="preserve"> and </w:t>
            </w:r>
            <w:r>
              <w:t xml:space="preserve">with </w:t>
            </w:r>
            <w:r w:rsidRPr="007E6354">
              <w:t>nominal DH temperatures</w:t>
            </w:r>
          </w:p>
        </w:tc>
        <w:tc>
          <w:tcPr>
            <w:tcW w:w="3261" w:type="dxa"/>
            <w:tcBorders>
              <w:top w:val="single" w:sz="4" w:space="0" w:color="auto"/>
              <w:left w:val="nil"/>
              <w:bottom w:val="single" w:sz="4" w:space="0" w:color="auto"/>
              <w:right w:val="single" w:sz="4" w:space="0" w:color="auto"/>
            </w:tcBorders>
            <w:shd w:val="clear" w:color="auto" w:fill="auto"/>
            <w:vAlign w:val="center"/>
          </w:tcPr>
          <w:p w14:paraId="0703B5DC" w14:textId="2D5EA441" w:rsidR="007E6354" w:rsidRPr="0010652C" w:rsidRDefault="007E6354" w:rsidP="0010652C">
            <w:pPr>
              <w:spacing w:line="240" w:lineRule="auto"/>
              <w:ind w:leftChars="42" w:left="77" w:hanging="1"/>
              <w:jc w:val="center"/>
            </w:pPr>
            <w:r>
              <w:t>min. 6 MW</w:t>
            </w:r>
          </w:p>
        </w:tc>
      </w:tr>
      <w:tr w:rsidR="00C53559" w:rsidRPr="00EB5DBA" w14:paraId="4CF27757" w14:textId="77777777" w:rsidTr="00490395">
        <w:trPr>
          <w:trHeight w:val="340"/>
        </w:trPr>
        <w:tc>
          <w:tcPr>
            <w:tcW w:w="1985" w:type="dxa"/>
            <w:tcBorders>
              <w:left w:val="single" w:sz="4" w:space="0" w:color="auto"/>
              <w:right w:val="single" w:sz="4" w:space="0" w:color="auto"/>
            </w:tcBorders>
            <w:shd w:val="clear" w:color="auto" w:fill="DEE8F0"/>
          </w:tcPr>
          <w:p w14:paraId="77AE0884" w14:textId="77777777" w:rsidR="00C53559" w:rsidRPr="00004702" w:rsidRDefault="00C53559" w:rsidP="0045737E">
            <w:pPr>
              <w:keepNext/>
              <w:spacing w:line="240" w:lineRule="auto"/>
              <w:rPr>
                <w:b/>
                <w:bCs/>
              </w:rPr>
            </w:pPr>
          </w:p>
        </w:tc>
        <w:tc>
          <w:tcPr>
            <w:tcW w:w="7655" w:type="dxa"/>
            <w:gridSpan w:val="2"/>
            <w:tcBorders>
              <w:top w:val="single" w:sz="4" w:space="0" w:color="auto"/>
              <w:left w:val="nil"/>
              <w:bottom w:val="single" w:sz="4" w:space="0" w:color="auto"/>
              <w:right w:val="single" w:sz="4" w:space="0" w:color="auto"/>
            </w:tcBorders>
            <w:shd w:val="clear" w:color="auto" w:fill="DEE8F0"/>
            <w:vAlign w:val="center"/>
          </w:tcPr>
          <w:p w14:paraId="3FB63A97" w14:textId="132021E0" w:rsidR="00C53559" w:rsidRPr="00160592" w:rsidRDefault="00A05E18" w:rsidP="00160592">
            <w:pPr>
              <w:spacing w:line="240" w:lineRule="auto"/>
              <w:ind w:leftChars="42" w:left="77" w:hanging="1"/>
              <w:rPr>
                <w:b/>
                <w:bCs/>
              </w:rPr>
            </w:pPr>
            <w:r w:rsidRPr="00160592">
              <w:rPr>
                <w:b/>
                <w:bCs/>
              </w:rPr>
              <w:t>Heat pump system</w:t>
            </w:r>
          </w:p>
        </w:tc>
      </w:tr>
      <w:tr w:rsidR="00C53559" w:rsidRPr="00EB5DBA" w14:paraId="4B5DFCD3" w14:textId="77777777" w:rsidTr="00490395">
        <w:trPr>
          <w:trHeight w:val="225"/>
        </w:trPr>
        <w:tc>
          <w:tcPr>
            <w:tcW w:w="1985" w:type="dxa"/>
            <w:tcBorders>
              <w:left w:val="single" w:sz="4" w:space="0" w:color="auto"/>
              <w:right w:val="single" w:sz="4" w:space="0" w:color="auto"/>
            </w:tcBorders>
            <w:shd w:val="clear" w:color="auto" w:fill="DEE8F0"/>
          </w:tcPr>
          <w:p w14:paraId="7926B824" w14:textId="77777777" w:rsidR="00C53559" w:rsidRPr="00004702" w:rsidRDefault="00C53559" w:rsidP="0045737E">
            <w:pPr>
              <w:keepNext/>
              <w:spacing w:line="240" w:lineRule="auto"/>
              <w:rPr>
                <w:b/>
                <w:bCs/>
              </w:rPr>
            </w:pPr>
          </w:p>
        </w:tc>
        <w:tc>
          <w:tcPr>
            <w:tcW w:w="4394" w:type="dxa"/>
            <w:tcBorders>
              <w:top w:val="single" w:sz="4" w:space="0" w:color="auto"/>
              <w:left w:val="nil"/>
              <w:bottom w:val="single" w:sz="4" w:space="0" w:color="auto"/>
              <w:right w:val="single" w:sz="4" w:space="0" w:color="auto"/>
            </w:tcBorders>
            <w:shd w:val="clear" w:color="auto" w:fill="auto"/>
          </w:tcPr>
          <w:p w14:paraId="50F02B44" w14:textId="57B45328" w:rsidR="00C53559" w:rsidRPr="007211CE" w:rsidRDefault="00363676" w:rsidP="0045737E">
            <w:pPr>
              <w:spacing w:line="240" w:lineRule="auto"/>
              <w:ind w:leftChars="108" w:left="203" w:hangingChars="5" w:hanging="9"/>
            </w:pPr>
            <w:r w:rsidRPr="007211CE">
              <w:t xml:space="preserve">MP steam available from </w:t>
            </w:r>
            <w:r w:rsidR="002116A7">
              <w:t>Existing facility</w:t>
            </w:r>
            <w:r w:rsidRPr="007211CE">
              <w:t xml:space="preserve"> as driving heat source</w:t>
            </w:r>
            <w:r w:rsidR="003A0503">
              <w:t xml:space="preserve"> at interface</w:t>
            </w:r>
          </w:p>
          <w:p w14:paraId="21E0A784" w14:textId="347D1BF0" w:rsidR="00363676" w:rsidRPr="007211CE" w:rsidRDefault="00F3057A" w:rsidP="00363676">
            <w:pPr>
              <w:pStyle w:val="Odstavecseseznamem"/>
              <w:numPr>
                <w:ilvl w:val="0"/>
                <w:numId w:val="23"/>
              </w:numPr>
              <w:spacing w:line="240" w:lineRule="auto"/>
              <w:ind w:left="786" w:hanging="284"/>
            </w:pPr>
            <w:r w:rsidRPr="007211CE">
              <w:t xml:space="preserve">Nominal </w:t>
            </w:r>
            <w:r w:rsidR="00F93315">
              <w:t>t</w:t>
            </w:r>
            <w:r w:rsidR="00363676" w:rsidRPr="007211CE">
              <w:t>emperature</w:t>
            </w:r>
          </w:p>
          <w:p w14:paraId="475D39A9" w14:textId="5BA6A819" w:rsidR="00F3057A" w:rsidRPr="007211CE" w:rsidRDefault="00F3057A" w:rsidP="00363676">
            <w:pPr>
              <w:pStyle w:val="Odstavecseseznamem"/>
              <w:numPr>
                <w:ilvl w:val="0"/>
                <w:numId w:val="23"/>
              </w:numPr>
              <w:spacing w:line="240" w:lineRule="auto"/>
              <w:ind w:left="786" w:hanging="284"/>
            </w:pPr>
            <w:r w:rsidRPr="007211CE">
              <w:t>Maximum temperature</w:t>
            </w:r>
          </w:p>
          <w:p w14:paraId="070999BE" w14:textId="3EA594CA" w:rsidR="00363676" w:rsidRPr="007211CE" w:rsidRDefault="00F3057A" w:rsidP="00F3057A">
            <w:pPr>
              <w:pStyle w:val="Odstavecseseznamem"/>
              <w:numPr>
                <w:ilvl w:val="0"/>
                <w:numId w:val="23"/>
              </w:numPr>
              <w:spacing w:line="240" w:lineRule="auto"/>
              <w:ind w:left="786" w:hanging="284"/>
            </w:pPr>
            <w:r w:rsidRPr="007211CE">
              <w:t xml:space="preserve">Nominal </w:t>
            </w:r>
            <w:r w:rsidR="00F93315">
              <w:t>p</w:t>
            </w:r>
            <w:r w:rsidR="00363676" w:rsidRPr="007211CE">
              <w:t>ressure</w:t>
            </w:r>
          </w:p>
          <w:p w14:paraId="5D73259A" w14:textId="352CF47D" w:rsidR="00F3057A" w:rsidRPr="007211CE" w:rsidRDefault="00F3057A" w:rsidP="00160592">
            <w:pPr>
              <w:pStyle w:val="Odstavecseseznamem"/>
              <w:numPr>
                <w:ilvl w:val="0"/>
                <w:numId w:val="23"/>
              </w:numPr>
              <w:spacing w:line="240" w:lineRule="auto"/>
              <w:ind w:left="786" w:hanging="284"/>
            </w:pPr>
            <w:r w:rsidRPr="007211CE">
              <w:t>Pressure variation</w:t>
            </w:r>
          </w:p>
        </w:tc>
        <w:tc>
          <w:tcPr>
            <w:tcW w:w="3261" w:type="dxa"/>
            <w:tcBorders>
              <w:top w:val="single" w:sz="4" w:space="0" w:color="auto"/>
              <w:left w:val="nil"/>
              <w:bottom w:val="single" w:sz="4" w:space="0" w:color="auto"/>
              <w:right w:val="single" w:sz="4" w:space="0" w:color="auto"/>
            </w:tcBorders>
            <w:shd w:val="clear" w:color="auto" w:fill="auto"/>
          </w:tcPr>
          <w:p w14:paraId="65B05E9F" w14:textId="77777777" w:rsidR="00363676" w:rsidRPr="00B05A20" w:rsidRDefault="00363676" w:rsidP="00363676">
            <w:pPr>
              <w:spacing w:line="240" w:lineRule="auto"/>
            </w:pPr>
          </w:p>
          <w:p w14:paraId="0CD0CE72" w14:textId="77777777" w:rsidR="00363676" w:rsidRPr="00B05A20" w:rsidRDefault="00363676" w:rsidP="00363676">
            <w:pPr>
              <w:spacing w:line="240" w:lineRule="auto"/>
            </w:pPr>
          </w:p>
          <w:p w14:paraId="3A0048A4" w14:textId="7149D19C" w:rsidR="00F3057A" w:rsidRPr="0010652C" w:rsidRDefault="00805C0D" w:rsidP="00363676">
            <w:pPr>
              <w:spacing w:line="240" w:lineRule="auto"/>
              <w:jc w:val="center"/>
            </w:pPr>
            <w:r w:rsidRPr="0010652C">
              <w:t>21</w:t>
            </w:r>
            <w:r w:rsidR="00F93315">
              <w:t>5</w:t>
            </w:r>
            <w:r w:rsidR="00CA2C7F" w:rsidRPr="0010652C">
              <w:t xml:space="preserve"> °C</w:t>
            </w:r>
          </w:p>
          <w:p w14:paraId="4F64D2F4" w14:textId="37FB51C5" w:rsidR="00F3057A" w:rsidRPr="0010652C" w:rsidRDefault="00A70A5F" w:rsidP="00363676">
            <w:pPr>
              <w:spacing w:line="240" w:lineRule="auto"/>
              <w:jc w:val="center"/>
            </w:pPr>
            <w:r w:rsidRPr="0010652C">
              <w:t>250 °C</w:t>
            </w:r>
            <w:r w:rsidR="00CA2C7F" w:rsidRPr="0010652C">
              <w:br/>
              <w:t>11.</w:t>
            </w:r>
            <w:r w:rsidR="003A0503">
              <w:t>0</w:t>
            </w:r>
            <w:r w:rsidR="00CA2C7F" w:rsidRPr="0010652C">
              <w:t xml:space="preserve"> bara</w:t>
            </w:r>
          </w:p>
          <w:p w14:paraId="25766DC6" w14:textId="3F7CD566" w:rsidR="00CA2C7F" w:rsidRPr="00B05A20" w:rsidRDefault="00B05A20">
            <w:pPr>
              <w:spacing w:line="240" w:lineRule="auto"/>
              <w:jc w:val="center"/>
            </w:pPr>
            <w:r w:rsidRPr="0010652C">
              <w:t>8-11.5 bara</w:t>
            </w:r>
          </w:p>
        </w:tc>
      </w:tr>
      <w:tr w:rsidR="00C53559" w:rsidRPr="00EB5DBA" w14:paraId="609A5A25" w14:textId="77777777" w:rsidTr="00490395">
        <w:trPr>
          <w:trHeight w:val="225"/>
        </w:trPr>
        <w:tc>
          <w:tcPr>
            <w:tcW w:w="1985" w:type="dxa"/>
            <w:tcBorders>
              <w:left w:val="single" w:sz="4" w:space="0" w:color="auto"/>
              <w:right w:val="single" w:sz="4" w:space="0" w:color="auto"/>
            </w:tcBorders>
            <w:shd w:val="clear" w:color="auto" w:fill="DEE8F0"/>
          </w:tcPr>
          <w:p w14:paraId="3FBE42A9" w14:textId="77777777" w:rsidR="00C53559" w:rsidRPr="00004702" w:rsidRDefault="00C53559" w:rsidP="0045737E">
            <w:pPr>
              <w:keepNext/>
              <w:spacing w:line="240" w:lineRule="auto"/>
              <w:rPr>
                <w:b/>
                <w:bCs/>
              </w:rPr>
            </w:pPr>
          </w:p>
        </w:tc>
        <w:tc>
          <w:tcPr>
            <w:tcW w:w="4394" w:type="dxa"/>
            <w:tcBorders>
              <w:top w:val="single" w:sz="4" w:space="0" w:color="auto"/>
              <w:left w:val="nil"/>
              <w:bottom w:val="single" w:sz="4" w:space="0" w:color="auto"/>
              <w:right w:val="single" w:sz="4" w:space="0" w:color="auto"/>
            </w:tcBorders>
            <w:shd w:val="clear" w:color="auto" w:fill="auto"/>
          </w:tcPr>
          <w:p w14:paraId="7E3CCE5F" w14:textId="79EEF95D" w:rsidR="00C53559" w:rsidRPr="007211CE" w:rsidRDefault="00363676" w:rsidP="0045737E">
            <w:pPr>
              <w:spacing w:line="240" w:lineRule="auto"/>
              <w:ind w:leftChars="108" w:left="203" w:hangingChars="5" w:hanging="9"/>
            </w:pPr>
            <w:r w:rsidRPr="00160592">
              <w:t>Condensate return from heat pum</w:t>
            </w:r>
            <w:r w:rsidRPr="00A70A5F">
              <w:t xml:space="preserve">p </w:t>
            </w:r>
            <w:r w:rsidRPr="0010652C">
              <w:t xml:space="preserve">to </w:t>
            </w:r>
            <w:r w:rsidR="008A680B" w:rsidRPr="0010652C">
              <w:t>condensate tank</w:t>
            </w:r>
            <w:r w:rsidR="008A680B" w:rsidRPr="00160592">
              <w:t xml:space="preserve"> for </w:t>
            </w:r>
            <w:r w:rsidR="002116A7">
              <w:t>Existing facility</w:t>
            </w:r>
          </w:p>
          <w:p w14:paraId="135D28BA" w14:textId="76EC03DE" w:rsidR="00363676" w:rsidRPr="007211CE" w:rsidRDefault="00CA2C7F" w:rsidP="00363676">
            <w:pPr>
              <w:pStyle w:val="Odstavecseseznamem"/>
              <w:numPr>
                <w:ilvl w:val="0"/>
                <w:numId w:val="23"/>
              </w:numPr>
              <w:spacing w:line="240" w:lineRule="auto"/>
              <w:ind w:left="786" w:hanging="284"/>
            </w:pPr>
            <w:r w:rsidRPr="007211CE">
              <w:t>Temperature</w:t>
            </w:r>
          </w:p>
          <w:p w14:paraId="011032C7" w14:textId="4588217A" w:rsidR="00363676" w:rsidRPr="007211CE" w:rsidRDefault="00CA2C7F" w:rsidP="00160592">
            <w:pPr>
              <w:pStyle w:val="Odstavecseseznamem"/>
              <w:numPr>
                <w:ilvl w:val="0"/>
                <w:numId w:val="23"/>
              </w:numPr>
              <w:spacing w:line="240" w:lineRule="auto"/>
              <w:ind w:left="786" w:hanging="284"/>
            </w:pPr>
            <w:r w:rsidRPr="007211CE">
              <w:t>Pressure</w:t>
            </w:r>
          </w:p>
        </w:tc>
        <w:tc>
          <w:tcPr>
            <w:tcW w:w="3261" w:type="dxa"/>
            <w:tcBorders>
              <w:top w:val="single" w:sz="4" w:space="0" w:color="auto"/>
              <w:left w:val="nil"/>
              <w:bottom w:val="single" w:sz="4" w:space="0" w:color="auto"/>
              <w:right w:val="single" w:sz="4" w:space="0" w:color="auto"/>
            </w:tcBorders>
            <w:shd w:val="clear" w:color="auto" w:fill="auto"/>
          </w:tcPr>
          <w:p w14:paraId="4F3DFE6B" w14:textId="77777777" w:rsidR="00C53559" w:rsidRPr="00B05A20" w:rsidRDefault="00C53559" w:rsidP="0045737E">
            <w:pPr>
              <w:spacing w:line="240" w:lineRule="auto"/>
              <w:ind w:leftChars="108" w:left="203" w:hangingChars="5" w:hanging="9"/>
              <w:jc w:val="center"/>
            </w:pPr>
          </w:p>
          <w:p w14:paraId="6317DC37" w14:textId="77777777" w:rsidR="00CA2C7F" w:rsidRPr="00B05A20" w:rsidRDefault="00CA2C7F" w:rsidP="0045737E">
            <w:pPr>
              <w:spacing w:line="240" w:lineRule="auto"/>
              <w:ind w:leftChars="108" w:left="203" w:hangingChars="5" w:hanging="9"/>
              <w:jc w:val="center"/>
            </w:pPr>
          </w:p>
          <w:p w14:paraId="0DC35E0E" w14:textId="0C53756A" w:rsidR="00CA2C7F" w:rsidRPr="0010652C" w:rsidRDefault="008A680B" w:rsidP="0045737E">
            <w:pPr>
              <w:spacing w:line="240" w:lineRule="auto"/>
              <w:ind w:leftChars="108" w:left="203" w:hangingChars="5" w:hanging="9"/>
              <w:jc w:val="center"/>
            </w:pPr>
            <w:r w:rsidRPr="0010652C">
              <w:t xml:space="preserve">Max </w:t>
            </w:r>
            <w:proofErr w:type="spellStart"/>
            <w:r w:rsidR="00B05A20" w:rsidRPr="0010652C">
              <w:t>95</w:t>
            </w:r>
            <w:r w:rsidRPr="0010652C">
              <w:rPr>
                <w:rFonts w:ascii="Calibri" w:hAnsi="Calibri" w:cs="Calibri"/>
              </w:rPr>
              <w:t>°</w:t>
            </w:r>
            <w:r w:rsidRPr="0010652C">
              <w:t>C</w:t>
            </w:r>
            <w:proofErr w:type="spellEnd"/>
          </w:p>
          <w:p w14:paraId="6578A68D" w14:textId="51587FF3" w:rsidR="00CA2C7F" w:rsidRPr="00B05A20" w:rsidRDefault="008A680B" w:rsidP="0045737E">
            <w:pPr>
              <w:spacing w:line="240" w:lineRule="auto"/>
              <w:ind w:leftChars="108" w:left="203" w:hangingChars="5" w:hanging="9"/>
              <w:jc w:val="center"/>
            </w:pPr>
            <w:r w:rsidRPr="00B05A20">
              <w:t>Atmospheric pressure</w:t>
            </w:r>
          </w:p>
        </w:tc>
      </w:tr>
      <w:tr w:rsidR="00C53559" w:rsidRPr="00EB5DBA" w14:paraId="4814BBF7" w14:textId="77777777" w:rsidTr="00490395">
        <w:trPr>
          <w:trHeight w:val="283"/>
        </w:trPr>
        <w:tc>
          <w:tcPr>
            <w:tcW w:w="1985" w:type="dxa"/>
            <w:tcBorders>
              <w:left w:val="single" w:sz="4" w:space="0" w:color="auto"/>
              <w:right w:val="single" w:sz="4" w:space="0" w:color="auto"/>
            </w:tcBorders>
            <w:shd w:val="clear" w:color="auto" w:fill="DEE8F0"/>
          </w:tcPr>
          <w:p w14:paraId="2A609A85" w14:textId="77777777" w:rsidR="00C53559" w:rsidRPr="00004702" w:rsidRDefault="00C53559" w:rsidP="0045737E">
            <w:pPr>
              <w:keepNext/>
              <w:spacing w:line="240" w:lineRule="auto"/>
              <w:rPr>
                <w:b/>
                <w:bCs/>
              </w:rPr>
            </w:pPr>
          </w:p>
        </w:tc>
        <w:tc>
          <w:tcPr>
            <w:tcW w:w="7655" w:type="dxa"/>
            <w:gridSpan w:val="2"/>
            <w:tcBorders>
              <w:top w:val="single" w:sz="4" w:space="0" w:color="auto"/>
              <w:left w:val="nil"/>
              <w:bottom w:val="single" w:sz="4" w:space="0" w:color="auto"/>
              <w:right w:val="single" w:sz="4" w:space="0" w:color="auto"/>
            </w:tcBorders>
            <w:shd w:val="clear" w:color="auto" w:fill="DEE8F0"/>
            <w:vAlign w:val="center"/>
          </w:tcPr>
          <w:p w14:paraId="50A0E8ED" w14:textId="17AAF4BA" w:rsidR="00C53559" w:rsidRPr="00160592" w:rsidRDefault="00363676" w:rsidP="00C53559">
            <w:pPr>
              <w:spacing w:line="240" w:lineRule="auto"/>
              <w:rPr>
                <w:b/>
                <w:bCs/>
              </w:rPr>
            </w:pPr>
            <w:r w:rsidRPr="007211CE">
              <w:rPr>
                <w:b/>
                <w:bCs/>
              </w:rPr>
              <w:t xml:space="preserve">Flue Gas </w:t>
            </w:r>
            <w:r w:rsidR="00C53559" w:rsidRPr="00160592">
              <w:rPr>
                <w:b/>
                <w:bCs/>
              </w:rPr>
              <w:t>Condensate Syste</w:t>
            </w:r>
            <w:r w:rsidR="00C53559" w:rsidRPr="007211CE">
              <w:rPr>
                <w:b/>
                <w:bCs/>
              </w:rPr>
              <w:t>m</w:t>
            </w:r>
          </w:p>
        </w:tc>
      </w:tr>
      <w:tr w:rsidR="0045737E" w:rsidRPr="00EB5DBA" w14:paraId="52D4AEDA" w14:textId="77777777" w:rsidTr="00490395">
        <w:trPr>
          <w:trHeight w:val="225"/>
        </w:trPr>
        <w:tc>
          <w:tcPr>
            <w:tcW w:w="1985" w:type="dxa"/>
            <w:tcBorders>
              <w:left w:val="single" w:sz="4" w:space="0" w:color="auto"/>
              <w:right w:val="single" w:sz="4" w:space="0" w:color="auto"/>
            </w:tcBorders>
            <w:shd w:val="clear" w:color="auto" w:fill="DEE8F0"/>
          </w:tcPr>
          <w:p w14:paraId="5BA6B80E" w14:textId="77777777" w:rsidR="0045737E" w:rsidRPr="00004702" w:rsidRDefault="0045737E" w:rsidP="0045737E">
            <w:pPr>
              <w:keepNext/>
              <w:spacing w:line="240" w:lineRule="auto"/>
              <w:rPr>
                <w:b/>
                <w:bCs/>
              </w:rPr>
            </w:pPr>
          </w:p>
        </w:tc>
        <w:tc>
          <w:tcPr>
            <w:tcW w:w="4394" w:type="dxa"/>
            <w:tcBorders>
              <w:top w:val="single" w:sz="4" w:space="0" w:color="auto"/>
              <w:left w:val="nil"/>
              <w:bottom w:val="single" w:sz="4" w:space="0" w:color="auto"/>
              <w:right w:val="single" w:sz="4" w:space="0" w:color="auto"/>
            </w:tcBorders>
            <w:shd w:val="clear" w:color="auto" w:fill="auto"/>
          </w:tcPr>
          <w:p w14:paraId="4C7C96A3" w14:textId="78CC11F6" w:rsidR="0045737E" w:rsidRPr="00160592" w:rsidRDefault="00C222CA" w:rsidP="0045737E">
            <w:pPr>
              <w:spacing w:line="240" w:lineRule="auto"/>
              <w:ind w:leftChars="108" w:left="203" w:hangingChars="5" w:hanging="9"/>
            </w:pPr>
            <w:r>
              <w:t>Minimum c</w:t>
            </w:r>
            <w:r w:rsidR="0045737E" w:rsidRPr="00160592">
              <w:t>ondensate tank capacity</w:t>
            </w:r>
          </w:p>
          <w:p w14:paraId="25EFD963" w14:textId="70053982" w:rsidR="0045737E" w:rsidRPr="007211CE" w:rsidRDefault="0045737E" w:rsidP="008A680B">
            <w:pPr>
              <w:spacing w:line="240" w:lineRule="auto"/>
              <w:ind w:leftChars="108" w:left="203" w:hangingChars="5" w:hanging="9"/>
            </w:pPr>
            <w:r w:rsidRPr="00160592">
              <w:t>ref. max. flow of produced condensate</w:t>
            </w:r>
          </w:p>
        </w:tc>
        <w:tc>
          <w:tcPr>
            <w:tcW w:w="3261" w:type="dxa"/>
            <w:tcBorders>
              <w:top w:val="single" w:sz="4" w:space="0" w:color="auto"/>
              <w:left w:val="nil"/>
              <w:bottom w:val="single" w:sz="4" w:space="0" w:color="auto"/>
              <w:right w:val="single" w:sz="4" w:space="0" w:color="auto"/>
            </w:tcBorders>
            <w:shd w:val="clear" w:color="auto" w:fill="auto"/>
          </w:tcPr>
          <w:p w14:paraId="7D737ECE" w14:textId="10A0EE23" w:rsidR="0045737E" w:rsidRPr="007211CE" w:rsidRDefault="00C222CA" w:rsidP="0045737E">
            <w:pPr>
              <w:spacing w:line="240" w:lineRule="auto"/>
              <w:ind w:leftChars="108" w:left="203" w:hangingChars="5" w:hanging="9"/>
              <w:jc w:val="center"/>
            </w:pPr>
            <w:r>
              <w:t>15</w:t>
            </w:r>
            <w:r w:rsidR="0045737E" w:rsidRPr="00160592">
              <w:t xml:space="preserve"> min</w:t>
            </w:r>
          </w:p>
        </w:tc>
      </w:tr>
      <w:tr w:rsidR="0045737E" w:rsidRPr="00EB5DBA" w14:paraId="43C55E5B" w14:textId="77777777" w:rsidTr="00490395">
        <w:trPr>
          <w:trHeight w:val="283"/>
        </w:trPr>
        <w:tc>
          <w:tcPr>
            <w:tcW w:w="1985" w:type="dxa"/>
            <w:tcBorders>
              <w:left w:val="single" w:sz="4" w:space="0" w:color="auto"/>
              <w:right w:val="single" w:sz="4" w:space="0" w:color="auto"/>
            </w:tcBorders>
            <w:shd w:val="clear" w:color="auto" w:fill="DEE8F0"/>
            <w:vAlign w:val="center"/>
          </w:tcPr>
          <w:p w14:paraId="39C79245" w14:textId="77777777" w:rsidR="0045737E" w:rsidRPr="00004702" w:rsidRDefault="0045737E" w:rsidP="00C53559">
            <w:pPr>
              <w:keepNext/>
              <w:spacing w:line="240" w:lineRule="auto"/>
              <w:rPr>
                <w:b/>
                <w:bCs/>
              </w:rPr>
            </w:pPr>
          </w:p>
        </w:tc>
        <w:tc>
          <w:tcPr>
            <w:tcW w:w="4394" w:type="dxa"/>
            <w:tcBorders>
              <w:top w:val="single" w:sz="4" w:space="0" w:color="auto"/>
              <w:left w:val="nil"/>
              <w:bottom w:val="single" w:sz="4" w:space="0" w:color="auto"/>
            </w:tcBorders>
            <w:shd w:val="clear" w:color="auto" w:fill="DEE8F0"/>
            <w:vAlign w:val="center"/>
          </w:tcPr>
          <w:p w14:paraId="384335E3" w14:textId="7182891C" w:rsidR="0045737E" w:rsidRPr="00160592" w:rsidRDefault="0045737E" w:rsidP="00160592">
            <w:pPr>
              <w:spacing w:line="240" w:lineRule="auto"/>
              <w:ind w:firstLineChars="1" w:firstLine="2"/>
              <w:rPr>
                <w:b/>
                <w:bCs/>
              </w:rPr>
            </w:pPr>
            <w:r w:rsidRPr="00160592">
              <w:rPr>
                <w:b/>
                <w:bCs/>
              </w:rPr>
              <w:t>Reheater</w:t>
            </w:r>
          </w:p>
        </w:tc>
        <w:tc>
          <w:tcPr>
            <w:tcW w:w="3261" w:type="dxa"/>
            <w:tcBorders>
              <w:top w:val="single" w:sz="4" w:space="0" w:color="auto"/>
              <w:bottom w:val="single" w:sz="4" w:space="0" w:color="auto"/>
              <w:right w:val="single" w:sz="4" w:space="0" w:color="auto"/>
            </w:tcBorders>
            <w:shd w:val="clear" w:color="auto" w:fill="DEE8F0"/>
            <w:vAlign w:val="center"/>
          </w:tcPr>
          <w:p w14:paraId="0577109F" w14:textId="77777777" w:rsidR="0045737E" w:rsidRPr="00160592" w:rsidRDefault="0045737E" w:rsidP="00C53559">
            <w:pPr>
              <w:spacing w:line="240" w:lineRule="auto"/>
              <w:ind w:leftChars="108" w:left="203" w:hangingChars="5" w:hanging="9"/>
              <w:rPr>
                <w:b/>
                <w:bCs/>
              </w:rPr>
            </w:pPr>
          </w:p>
        </w:tc>
      </w:tr>
      <w:tr w:rsidR="0045737E" w:rsidRPr="00EB5DBA" w14:paraId="19DE1E1D" w14:textId="77777777" w:rsidTr="00490395">
        <w:trPr>
          <w:trHeight w:val="225"/>
        </w:trPr>
        <w:tc>
          <w:tcPr>
            <w:tcW w:w="1985" w:type="dxa"/>
            <w:tcBorders>
              <w:left w:val="single" w:sz="4" w:space="0" w:color="auto"/>
              <w:bottom w:val="single" w:sz="4" w:space="0" w:color="auto"/>
              <w:right w:val="single" w:sz="4" w:space="0" w:color="auto"/>
            </w:tcBorders>
            <w:shd w:val="clear" w:color="auto" w:fill="DEE8F0"/>
          </w:tcPr>
          <w:p w14:paraId="1E18513B" w14:textId="77777777" w:rsidR="0045737E" w:rsidRPr="00004702" w:rsidRDefault="0045737E" w:rsidP="0045737E">
            <w:pPr>
              <w:keepNext/>
              <w:spacing w:line="240" w:lineRule="auto"/>
              <w:rPr>
                <w:b/>
                <w:bCs/>
              </w:rPr>
            </w:pPr>
          </w:p>
        </w:tc>
        <w:tc>
          <w:tcPr>
            <w:tcW w:w="4394" w:type="dxa"/>
            <w:tcBorders>
              <w:top w:val="single" w:sz="4" w:space="0" w:color="auto"/>
              <w:left w:val="nil"/>
              <w:bottom w:val="single" w:sz="4" w:space="0" w:color="auto"/>
              <w:right w:val="single" w:sz="4" w:space="0" w:color="auto"/>
            </w:tcBorders>
            <w:shd w:val="clear" w:color="auto" w:fill="auto"/>
          </w:tcPr>
          <w:p w14:paraId="79295B4B" w14:textId="2F9B68F2" w:rsidR="0045737E" w:rsidRPr="00160592" w:rsidRDefault="0045737E" w:rsidP="0045737E">
            <w:pPr>
              <w:spacing w:line="240" w:lineRule="auto"/>
              <w:ind w:leftChars="108" w:left="203" w:hangingChars="5" w:hanging="9"/>
            </w:pPr>
            <w:r w:rsidRPr="00160592">
              <w:t>Minimum temperature increase</w:t>
            </w:r>
            <w:r w:rsidR="00F72B57" w:rsidRPr="007211CE">
              <w:t xml:space="preserve"> capability</w:t>
            </w:r>
            <w:r w:rsidRPr="00160592">
              <w:t xml:space="preserve"> </w:t>
            </w:r>
          </w:p>
          <w:p w14:paraId="25F1173B" w14:textId="18F22F97" w:rsidR="0045737E" w:rsidRPr="00160592" w:rsidRDefault="0045737E" w:rsidP="00694A6E">
            <w:pPr>
              <w:spacing w:line="240" w:lineRule="auto"/>
              <w:ind w:leftChars="108" w:left="203" w:hangingChars="5" w:hanging="9"/>
            </w:pPr>
            <w:r w:rsidRPr="00160592">
              <w:t xml:space="preserve">Flue gas reheater </w:t>
            </w:r>
          </w:p>
        </w:tc>
        <w:tc>
          <w:tcPr>
            <w:tcW w:w="3261" w:type="dxa"/>
            <w:tcBorders>
              <w:top w:val="single" w:sz="4" w:space="0" w:color="auto"/>
              <w:left w:val="nil"/>
              <w:bottom w:val="single" w:sz="4" w:space="0" w:color="auto"/>
              <w:right w:val="single" w:sz="4" w:space="0" w:color="auto"/>
            </w:tcBorders>
            <w:shd w:val="clear" w:color="auto" w:fill="auto"/>
          </w:tcPr>
          <w:p w14:paraId="2D150142" w14:textId="1BEF1A86" w:rsidR="0045737E" w:rsidRPr="00160592" w:rsidRDefault="0045737E" w:rsidP="0045737E">
            <w:pPr>
              <w:spacing w:line="240" w:lineRule="auto"/>
              <w:ind w:leftChars="108" w:left="203" w:hangingChars="5" w:hanging="9"/>
              <w:jc w:val="center"/>
            </w:pPr>
            <w:r w:rsidRPr="00160592">
              <w:t>10 °C</w:t>
            </w:r>
          </w:p>
        </w:tc>
      </w:tr>
      <w:tr w:rsidR="0045737E" w:rsidRPr="00EB5DBA" w14:paraId="25154175" w14:textId="77777777" w:rsidTr="00490395">
        <w:trPr>
          <w:trHeight w:val="425"/>
        </w:trPr>
        <w:tc>
          <w:tcPr>
            <w:tcW w:w="1985" w:type="dxa"/>
            <w:tcBorders>
              <w:top w:val="single" w:sz="4" w:space="0" w:color="auto"/>
              <w:left w:val="single" w:sz="4" w:space="0" w:color="auto"/>
              <w:right w:val="single" w:sz="4" w:space="0" w:color="auto"/>
            </w:tcBorders>
            <w:shd w:val="clear" w:color="auto" w:fill="DEE8F0"/>
            <w:vAlign w:val="center"/>
          </w:tcPr>
          <w:p w14:paraId="45752909" w14:textId="08DC70D0" w:rsidR="0045737E" w:rsidRPr="00004702" w:rsidRDefault="0045737E" w:rsidP="00C53559">
            <w:pPr>
              <w:spacing w:line="240" w:lineRule="auto"/>
              <w:rPr>
                <w:b/>
                <w:bCs/>
              </w:rPr>
            </w:pPr>
            <w:r w:rsidRPr="00004702">
              <w:rPr>
                <w:b/>
                <w:bCs/>
              </w:rPr>
              <w:lastRenderedPageBreak/>
              <w:t xml:space="preserve">A3 sec. </w:t>
            </w:r>
            <w:r w:rsidR="007E14E3" w:rsidRPr="00004702">
              <w:rPr>
                <w:b/>
                <w:bCs/>
              </w:rPr>
              <w:t>4</w:t>
            </w:r>
          </w:p>
        </w:tc>
        <w:tc>
          <w:tcPr>
            <w:tcW w:w="4394" w:type="dxa"/>
            <w:tcBorders>
              <w:top w:val="single" w:sz="4" w:space="0" w:color="auto"/>
              <w:left w:val="nil"/>
              <w:bottom w:val="single" w:sz="4" w:space="0" w:color="auto"/>
              <w:right w:val="single" w:sz="4" w:space="0" w:color="auto"/>
            </w:tcBorders>
            <w:shd w:val="clear" w:color="auto" w:fill="DEE8F0"/>
            <w:vAlign w:val="center"/>
          </w:tcPr>
          <w:p w14:paraId="273F1C2D" w14:textId="5D6A6064" w:rsidR="0045737E" w:rsidRPr="00C53559" w:rsidRDefault="0045737E" w:rsidP="00C53559">
            <w:pPr>
              <w:tabs>
                <w:tab w:val="left" w:pos="200"/>
                <w:tab w:val="left" w:pos="851"/>
                <w:tab w:val="left" w:pos="1701"/>
                <w:tab w:val="left" w:pos="2552"/>
                <w:tab w:val="left" w:pos="3403"/>
                <w:tab w:val="left" w:pos="4254"/>
                <w:tab w:val="left" w:pos="5105"/>
                <w:tab w:val="left" w:pos="5955"/>
                <w:tab w:val="left" w:pos="6806"/>
                <w:tab w:val="left" w:pos="7657"/>
                <w:tab w:val="left" w:pos="8508"/>
                <w:tab w:val="left" w:pos="9359"/>
                <w:tab w:val="left" w:pos="10209"/>
                <w:tab w:val="left" w:pos="11060"/>
                <w:tab w:val="left" w:pos="11911"/>
                <w:tab w:val="left" w:pos="12762"/>
                <w:tab w:val="left" w:pos="13613"/>
                <w:tab w:val="left" w:pos="14463"/>
                <w:tab w:val="left" w:pos="15314"/>
              </w:tabs>
              <w:spacing w:line="240" w:lineRule="auto"/>
              <w:rPr>
                <w:b/>
              </w:rPr>
            </w:pPr>
            <w:r w:rsidRPr="00EB5DBA">
              <w:rPr>
                <w:b/>
              </w:rPr>
              <w:t>Induced Draught Fan</w:t>
            </w:r>
          </w:p>
        </w:tc>
        <w:tc>
          <w:tcPr>
            <w:tcW w:w="3261" w:type="dxa"/>
            <w:tcBorders>
              <w:top w:val="single" w:sz="4" w:space="0" w:color="auto"/>
              <w:left w:val="nil"/>
              <w:bottom w:val="single" w:sz="4" w:space="0" w:color="auto"/>
              <w:right w:val="single" w:sz="4" w:space="0" w:color="auto"/>
            </w:tcBorders>
            <w:shd w:val="clear" w:color="auto" w:fill="DEE8F0"/>
            <w:vAlign w:val="center"/>
          </w:tcPr>
          <w:p w14:paraId="3B28BE31" w14:textId="77777777" w:rsidR="0045737E" w:rsidRPr="00EB5DBA" w:rsidRDefault="0045737E" w:rsidP="00C53559">
            <w:pPr>
              <w:spacing w:line="240" w:lineRule="auto"/>
            </w:pPr>
          </w:p>
        </w:tc>
      </w:tr>
      <w:tr w:rsidR="0045737E" w:rsidRPr="00EB5DBA" w14:paraId="48A92494" w14:textId="77777777" w:rsidTr="00490395">
        <w:trPr>
          <w:trHeight w:val="225"/>
        </w:trPr>
        <w:tc>
          <w:tcPr>
            <w:tcW w:w="1985" w:type="dxa"/>
            <w:tcBorders>
              <w:left w:val="single" w:sz="4" w:space="0" w:color="auto"/>
              <w:right w:val="single" w:sz="4" w:space="0" w:color="auto"/>
            </w:tcBorders>
            <w:shd w:val="clear" w:color="auto" w:fill="DEE8F0"/>
          </w:tcPr>
          <w:p w14:paraId="3B7CEF4F" w14:textId="77777777" w:rsidR="0045737E" w:rsidRPr="00004702" w:rsidDel="00224B3A" w:rsidRDefault="0045737E" w:rsidP="0045737E">
            <w:pPr>
              <w:spacing w:line="240" w:lineRule="auto"/>
              <w:rPr>
                <w:b/>
                <w:bCs/>
              </w:rPr>
            </w:pPr>
          </w:p>
        </w:tc>
        <w:tc>
          <w:tcPr>
            <w:tcW w:w="4394" w:type="dxa"/>
            <w:tcBorders>
              <w:top w:val="single" w:sz="4" w:space="0" w:color="auto"/>
              <w:left w:val="nil"/>
              <w:bottom w:val="single" w:sz="4" w:space="0" w:color="auto"/>
              <w:right w:val="single" w:sz="4" w:space="0" w:color="auto"/>
            </w:tcBorders>
          </w:tcPr>
          <w:p w14:paraId="42F58051" w14:textId="77777777" w:rsidR="0045737E" w:rsidRPr="00EB5DBA" w:rsidRDefault="0045737E" w:rsidP="0045737E">
            <w:pPr>
              <w:spacing w:line="240" w:lineRule="auto"/>
              <w:ind w:leftChars="108" w:left="203" w:hangingChars="5" w:hanging="9"/>
            </w:pPr>
            <w:r w:rsidRPr="00EB5DBA">
              <w:t>Revolutions</w:t>
            </w:r>
          </w:p>
          <w:p w14:paraId="5F487C5D" w14:textId="77777777" w:rsidR="0045737E" w:rsidRPr="00EB5DBA" w:rsidRDefault="0045737E" w:rsidP="0045737E">
            <w:pPr>
              <w:spacing w:line="240" w:lineRule="auto"/>
              <w:ind w:leftChars="108" w:left="203" w:hangingChars="5" w:hanging="9"/>
            </w:pPr>
          </w:p>
        </w:tc>
        <w:tc>
          <w:tcPr>
            <w:tcW w:w="3261" w:type="dxa"/>
            <w:tcBorders>
              <w:top w:val="single" w:sz="4" w:space="0" w:color="auto"/>
              <w:left w:val="nil"/>
              <w:bottom w:val="single" w:sz="4" w:space="0" w:color="auto"/>
              <w:right w:val="single" w:sz="4" w:space="0" w:color="auto"/>
            </w:tcBorders>
          </w:tcPr>
          <w:p w14:paraId="7AD7ECEC" w14:textId="0D112A39" w:rsidR="0045737E" w:rsidRPr="00EB5DBA" w:rsidRDefault="0045737E" w:rsidP="0045737E">
            <w:pPr>
              <w:tabs>
                <w:tab w:val="left" w:pos="23"/>
                <w:tab w:val="left" w:pos="874"/>
                <w:tab w:val="left" w:pos="1725"/>
                <w:tab w:val="left" w:pos="2575"/>
                <w:tab w:val="left" w:pos="3426"/>
                <w:tab w:val="left" w:pos="4277"/>
                <w:tab w:val="left" w:pos="5128"/>
                <w:tab w:val="left" w:pos="5979"/>
                <w:tab w:val="left" w:pos="6829"/>
                <w:tab w:val="left" w:pos="7680"/>
                <w:tab w:val="left" w:pos="8531"/>
                <w:tab w:val="left" w:pos="9382"/>
                <w:tab w:val="left" w:pos="10233"/>
                <w:tab w:val="left" w:pos="11083"/>
                <w:tab w:val="left" w:pos="11934"/>
                <w:tab w:val="left" w:pos="12785"/>
                <w:tab w:val="left" w:pos="13636"/>
                <w:tab w:val="left" w:pos="14487"/>
                <w:tab w:val="left" w:pos="15337"/>
              </w:tabs>
              <w:suppressAutoHyphens/>
              <w:spacing w:line="240" w:lineRule="auto"/>
            </w:pPr>
            <w:r w:rsidRPr="00EB5DBA">
              <w:t>Max. 1,100 rpm. at nominal flow rate.</w:t>
            </w:r>
          </w:p>
        </w:tc>
      </w:tr>
      <w:tr w:rsidR="0045737E" w:rsidRPr="00EB5DBA" w14:paraId="11720C26" w14:textId="77777777" w:rsidTr="00490395">
        <w:trPr>
          <w:trHeight w:val="225"/>
        </w:trPr>
        <w:tc>
          <w:tcPr>
            <w:tcW w:w="1985" w:type="dxa"/>
            <w:tcBorders>
              <w:left w:val="single" w:sz="4" w:space="0" w:color="auto"/>
              <w:right w:val="single" w:sz="4" w:space="0" w:color="auto"/>
            </w:tcBorders>
            <w:shd w:val="clear" w:color="auto" w:fill="DEE8F0"/>
          </w:tcPr>
          <w:p w14:paraId="1BED0B93" w14:textId="77777777" w:rsidR="0045737E" w:rsidRPr="00004702" w:rsidDel="00224B3A" w:rsidRDefault="0045737E" w:rsidP="0045737E">
            <w:pPr>
              <w:spacing w:line="240" w:lineRule="auto"/>
              <w:rPr>
                <w:b/>
                <w:bCs/>
              </w:rPr>
            </w:pPr>
          </w:p>
        </w:tc>
        <w:tc>
          <w:tcPr>
            <w:tcW w:w="4394" w:type="dxa"/>
            <w:tcBorders>
              <w:top w:val="single" w:sz="4" w:space="0" w:color="auto"/>
              <w:left w:val="nil"/>
              <w:bottom w:val="single" w:sz="4" w:space="0" w:color="auto"/>
              <w:right w:val="single" w:sz="4" w:space="0" w:color="auto"/>
            </w:tcBorders>
          </w:tcPr>
          <w:p w14:paraId="6FE1B6A7" w14:textId="4A280732" w:rsidR="0045737E" w:rsidRDefault="0045737E" w:rsidP="0045737E">
            <w:pPr>
              <w:spacing w:line="240" w:lineRule="auto"/>
              <w:ind w:leftChars="108" w:left="203" w:hangingChars="5" w:hanging="9"/>
            </w:pPr>
            <w:r w:rsidRPr="00EB5DBA">
              <w:t xml:space="preserve">Fan capacity </w:t>
            </w:r>
          </w:p>
          <w:p w14:paraId="7CA8ECBE" w14:textId="10C3298C" w:rsidR="0045737E" w:rsidRPr="00EB5DBA" w:rsidRDefault="0045737E" w:rsidP="0045737E">
            <w:pPr>
              <w:spacing w:line="240" w:lineRule="auto"/>
              <w:ind w:leftChars="108" w:left="203" w:hangingChars="5" w:hanging="9"/>
            </w:pPr>
            <w:r w:rsidRPr="00340CCA">
              <w:t>(</w:t>
            </w:r>
            <w:proofErr w:type="gramStart"/>
            <w:r w:rsidRPr="00340CCA">
              <w:t>pressure</w:t>
            </w:r>
            <w:proofErr w:type="gramEnd"/>
            <w:r w:rsidRPr="00340CCA">
              <w:t xml:space="preserve"> increase corresponding to the inclusion of option LT ECO and Flue Gas Condensation.)</w:t>
            </w:r>
          </w:p>
          <w:p w14:paraId="412923F9" w14:textId="77777777" w:rsidR="0045737E" w:rsidRPr="00EB5DBA" w:rsidRDefault="0045737E" w:rsidP="0045737E">
            <w:pPr>
              <w:spacing w:line="240" w:lineRule="auto"/>
              <w:ind w:leftChars="108" w:left="203" w:hangingChars="5" w:hanging="9"/>
            </w:pPr>
          </w:p>
        </w:tc>
        <w:tc>
          <w:tcPr>
            <w:tcW w:w="3261" w:type="dxa"/>
            <w:tcBorders>
              <w:top w:val="single" w:sz="4" w:space="0" w:color="auto"/>
              <w:left w:val="nil"/>
              <w:bottom w:val="single" w:sz="4" w:space="0" w:color="auto"/>
              <w:right w:val="single" w:sz="4" w:space="0" w:color="auto"/>
            </w:tcBorders>
          </w:tcPr>
          <w:p w14:paraId="6255D24F" w14:textId="6CC2D138" w:rsidR="0045737E" w:rsidRPr="00EB5DBA" w:rsidRDefault="0045737E" w:rsidP="0045737E">
            <w:pPr>
              <w:tabs>
                <w:tab w:val="left" w:pos="23"/>
                <w:tab w:val="left" w:pos="874"/>
                <w:tab w:val="left" w:pos="1725"/>
                <w:tab w:val="left" w:pos="2575"/>
                <w:tab w:val="left" w:pos="3426"/>
                <w:tab w:val="left" w:pos="4277"/>
                <w:tab w:val="left" w:pos="5128"/>
                <w:tab w:val="left" w:pos="5979"/>
                <w:tab w:val="left" w:pos="6829"/>
                <w:tab w:val="left" w:pos="7680"/>
                <w:tab w:val="left" w:pos="8531"/>
                <w:tab w:val="left" w:pos="9382"/>
                <w:tab w:val="left" w:pos="10233"/>
                <w:tab w:val="left" w:pos="11083"/>
                <w:tab w:val="left" w:pos="11934"/>
                <w:tab w:val="left" w:pos="12785"/>
                <w:tab w:val="left" w:pos="13636"/>
                <w:tab w:val="left" w:pos="14487"/>
                <w:tab w:val="left" w:pos="15337"/>
              </w:tabs>
              <w:suppressAutoHyphens/>
              <w:spacing w:line="240" w:lineRule="auto"/>
            </w:pPr>
            <w:r w:rsidRPr="00EB5DBA">
              <w:rPr>
                <w:bCs/>
              </w:rPr>
              <w:t>The fan(s) shall be selected for a flow rate of 1.3 times the nominal flow rate and the corresponding pressure increase, as a minimum.</w:t>
            </w:r>
          </w:p>
        </w:tc>
      </w:tr>
      <w:tr w:rsidR="0045737E" w:rsidRPr="00EB5DBA" w14:paraId="56151313" w14:textId="77777777" w:rsidTr="00490395">
        <w:trPr>
          <w:trHeight w:val="283"/>
        </w:trPr>
        <w:tc>
          <w:tcPr>
            <w:tcW w:w="1985" w:type="dxa"/>
            <w:tcBorders>
              <w:left w:val="single" w:sz="4" w:space="0" w:color="auto"/>
              <w:right w:val="single" w:sz="4" w:space="0" w:color="auto"/>
            </w:tcBorders>
            <w:shd w:val="clear" w:color="auto" w:fill="DEE8F0"/>
          </w:tcPr>
          <w:p w14:paraId="5F48D369" w14:textId="77777777" w:rsidR="0045737E" w:rsidRPr="00004702" w:rsidDel="00224B3A" w:rsidRDefault="0045737E" w:rsidP="0045737E">
            <w:pPr>
              <w:spacing w:line="240" w:lineRule="auto"/>
              <w:rPr>
                <w:b/>
                <w:bCs/>
              </w:rPr>
            </w:pPr>
          </w:p>
        </w:tc>
        <w:tc>
          <w:tcPr>
            <w:tcW w:w="4394" w:type="dxa"/>
            <w:tcBorders>
              <w:top w:val="single" w:sz="4" w:space="0" w:color="auto"/>
              <w:left w:val="nil"/>
              <w:bottom w:val="single" w:sz="4" w:space="0" w:color="auto"/>
              <w:right w:val="single" w:sz="4" w:space="0" w:color="auto"/>
            </w:tcBorders>
          </w:tcPr>
          <w:p w14:paraId="07E35989" w14:textId="77777777" w:rsidR="0045737E" w:rsidRPr="00EB5DBA" w:rsidRDefault="0045737E" w:rsidP="0045737E">
            <w:pPr>
              <w:spacing w:line="240" w:lineRule="auto"/>
              <w:ind w:leftChars="108" w:left="203" w:hangingChars="5" w:hanging="9"/>
            </w:pPr>
            <w:r w:rsidRPr="00EB5DBA">
              <w:t>Number of motors</w:t>
            </w:r>
          </w:p>
        </w:tc>
        <w:tc>
          <w:tcPr>
            <w:tcW w:w="3261" w:type="dxa"/>
            <w:tcBorders>
              <w:top w:val="single" w:sz="4" w:space="0" w:color="auto"/>
              <w:left w:val="nil"/>
              <w:bottom w:val="single" w:sz="4" w:space="0" w:color="auto"/>
              <w:right w:val="single" w:sz="4" w:space="0" w:color="auto"/>
            </w:tcBorders>
          </w:tcPr>
          <w:p w14:paraId="37EE8FF2" w14:textId="0CCBBCE5" w:rsidR="0045737E" w:rsidRPr="00EB5DBA" w:rsidRDefault="00D90856" w:rsidP="0045737E">
            <w:pPr>
              <w:tabs>
                <w:tab w:val="left" w:pos="23"/>
                <w:tab w:val="left" w:pos="874"/>
                <w:tab w:val="left" w:pos="1725"/>
                <w:tab w:val="left" w:pos="2575"/>
                <w:tab w:val="left" w:pos="3426"/>
                <w:tab w:val="left" w:pos="4277"/>
                <w:tab w:val="left" w:pos="5128"/>
                <w:tab w:val="left" w:pos="5979"/>
                <w:tab w:val="left" w:pos="6829"/>
                <w:tab w:val="left" w:pos="7680"/>
                <w:tab w:val="left" w:pos="8531"/>
                <w:tab w:val="left" w:pos="9382"/>
                <w:tab w:val="left" w:pos="10233"/>
                <w:tab w:val="left" w:pos="11083"/>
                <w:tab w:val="left" w:pos="11934"/>
                <w:tab w:val="left" w:pos="12785"/>
                <w:tab w:val="left" w:pos="13636"/>
                <w:tab w:val="left" w:pos="14487"/>
                <w:tab w:val="left" w:pos="15337"/>
              </w:tabs>
              <w:suppressAutoHyphens/>
              <w:spacing w:line="240" w:lineRule="auto"/>
              <w:jc w:val="center"/>
            </w:pPr>
            <w:r>
              <w:t xml:space="preserve">1 or </w:t>
            </w:r>
            <w:r w:rsidR="0045737E" w:rsidRPr="00EB5DBA">
              <w:t>2</w:t>
            </w:r>
          </w:p>
        </w:tc>
      </w:tr>
      <w:tr w:rsidR="0045737E" w:rsidRPr="00EB5DBA" w14:paraId="387DCE2A" w14:textId="77777777" w:rsidTr="00490395">
        <w:trPr>
          <w:trHeight w:val="225"/>
        </w:trPr>
        <w:tc>
          <w:tcPr>
            <w:tcW w:w="1985" w:type="dxa"/>
            <w:tcBorders>
              <w:left w:val="single" w:sz="4" w:space="0" w:color="auto"/>
              <w:right w:val="single" w:sz="4" w:space="0" w:color="auto"/>
            </w:tcBorders>
            <w:shd w:val="clear" w:color="auto" w:fill="DEE8F0"/>
          </w:tcPr>
          <w:p w14:paraId="0189A9C8" w14:textId="77777777" w:rsidR="0045737E" w:rsidRPr="00004702" w:rsidDel="00224B3A" w:rsidRDefault="0045737E" w:rsidP="0045737E">
            <w:pPr>
              <w:spacing w:line="240" w:lineRule="auto"/>
              <w:rPr>
                <w:b/>
                <w:bCs/>
              </w:rPr>
            </w:pPr>
          </w:p>
        </w:tc>
        <w:tc>
          <w:tcPr>
            <w:tcW w:w="4394" w:type="dxa"/>
            <w:tcBorders>
              <w:top w:val="single" w:sz="4" w:space="0" w:color="auto"/>
              <w:left w:val="nil"/>
              <w:bottom w:val="single" w:sz="4" w:space="0" w:color="auto"/>
              <w:right w:val="single" w:sz="4" w:space="0" w:color="auto"/>
            </w:tcBorders>
          </w:tcPr>
          <w:p w14:paraId="19430406" w14:textId="77777777" w:rsidR="0045737E" w:rsidRPr="00EB5DBA" w:rsidRDefault="0045737E" w:rsidP="0045737E">
            <w:pPr>
              <w:spacing w:line="240" w:lineRule="auto"/>
              <w:ind w:leftChars="108" w:left="203" w:hangingChars="5" w:hanging="9"/>
            </w:pPr>
            <w:r w:rsidRPr="00EB5DBA">
              <w:t>Motor power</w:t>
            </w:r>
          </w:p>
          <w:p w14:paraId="3AFE0DA8" w14:textId="77777777" w:rsidR="0045737E" w:rsidRPr="00EB5DBA" w:rsidRDefault="0045737E" w:rsidP="0045737E">
            <w:pPr>
              <w:spacing w:line="240" w:lineRule="auto"/>
              <w:ind w:leftChars="108" w:left="203" w:hangingChars="5" w:hanging="9"/>
            </w:pPr>
          </w:p>
        </w:tc>
        <w:tc>
          <w:tcPr>
            <w:tcW w:w="3261" w:type="dxa"/>
            <w:tcBorders>
              <w:top w:val="single" w:sz="4" w:space="0" w:color="auto"/>
              <w:left w:val="nil"/>
              <w:bottom w:val="single" w:sz="4" w:space="0" w:color="auto"/>
              <w:right w:val="single" w:sz="4" w:space="0" w:color="auto"/>
            </w:tcBorders>
          </w:tcPr>
          <w:p w14:paraId="3F5EC334" w14:textId="362A749C" w:rsidR="0045737E" w:rsidRPr="00EB5DBA" w:rsidRDefault="00D90856" w:rsidP="0045737E">
            <w:pPr>
              <w:tabs>
                <w:tab w:val="left" w:pos="23"/>
                <w:tab w:val="left" w:pos="874"/>
                <w:tab w:val="left" w:pos="1725"/>
                <w:tab w:val="left" w:pos="2575"/>
                <w:tab w:val="left" w:pos="3426"/>
                <w:tab w:val="left" w:pos="4277"/>
                <w:tab w:val="left" w:pos="5128"/>
                <w:tab w:val="left" w:pos="5979"/>
                <w:tab w:val="left" w:pos="6829"/>
                <w:tab w:val="left" w:pos="7680"/>
                <w:tab w:val="left" w:pos="8531"/>
                <w:tab w:val="left" w:pos="9382"/>
                <w:tab w:val="left" w:pos="10233"/>
                <w:tab w:val="left" w:pos="11083"/>
                <w:tab w:val="left" w:pos="11934"/>
                <w:tab w:val="left" w:pos="12785"/>
                <w:tab w:val="left" w:pos="13636"/>
                <w:tab w:val="left" w:pos="14487"/>
                <w:tab w:val="left" w:pos="15337"/>
              </w:tabs>
              <w:suppressAutoHyphens/>
              <w:spacing w:line="240" w:lineRule="auto"/>
            </w:pPr>
            <w:r>
              <w:t xml:space="preserve">The motor(s) </w:t>
            </w:r>
            <w:r w:rsidR="0045737E" w:rsidRPr="00EB5DBA">
              <w:t xml:space="preserve">shall have a </w:t>
            </w:r>
            <w:r>
              <w:t xml:space="preserve">total operational </w:t>
            </w:r>
            <w:r w:rsidR="0045737E" w:rsidRPr="00EB5DBA">
              <w:t xml:space="preserve">capacity of </w:t>
            </w:r>
            <w:r>
              <w:t>110</w:t>
            </w:r>
            <w:r w:rsidR="0045737E" w:rsidRPr="00EB5DBA">
              <w:t xml:space="preserve">% of the power needed at the dimensioning </w:t>
            </w:r>
            <w:r w:rsidR="0045737E">
              <w:t>capacity</w:t>
            </w:r>
            <w:r w:rsidR="0045737E" w:rsidRPr="00EB5DBA">
              <w:t>.</w:t>
            </w:r>
          </w:p>
          <w:p w14:paraId="317389E4" w14:textId="77777777" w:rsidR="0045737E" w:rsidRPr="00EB5DBA" w:rsidRDefault="0045737E" w:rsidP="0045737E">
            <w:pPr>
              <w:tabs>
                <w:tab w:val="left" w:pos="23"/>
                <w:tab w:val="left" w:pos="874"/>
                <w:tab w:val="left" w:pos="1725"/>
                <w:tab w:val="left" w:pos="2575"/>
                <w:tab w:val="left" w:pos="3426"/>
                <w:tab w:val="left" w:pos="4277"/>
                <w:tab w:val="left" w:pos="5128"/>
                <w:tab w:val="left" w:pos="5979"/>
                <w:tab w:val="left" w:pos="6829"/>
                <w:tab w:val="left" w:pos="7680"/>
                <w:tab w:val="left" w:pos="8531"/>
                <w:tab w:val="left" w:pos="9382"/>
                <w:tab w:val="left" w:pos="10233"/>
                <w:tab w:val="left" w:pos="11083"/>
                <w:tab w:val="left" w:pos="11934"/>
                <w:tab w:val="left" w:pos="12785"/>
                <w:tab w:val="left" w:pos="13636"/>
                <w:tab w:val="left" w:pos="14487"/>
                <w:tab w:val="left" w:pos="15337"/>
              </w:tabs>
              <w:suppressAutoHyphens/>
              <w:spacing w:line="240" w:lineRule="auto"/>
            </w:pPr>
          </w:p>
        </w:tc>
      </w:tr>
      <w:tr w:rsidR="0045737E" w:rsidRPr="00EB5DBA" w14:paraId="467F2E3D" w14:textId="77777777" w:rsidTr="00490395">
        <w:trPr>
          <w:trHeight w:val="225"/>
        </w:trPr>
        <w:tc>
          <w:tcPr>
            <w:tcW w:w="1985" w:type="dxa"/>
            <w:tcBorders>
              <w:left w:val="single" w:sz="4" w:space="0" w:color="auto"/>
              <w:bottom w:val="single" w:sz="4" w:space="0" w:color="auto"/>
              <w:right w:val="single" w:sz="4" w:space="0" w:color="auto"/>
            </w:tcBorders>
            <w:shd w:val="clear" w:color="auto" w:fill="DEE8F0"/>
          </w:tcPr>
          <w:p w14:paraId="359A3113" w14:textId="77777777" w:rsidR="0045737E" w:rsidRPr="00004702" w:rsidDel="00224B3A" w:rsidRDefault="0045737E" w:rsidP="0045737E">
            <w:pPr>
              <w:spacing w:line="240" w:lineRule="auto"/>
              <w:rPr>
                <w:b/>
                <w:bCs/>
              </w:rPr>
            </w:pPr>
          </w:p>
        </w:tc>
        <w:tc>
          <w:tcPr>
            <w:tcW w:w="4394" w:type="dxa"/>
            <w:tcBorders>
              <w:top w:val="single" w:sz="4" w:space="0" w:color="auto"/>
              <w:left w:val="nil"/>
              <w:bottom w:val="single" w:sz="4" w:space="0" w:color="auto"/>
              <w:right w:val="single" w:sz="4" w:space="0" w:color="auto"/>
            </w:tcBorders>
            <w:vAlign w:val="center"/>
          </w:tcPr>
          <w:p w14:paraId="68B49CA2" w14:textId="77777777" w:rsidR="0045737E" w:rsidRPr="00EB5DBA" w:rsidRDefault="0045737E" w:rsidP="0045737E">
            <w:pPr>
              <w:spacing w:line="240" w:lineRule="auto"/>
              <w:ind w:leftChars="108" w:left="203" w:hangingChars="5" w:hanging="9"/>
            </w:pPr>
            <w:r w:rsidRPr="00EB5DBA">
              <w:t>Maximum ramping down time</w:t>
            </w:r>
          </w:p>
          <w:p w14:paraId="73E9E590" w14:textId="77777777" w:rsidR="0045737E" w:rsidRPr="00EB5DBA" w:rsidRDefault="0045737E" w:rsidP="0045737E">
            <w:pPr>
              <w:spacing w:line="240" w:lineRule="auto"/>
              <w:ind w:leftChars="108" w:left="203" w:hangingChars="5" w:hanging="9"/>
            </w:pPr>
            <w:r w:rsidRPr="00EB5DBA">
              <w:t xml:space="preserve">from max power load  </w:t>
            </w:r>
          </w:p>
          <w:p w14:paraId="52CAE0AB" w14:textId="77777777" w:rsidR="0045737E" w:rsidRDefault="0045737E" w:rsidP="0045737E">
            <w:pPr>
              <w:ind w:leftChars="108" w:left="203" w:hangingChars="5" w:hanging="9"/>
            </w:pPr>
            <w:r w:rsidRPr="00EB5DBA">
              <w:t xml:space="preserve">to 20% of speed in situ </w:t>
            </w:r>
          </w:p>
          <w:p w14:paraId="77598475" w14:textId="752620F2" w:rsidR="0045737E" w:rsidRPr="00EB5DBA" w:rsidRDefault="0045737E" w:rsidP="0045737E">
            <w:pPr>
              <w:ind w:leftChars="108" w:left="203" w:hangingChars="5" w:hanging="9"/>
            </w:pPr>
          </w:p>
        </w:tc>
        <w:tc>
          <w:tcPr>
            <w:tcW w:w="3261" w:type="dxa"/>
            <w:tcBorders>
              <w:top w:val="single" w:sz="4" w:space="0" w:color="auto"/>
              <w:left w:val="nil"/>
              <w:bottom w:val="single" w:sz="4" w:space="0" w:color="auto"/>
              <w:right w:val="single" w:sz="4" w:space="0" w:color="auto"/>
            </w:tcBorders>
            <w:vAlign w:val="center"/>
          </w:tcPr>
          <w:p w14:paraId="403B858C" w14:textId="24E544B3" w:rsidR="0045737E" w:rsidRPr="00EB5DBA" w:rsidRDefault="0045737E" w:rsidP="0045737E">
            <w:pPr>
              <w:tabs>
                <w:tab w:val="left" w:pos="23"/>
                <w:tab w:val="left" w:pos="874"/>
                <w:tab w:val="left" w:pos="1725"/>
                <w:tab w:val="left" w:pos="2575"/>
                <w:tab w:val="left" w:pos="3426"/>
                <w:tab w:val="left" w:pos="4277"/>
                <w:tab w:val="left" w:pos="5128"/>
                <w:tab w:val="left" w:pos="5979"/>
                <w:tab w:val="left" w:pos="6829"/>
                <w:tab w:val="left" w:pos="7680"/>
                <w:tab w:val="left" w:pos="8531"/>
                <w:tab w:val="left" w:pos="9382"/>
                <w:tab w:val="left" w:pos="10233"/>
                <w:tab w:val="left" w:pos="11083"/>
                <w:tab w:val="left" w:pos="11934"/>
                <w:tab w:val="left" w:pos="12785"/>
                <w:tab w:val="left" w:pos="13636"/>
                <w:tab w:val="left" w:pos="14487"/>
                <w:tab w:val="left" w:pos="15337"/>
              </w:tabs>
              <w:suppressAutoHyphens/>
              <w:spacing w:line="240" w:lineRule="auto"/>
              <w:jc w:val="center"/>
            </w:pPr>
            <w:r w:rsidRPr="00EB5DBA">
              <w:rPr>
                <w:rFonts w:cs="Arial"/>
              </w:rPr>
              <w:t>60 sec</w:t>
            </w:r>
          </w:p>
        </w:tc>
      </w:tr>
      <w:tr w:rsidR="0045737E" w:rsidRPr="00EB5DBA" w14:paraId="117231FE" w14:textId="77777777" w:rsidTr="00490395">
        <w:trPr>
          <w:trHeight w:val="424"/>
        </w:trPr>
        <w:tc>
          <w:tcPr>
            <w:tcW w:w="1985" w:type="dxa"/>
            <w:vMerge w:val="restart"/>
            <w:tcBorders>
              <w:top w:val="single" w:sz="4" w:space="0" w:color="auto"/>
              <w:left w:val="single" w:sz="4" w:space="0" w:color="auto"/>
              <w:bottom w:val="single" w:sz="4" w:space="0" w:color="auto"/>
              <w:right w:val="single" w:sz="4" w:space="0" w:color="auto"/>
            </w:tcBorders>
            <w:shd w:val="clear" w:color="auto" w:fill="DEE8F0"/>
          </w:tcPr>
          <w:p w14:paraId="4D434BFE" w14:textId="15C856CC" w:rsidR="0045737E" w:rsidRPr="00004702" w:rsidRDefault="0045737E" w:rsidP="0045737E">
            <w:pPr>
              <w:pStyle w:val="Zkladntext"/>
              <w:spacing w:after="240"/>
              <w:rPr>
                <w:b/>
              </w:rPr>
            </w:pPr>
            <w:r w:rsidRPr="00004702">
              <w:rPr>
                <w:b/>
              </w:rPr>
              <w:t xml:space="preserve">A3: sec. </w:t>
            </w:r>
            <w:r w:rsidR="007E14E3" w:rsidRPr="00004702">
              <w:rPr>
                <w:b/>
              </w:rPr>
              <w:t>6</w:t>
            </w:r>
            <w:r w:rsidRPr="00004702">
              <w:rPr>
                <w:b/>
              </w:rPr>
              <w:t>.1</w:t>
            </w:r>
          </w:p>
        </w:tc>
        <w:tc>
          <w:tcPr>
            <w:tcW w:w="4394" w:type="dxa"/>
            <w:tcBorders>
              <w:top w:val="single" w:sz="4" w:space="0" w:color="auto"/>
              <w:left w:val="nil"/>
              <w:bottom w:val="single" w:sz="4" w:space="0" w:color="auto"/>
              <w:right w:val="single" w:sz="4" w:space="0" w:color="auto"/>
            </w:tcBorders>
            <w:shd w:val="clear" w:color="auto" w:fill="DEE8F0"/>
            <w:vAlign w:val="center"/>
          </w:tcPr>
          <w:p w14:paraId="29C72E5C" w14:textId="77777777" w:rsidR="0045737E" w:rsidRPr="00EB5DBA" w:rsidRDefault="0045737E" w:rsidP="0045737E">
            <w:pPr>
              <w:spacing w:line="240" w:lineRule="auto"/>
              <w:rPr>
                <w:b/>
                <w:bCs/>
              </w:rPr>
            </w:pPr>
            <w:r w:rsidRPr="00EB5DBA">
              <w:rPr>
                <w:b/>
                <w:bCs/>
              </w:rPr>
              <w:t xml:space="preserve">Ducts </w:t>
            </w:r>
          </w:p>
        </w:tc>
        <w:tc>
          <w:tcPr>
            <w:tcW w:w="3261" w:type="dxa"/>
            <w:tcBorders>
              <w:top w:val="single" w:sz="4" w:space="0" w:color="auto"/>
              <w:left w:val="nil"/>
              <w:bottom w:val="single" w:sz="4" w:space="0" w:color="auto"/>
              <w:right w:val="single" w:sz="4" w:space="0" w:color="auto"/>
            </w:tcBorders>
            <w:shd w:val="clear" w:color="auto" w:fill="DEE8F0"/>
          </w:tcPr>
          <w:p w14:paraId="594A4627" w14:textId="77777777" w:rsidR="0045737E" w:rsidRPr="00EB5DBA" w:rsidRDefault="0045737E" w:rsidP="0045737E">
            <w:pPr>
              <w:spacing w:line="240" w:lineRule="auto"/>
            </w:pPr>
          </w:p>
        </w:tc>
      </w:tr>
      <w:tr w:rsidR="0045737E" w:rsidRPr="00EB5DBA" w14:paraId="316B26E4" w14:textId="77777777" w:rsidTr="00490395">
        <w:trPr>
          <w:trHeight w:val="320"/>
        </w:trPr>
        <w:tc>
          <w:tcPr>
            <w:tcW w:w="1985" w:type="dxa"/>
            <w:vMerge/>
            <w:tcBorders>
              <w:left w:val="single" w:sz="4" w:space="0" w:color="auto"/>
              <w:bottom w:val="single" w:sz="4" w:space="0" w:color="auto"/>
              <w:right w:val="single" w:sz="4" w:space="0" w:color="auto"/>
            </w:tcBorders>
            <w:vAlign w:val="center"/>
          </w:tcPr>
          <w:p w14:paraId="64F49F5C" w14:textId="77777777" w:rsidR="0045737E" w:rsidRPr="00004702" w:rsidRDefault="0045737E" w:rsidP="0045737E">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17926E35" w14:textId="77777777" w:rsidR="0045737E" w:rsidRPr="00EB5DBA" w:rsidRDefault="0045737E" w:rsidP="0045737E">
            <w:pPr>
              <w:spacing w:line="240" w:lineRule="auto"/>
              <w:ind w:leftChars="108" w:left="203" w:hangingChars="5" w:hanging="9"/>
            </w:pPr>
            <w:r w:rsidRPr="00EB5DBA">
              <w:t>Max. flue gas velocity</w:t>
            </w:r>
          </w:p>
        </w:tc>
        <w:tc>
          <w:tcPr>
            <w:tcW w:w="3261" w:type="dxa"/>
            <w:tcBorders>
              <w:top w:val="single" w:sz="4" w:space="0" w:color="auto"/>
              <w:left w:val="nil"/>
              <w:bottom w:val="single" w:sz="4" w:space="0" w:color="auto"/>
              <w:right w:val="single" w:sz="4" w:space="0" w:color="auto"/>
            </w:tcBorders>
          </w:tcPr>
          <w:p w14:paraId="679A9C4D" w14:textId="77777777" w:rsidR="0045737E" w:rsidRPr="00EB5DBA" w:rsidRDefault="0045737E" w:rsidP="0045737E">
            <w:pPr>
              <w:spacing w:line="240" w:lineRule="auto"/>
              <w:jc w:val="center"/>
            </w:pPr>
            <w:r w:rsidRPr="00EB5DBA">
              <w:t>15 m/s, actual conditions</w:t>
            </w:r>
          </w:p>
        </w:tc>
      </w:tr>
      <w:tr w:rsidR="0045737E" w:rsidRPr="00EB5DBA" w14:paraId="679EE508" w14:textId="77777777" w:rsidTr="00490395">
        <w:trPr>
          <w:trHeight w:val="411"/>
        </w:trPr>
        <w:tc>
          <w:tcPr>
            <w:tcW w:w="1985" w:type="dxa"/>
            <w:vMerge/>
            <w:tcBorders>
              <w:left w:val="single" w:sz="4" w:space="0" w:color="auto"/>
              <w:bottom w:val="single" w:sz="4" w:space="0" w:color="auto"/>
              <w:right w:val="single" w:sz="4" w:space="0" w:color="auto"/>
            </w:tcBorders>
            <w:vAlign w:val="center"/>
          </w:tcPr>
          <w:p w14:paraId="76BFC866" w14:textId="77777777" w:rsidR="0045737E" w:rsidRPr="00004702" w:rsidRDefault="0045737E" w:rsidP="0045737E">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3677ED83" w14:textId="145FEE39" w:rsidR="0045737E" w:rsidRPr="00EB5DBA" w:rsidRDefault="0045737E" w:rsidP="0045737E">
            <w:pPr>
              <w:spacing w:line="240" w:lineRule="auto"/>
              <w:ind w:leftChars="108" w:left="203" w:hangingChars="5" w:hanging="9"/>
            </w:pPr>
            <w:r w:rsidRPr="00EB5DBA">
              <w:t>Construction materials</w:t>
            </w:r>
          </w:p>
        </w:tc>
        <w:tc>
          <w:tcPr>
            <w:tcW w:w="3261" w:type="dxa"/>
            <w:tcBorders>
              <w:top w:val="single" w:sz="4" w:space="0" w:color="auto"/>
              <w:left w:val="nil"/>
              <w:bottom w:val="single" w:sz="4" w:space="0" w:color="auto"/>
              <w:right w:val="single" w:sz="4" w:space="0" w:color="auto"/>
            </w:tcBorders>
          </w:tcPr>
          <w:p w14:paraId="222FF9FD" w14:textId="77777777" w:rsidR="0045737E" w:rsidRPr="00EB5DBA" w:rsidRDefault="0045737E" w:rsidP="0045737E">
            <w:pPr>
              <w:spacing w:line="240" w:lineRule="auto"/>
              <w:jc w:val="center"/>
            </w:pPr>
            <w:r w:rsidRPr="00EB5DBA">
              <w:t>Min. 6 mm steel plates</w:t>
            </w:r>
            <w:r w:rsidRPr="00EB5DBA">
              <w:br/>
            </w:r>
          </w:p>
          <w:p w14:paraId="31DF8931" w14:textId="1EC26769" w:rsidR="0045737E" w:rsidRPr="00EB5DBA" w:rsidRDefault="0045737E" w:rsidP="0045737E">
            <w:pPr>
              <w:spacing w:line="240" w:lineRule="auto"/>
              <w:jc w:val="center"/>
            </w:pPr>
            <w:r w:rsidRPr="00EB5DBA">
              <w:t>or</w:t>
            </w:r>
            <w:r w:rsidRPr="00EB5DBA">
              <w:br/>
            </w:r>
            <w:r w:rsidRPr="00EB5DBA">
              <w:br/>
              <w:t>where the conditions so require, glass fibre re-enforced plastic materials. Choice of materials shall reflect operational condensation temperatures and acid dew points.</w:t>
            </w:r>
          </w:p>
        </w:tc>
      </w:tr>
      <w:tr w:rsidR="0045737E" w:rsidRPr="00EB5DBA" w14:paraId="1F31F2E0" w14:textId="77777777" w:rsidTr="00490395">
        <w:trPr>
          <w:trHeight w:val="425"/>
        </w:trPr>
        <w:tc>
          <w:tcPr>
            <w:tcW w:w="1985" w:type="dxa"/>
            <w:vMerge w:val="restart"/>
            <w:tcBorders>
              <w:top w:val="single" w:sz="4" w:space="0" w:color="auto"/>
              <w:left w:val="single" w:sz="4" w:space="0" w:color="auto"/>
              <w:bottom w:val="single" w:sz="4" w:space="0" w:color="auto"/>
              <w:right w:val="single" w:sz="4" w:space="0" w:color="auto"/>
            </w:tcBorders>
            <w:shd w:val="clear" w:color="auto" w:fill="DEE8F0"/>
          </w:tcPr>
          <w:p w14:paraId="55C541A4" w14:textId="41B68695" w:rsidR="0045737E" w:rsidRPr="00004702" w:rsidRDefault="0045737E" w:rsidP="0045737E">
            <w:pPr>
              <w:pStyle w:val="Zkladntext"/>
              <w:spacing w:after="240"/>
              <w:rPr>
                <w:b/>
              </w:rPr>
            </w:pPr>
            <w:r w:rsidRPr="00004702">
              <w:rPr>
                <w:b/>
              </w:rPr>
              <w:t xml:space="preserve">A3: sec. </w:t>
            </w:r>
            <w:r w:rsidR="007E14E3" w:rsidRPr="00004702">
              <w:rPr>
                <w:b/>
              </w:rPr>
              <w:t>6</w:t>
            </w:r>
            <w:r w:rsidRPr="00004702">
              <w:rPr>
                <w:b/>
              </w:rPr>
              <w:t>.2</w:t>
            </w:r>
          </w:p>
        </w:tc>
        <w:tc>
          <w:tcPr>
            <w:tcW w:w="7655" w:type="dxa"/>
            <w:gridSpan w:val="2"/>
            <w:tcBorders>
              <w:top w:val="single" w:sz="4" w:space="0" w:color="auto"/>
              <w:left w:val="nil"/>
              <w:bottom w:val="single" w:sz="4" w:space="0" w:color="auto"/>
              <w:right w:val="single" w:sz="4" w:space="0" w:color="auto"/>
            </w:tcBorders>
            <w:shd w:val="clear" w:color="auto" w:fill="DEE8F0"/>
            <w:vAlign w:val="center"/>
          </w:tcPr>
          <w:p w14:paraId="7F168D26" w14:textId="03322747" w:rsidR="0045737E" w:rsidRPr="00EB5DBA" w:rsidRDefault="0045737E" w:rsidP="0045737E">
            <w:pPr>
              <w:spacing w:line="240" w:lineRule="auto"/>
            </w:pPr>
            <w:r w:rsidRPr="00EB5DBA">
              <w:rPr>
                <w:b/>
                <w:bCs/>
              </w:rPr>
              <w:t>Stack</w:t>
            </w:r>
          </w:p>
        </w:tc>
      </w:tr>
      <w:tr w:rsidR="0045737E" w:rsidRPr="00EB5DBA" w14:paraId="56756F08" w14:textId="77777777" w:rsidTr="00490395">
        <w:trPr>
          <w:trHeight w:val="489"/>
        </w:trPr>
        <w:tc>
          <w:tcPr>
            <w:tcW w:w="1985" w:type="dxa"/>
            <w:vMerge/>
            <w:tcBorders>
              <w:left w:val="single" w:sz="4" w:space="0" w:color="auto"/>
              <w:bottom w:val="single" w:sz="4" w:space="0" w:color="auto"/>
              <w:right w:val="single" w:sz="4" w:space="0" w:color="auto"/>
            </w:tcBorders>
            <w:vAlign w:val="center"/>
          </w:tcPr>
          <w:p w14:paraId="5A3F4FD1" w14:textId="77777777" w:rsidR="0045737E" w:rsidRPr="00EB5DBA" w:rsidRDefault="0045737E" w:rsidP="0045737E">
            <w:pPr>
              <w:pStyle w:val="Zkladntext"/>
              <w:spacing w:after="240"/>
              <w:rPr>
                <w:b/>
                <w:sz w:val="16"/>
                <w:szCs w:val="16"/>
              </w:rPr>
            </w:pPr>
          </w:p>
        </w:tc>
        <w:tc>
          <w:tcPr>
            <w:tcW w:w="4394" w:type="dxa"/>
            <w:tcBorders>
              <w:top w:val="single" w:sz="4" w:space="0" w:color="auto"/>
              <w:left w:val="single" w:sz="4" w:space="0" w:color="auto"/>
              <w:bottom w:val="single" w:sz="4" w:space="0" w:color="auto"/>
              <w:right w:val="single" w:sz="4" w:space="0" w:color="auto"/>
            </w:tcBorders>
          </w:tcPr>
          <w:p w14:paraId="49E5F9F7" w14:textId="478E168C" w:rsidR="0045737E" w:rsidRPr="00EB5DBA" w:rsidRDefault="0045737E" w:rsidP="0045737E">
            <w:pPr>
              <w:spacing w:line="240" w:lineRule="auto"/>
              <w:ind w:leftChars="108" w:left="203" w:hangingChars="5" w:hanging="9"/>
              <w:rPr>
                <w:strike/>
              </w:rPr>
            </w:pPr>
            <w:r w:rsidRPr="00EB5DBA">
              <w:t>Height above ground level to be defined as a part of the EIA</w:t>
            </w:r>
          </w:p>
        </w:tc>
        <w:tc>
          <w:tcPr>
            <w:tcW w:w="3261" w:type="dxa"/>
            <w:tcBorders>
              <w:top w:val="single" w:sz="4" w:space="0" w:color="auto"/>
              <w:left w:val="nil"/>
              <w:bottom w:val="single" w:sz="4" w:space="0" w:color="auto"/>
              <w:right w:val="single" w:sz="4" w:space="0" w:color="auto"/>
            </w:tcBorders>
            <w:vAlign w:val="center"/>
          </w:tcPr>
          <w:p w14:paraId="76DB4F12" w14:textId="2892F47C" w:rsidR="0045737E" w:rsidRPr="00EB5DBA" w:rsidRDefault="0045737E" w:rsidP="0045737E">
            <w:pPr>
              <w:spacing w:line="240" w:lineRule="auto"/>
              <w:jc w:val="center"/>
              <w:rPr>
                <w:strike/>
              </w:rPr>
            </w:pPr>
            <w:r w:rsidRPr="00EB5DBA">
              <w:rPr>
                <w:bCs/>
              </w:rPr>
              <w:t>125 m</w:t>
            </w:r>
          </w:p>
        </w:tc>
      </w:tr>
      <w:tr w:rsidR="0045737E" w:rsidRPr="00EB5DBA" w14:paraId="0C1BD00E" w14:textId="77777777" w:rsidTr="00490395">
        <w:trPr>
          <w:trHeight w:val="489"/>
        </w:trPr>
        <w:tc>
          <w:tcPr>
            <w:tcW w:w="1985" w:type="dxa"/>
            <w:vMerge/>
            <w:tcBorders>
              <w:left w:val="single" w:sz="4" w:space="0" w:color="auto"/>
              <w:bottom w:val="single" w:sz="4" w:space="0" w:color="auto"/>
              <w:right w:val="single" w:sz="4" w:space="0" w:color="auto"/>
            </w:tcBorders>
            <w:vAlign w:val="center"/>
          </w:tcPr>
          <w:p w14:paraId="44C15207" w14:textId="77777777" w:rsidR="0045737E" w:rsidRPr="00EB5DBA" w:rsidRDefault="0045737E" w:rsidP="0045737E">
            <w:pPr>
              <w:pStyle w:val="Zkladntext"/>
              <w:spacing w:after="240"/>
              <w:rPr>
                <w:b/>
                <w:sz w:val="16"/>
                <w:szCs w:val="16"/>
              </w:rPr>
            </w:pPr>
          </w:p>
        </w:tc>
        <w:tc>
          <w:tcPr>
            <w:tcW w:w="4394" w:type="dxa"/>
            <w:tcBorders>
              <w:top w:val="single" w:sz="4" w:space="0" w:color="auto"/>
              <w:left w:val="single" w:sz="4" w:space="0" w:color="auto"/>
              <w:bottom w:val="single" w:sz="4" w:space="0" w:color="auto"/>
              <w:right w:val="single" w:sz="4" w:space="0" w:color="auto"/>
            </w:tcBorders>
            <w:vAlign w:val="center"/>
          </w:tcPr>
          <w:p w14:paraId="4774AC1C" w14:textId="39A45DCA" w:rsidR="0045737E" w:rsidRPr="00EB5DBA" w:rsidDel="00EB1B3B" w:rsidRDefault="0045737E" w:rsidP="0045737E">
            <w:pPr>
              <w:spacing w:line="240" w:lineRule="auto"/>
              <w:ind w:leftChars="108" w:left="203" w:hangingChars="5" w:hanging="9"/>
            </w:pPr>
            <w:r w:rsidRPr="00EB5DBA">
              <w:t>Existing stack pipe cavity, diameter</w:t>
            </w:r>
          </w:p>
        </w:tc>
        <w:tc>
          <w:tcPr>
            <w:tcW w:w="3261" w:type="dxa"/>
            <w:tcBorders>
              <w:top w:val="single" w:sz="4" w:space="0" w:color="auto"/>
              <w:left w:val="nil"/>
              <w:bottom w:val="single" w:sz="4" w:space="0" w:color="auto"/>
              <w:right w:val="single" w:sz="4" w:space="0" w:color="auto"/>
            </w:tcBorders>
            <w:vAlign w:val="center"/>
          </w:tcPr>
          <w:p w14:paraId="61FB98A5" w14:textId="40C4D4B9" w:rsidR="0045737E" w:rsidRPr="00EB5DBA" w:rsidRDefault="0045737E" w:rsidP="0045737E">
            <w:pPr>
              <w:spacing w:line="240" w:lineRule="auto"/>
              <w:jc w:val="center"/>
              <w:rPr>
                <w:bCs/>
              </w:rPr>
            </w:pPr>
            <w:r w:rsidRPr="00EB5DBA">
              <w:rPr>
                <w:bCs/>
              </w:rPr>
              <w:t>1.6 m</w:t>
            </w:r>
          </w:p>
        </w:tc>
      </w:tr>
      <w:tr w:rsidR="0045737E" w:rsidRPr="00EB5DBA" w14:paraId="789FA152" w14:textId="77777777" w:rsidTr="00490395">
        <w:trPr>
          <w:trHeight w:val="497"/>
        </w:trPr>
        <w:tc>
          <w:tcPr>
            <w:tcW w:w="1985" w:type="dxa"/>
            <w:vMerge/>
            <w:tcBorders>
              <w:left w:val="single" w:sz="4" w:space="0" w:color="auto"/>
              <w:bottom w:val="single" w:sz="4" w:space="0" w:color="auto"/>
              <w:right w:val="single" w:sz="4" w:space="0" w:color="auto"/>
            </w:tcBorders>
            <w:vAlign w:val="center"/>
          </w:tcPr>
          <w:p w14:paraId="72316BBB" w14:textId="77777777" w:rsidR="0045737E" w:rsidRPr="00EB5DBA" w:rsidRDefault="0045737E" w:rsidP="0045737E">
            <w:pPr>
              <w:pStyle w:val="Zkladntext"/>
              <w:spacing w:after="240"/>
              <w:rPr>
                <w:b/>
                <w:sz w:val="16"/>
                <w:szCs w:val="16"/>
              </w:rPr>
            </w:pPr>
          </w:p>
        </w:tc>
        <w:tc>
          <w:tcPr>
            <w:tcW w:w="4394" w:type="dxa"/>
            <w:tcBorders>
              <w:top w:val="single" w:sz="4" w:space="0" w:color="auto"/>
              <w:left w:val="single" w:sz="4" w:space="0" w:color="auto"/>
              <w:bottom w:val="single" w:sz="4" w:space="0" w:color="auto"/>
              <w:right w:val="single" w:sz="4" w:space="0" w:color="auto"/>
            </w:tcBorders>
          </w:tcPr>
          <w:p w14:paraId="08CBEB80" w14:textId="79F019F2" w:rsidR="0045737E" w:rsidRPr="00EB5DBA" w:rsidRDefault="0045737E" w:rsidP="0045737E">
            <w:pPr>
              <w:spacing w:line="240" w:lineRule="auto"/>
              <w:ind w:leftChars="108" w:left="203" w:hangingChars="5" w:hanging="9"/>
            </w:pPr>
            <w:r w:rsidRPr="00EB5DBA">
              <w:t xml:space="preserve">Flue gas exit velocity at nominal load </w:t>
            </w:r>
          </w:p>
        </w:tc>
        <w:tc>
          <w:tcPr>
            <w:tcW w:w="3261" w:type="dxa"/>
            <w:tcBorders>
              <w:top w:val="single" w:sz="4" w:space="0" w:color="auto"/>
              <w:left w:val="nil"/>
              <w:bottom w:val="single" w:sz="4" w:space="0" w:color="auto"/>
              <w:right w:val="single" w:sz="4" w:space="0" w:color="auto"/>
            </w:tcBorders>
          </w:tcPr>
          <w:p w14:paraId="12163298" w14:textId="77777777" w:rsidR="0045737E" w:rsidRPr="00EB5DBA" w:rsidRDefault="0045737E" w:rsidP="0045737E">
            <w:pPr>
              <w:spacing w:line="240" w:lineRule="auto"/>
              <w:jc w:val="center"/>
            </w:pPr>
            <w:r w:rsidRPr="00EB5DBA">
              <w:t>Max. 22 m/s, actual condition</w:t>
            </w:r>
          </w:p>
        </w:tc>
      </w:tr>
      <w:tr w:rsidR="0045737E" w:rsidRPr="00EB5DBA" w14:paraId="392DF04E" w14:textId="77777777" w:rsidTr="00490395">
        <w:trPr>
          <w:trHeight w:val="675"/>
        </w:trPr>
        <w:tc>
          <w:tcPr>
            <w:tcW w:w="1985" w:type="dxa"/>
            <w:vMerge/>
            <w:tcBorders>
              <w:left w:val="single" w:sz="4" w:space="0" w:color="auto"/>
              <w:bottom w:val="single" w:sz="4" w:space="0" w:color="auto"/>
              <w:right w:val="single" w:sz="4" w:space="0" w:color="auto"/>
            </w:tcBorders>
            <w:vAlign w:val="center"/>
          </w:tcPr>
          <w:p w14:paraId="1EFCB828" w14:textId="77777777" w:rsidR="0045737E" w:rsidRPr="00EB5DBA" w:rsidRDefault="0045737E" w:rsidP="0045737E">
            <w:pPr>
              <w:pStyle w:val="Zkladntext"/>
              <w:spacing w:after="240"/>
              <w:rPr>
                <w:b/>
                <w:sz w:val="16"/>
                <w:szCs w:val="16"/>
              </w:rPr>
            </w:pPr>
          </w:p>
        </w:tc>
        <w:tc>
          <w:tcPr>
            <w:tcW w:w="4394" w:type="dxa"/>
            <w:tcBorders>
              <w:top w:val="single" w:sz="4" w:space="0" w:color="auto"/>
              <w:left w:val="single" w:sz="4" w:space="0" w:color="auto"/>
              <w:bottom w:val="single" w:sz="4" w:space="0" w:color="auto"/>
              <w:right w:val="single" w:sz="4" w:space="0" w:color="auto"/>
            </w:tcBorders>
          </w:tcPr>
          <w:p w14:paraId="5ADE1CCB" w14:textId="104F9C65" w:rsidR="0045737E" w:rsidRPr="00EB5DBA" w:rsidRDefault="0045737E" w:rsidP="0045737E">
            <w:pPr>
              <w:spacing w:line="240" w:lineRule="auto"/>
              <w:ind w:leftChars="108" w:left="203" w:hangingChars="5" w:hanging="9"/>
            </w:pPr>
            <w:r w:rsidRPr="00EB5DBA">
              <w:t xml:space="preserve">Materials, flue gas pipe and inner liner </w:t>
            </w:r>
          </w:p>
          <w:p w14:paraId="6031A9A0" w14:textId="12517ABB" w:rsidR="0045737E" w:rsidRPr="00EB5DBA" w:rsidRDefault="0045737E" w:rsidP="0045737E">
            <w:pPr>
              <w:spacing w:line="240" w:lineRule="auto"/>
              <w:ind w:leftChars="108" w:left="203" w:hangingChars="5" w:hanging="9"/>
              <w:rPr>
                <w:strike/>
              </w:rPr>
            </w:pPr>
          </w:p>
        </w:tc>
        <w:tc>
          <w:tcPr>
            <w:tcW w:w="3261" w:type="dxa"/>
            <w:tcBorders>
              <w:top w:val="single" w:sz="4" w:space="0" w:color="auto"/>
              <w:left w:val="nil"/>
              <w:bottom w:val="single" w:sz="4" w:space="0" w:color="auto"/>
              <w:right w:val="single" w:sz="4" w:space="0" w:color="auto"/>
            </w:tcBorders>
          </w:tcPr>
          <w:p w14:paraId="6C4549D2" w14:textId="77777777" w:rsidR="0045737E" w:rsidRPr="00EB5DBA" w:rsidRDefault="0045737E" w:rsidP="0045737E">
            <w:pPr>
              <w:spacing w:line="240" w:lineRule="auto"/>
              <w:jc w:val="center"/>
            </w:pPr>
            <w:r w:rsidRPr="00EB5DBA">
              <w:t>Choice of materials shall reflect temperatures at normal and abnormal operation.</w:t>
            </w:r>
          </w:p>
        </w:tc>
      </w:tr>
    </w:tbl>
    <w:p w14:paraId="2FBAF179" w14:textId="77777777" w:rsidR="00A5644A" w:rsidRPr="00EB5DBA" w:rsidRDefault="00A5644A" w:rsidP="00A5644A"/>
    <w:p w14:paraId="31CE6A14" w14:textId="77777777" w:rsidR="00A5644A" w:rsidRPr="00EB5DBA" w:rsidRDefault="00A5644A" w:rsidP="00A5644A"/>
    <w:p w14:paraId="56C840CE" w14:textId="037B3680" w:rsidR="00A5644A" w:rsidRPr="00EB5DBA" w:rsidRDefault="00A5644A" w:rsidP="00192F0F">
      <w:pPr>
        <w:pStyle w:val="Nadpis1"/>
        <w:keepLines w:val="0"/>
        <w:pageBreakBefore w:val="0"/>
        <w:numPr>
          <w:ilvl w:val="0"/>
          <w:numId w:val="17"/>
        </w:numPr>
        <w:suppressAutoHyphens w:val="0"/>
        <w:spacing w:after="230"/>
        <w:ind w:hanging="851"/>
        <w:contextualSpacing w:val="0"/>
        <w:rPr>
          <w:lang w:val="en-US"/>
        </w:rPr>
      </w:pPr>
      <w:r w:rsidRPr="00EB5DBA">
        <w:rPr>
          <w:lang w:val="en-US"/>
        </w:rPr>
        <w:br w:type="page"/>
      </w:r>
      <w:bookmarkStart w:id="81" w:name="_Toc279071785"/>
      <w:bookmarkStart w:id="82" w:name="_Toc376874936"/>
      <w:bookmarkStart w:id="83" w:name="_Toc170671964"/>
      <w:r w:rsidRPr="00EB5DBA">
        <w:rPr>
          <w:lang w:val="en-US"/>
        </w:rPr>
        <w:lastRenderedPageBreak/>
        <w:t>Process and design data, Turbine/generator</w:t>
      </w:r>
      <w:bookmarkEnd w:id="81"/>
      <w:bookmarkEnd w:id="82"/>
      <w:bookmarkEnd w:id="83"/>
    </w:p>
    <w:tbl>
      <w:tblPr>
        <w:tblW w:w="9640" w:type="dxa"/>
        <w:tblInd w:w="-147" w:type="dxa"/>
        <w:tblLayout w:type="fixed"/>
        <w:tblCellMar>
          <w:left w:w="70" w:type="dxa"/>
          <w:right w:w="70" w:type="dxa"/>
        </w:tblCellMar>
        <w:tblLook w:val="0000" w:firstRow="0" w:lastRow="0" w:firstColumn="0" w:lastColumn="0" w:noHBand="0" w:noVBand="0"/>
      </w:tblPr>
      <w:tblGrid>
        <w:gridCol w:w="1985"/>
        <w:gridCol w:w="4394"/>
        <w:gridCol w:w="3261"/>
      </w:tblGrid>
      <w:tr w:rsidR="000A6EAF" w:rsidRPr="00EB5DBA" w14:paraId="5AE464D7" w14:textId="77777777" w:rsidTr="0010652C">
        <w:trPr>
          <w:trHeight w:val="225"/>
          <w:tblHeader/>
        </w:trPr>
        <w:tc>
          <w:tcPr>
            <w:tcW w:w="9640" w:type="dxa"/>
            <w:gridSpan w:val="3"/>
            <w:tcBorders>
              <w:top w:val="single" w:sz="4" w:space="0" w:color="auto"/>
              <w:left w:val="single" w:sz="4" w:space="0" w:color="auto"/>
              <w:bottom w:val="single" w:sz="4" w:space="0" w:color="auto"/>
              <w:right w:val="single" w:sz="4" w:space="0" w:color="auto"/>
            </w:tcBorders>
            <w:shd w:val="clear" w:color="auto" w:fill="BAD2E0"/>
          </w:tcPr>
          <w:p w14:paraId="5B6AF9DF" w14:textId="14996567" w:rsidR="00A5644A" w:rsidRPr="00EB5DBA" w:rsidRDefault="00A5644A" w:rsidP="00BE08F6">
            <w:pPr>
              <w:spacing w:line="240" w:lineRule="auto"/>
              <w:jc w:val="center"/>
              <w:rPr>
                <w:b/>
                <w:bCs/>
              </w:rPr>
            </w:pPr>
          </w:p>
          <w:p w14:paraId="3200D474" w14:textId="77777777" w:rsidR="00A5644A" w:rsidRPr="00EB5DBA" w:rsidRDefault="00A5644A" w:rsidP="00BE08F6">
            <w:pPr>
              <w:spacing w:line="240" w:lineRule="auto"/>
              <w:jc w:val="center"/>
              <w:rPr>
                <w:b/>
                <w:bCs/>
                <w:sz w:val="20"/>
                <w:szCs w:val="20"/>
              </w:rPr>
            </w:pPr>
            <w:r w:rsidRPr="00EB5DBA">
              <w:rPr>
                <w:b/>
                <w:bCs/>
                <w:sz w:val="20"/>
                <w:szCs w:val="20"/>
              </w:rPr>
              <w:t>Table for Process and Design Data, Turbine/generator</w:t>
            </w:r>
          </w:p>
          <w:p w14:paraId="64E323F4" w14:textId="368FA1C1" w:rsidR="00A5644A" w:rsidRPr="00EB5DBA" w:rsidRDefault="00A5644A" w:rsidP="00BE08F6">
            <w:pPr>
              <w:spacing w:line="240" w:lineRule="auto"/>
              <w:jc w:val="center"/>
              <w:rPr>
                <w:b/>
                <w:bCs/>
                <w:sz w:val="20"/>
                <w:szCs w:val="20"/>
              </w:rPr>
            </w:pPr>
            <w:r w:rsidRPr="00EB5DBA">
              <w:rPr>
                <w:b/>
                <w:bCs/>
                <w:sz w:val="20"/>
                <w:szCs w:val="20"/>
              </w:rPr>
              <w:br/>
              <w:t xml:space="preserve">Appendix </w:t>
            </w:r>
            <w:r w:rsidR="000A6EAF" w:rsidRPr="00EB5DBA">
              <w:rPr>
                <w:b/>
                <w:bCs/>
                <w:sz w:val="20"/>
                <w:szCs w:val="20"/>
              </w:rPr>
              <w:t>A13</w:t>
            </w:r>
          </w:p>
          <w:p w14:paraId="78E74238" w14:textId="77777777" w:rsidR="00A5644A" w:rsidRPr="00EB5DBA" w:rsidRDefault="00A5644A" w:rsidP="00BE08F6">
            <w:pPr>
              <w:spacing w:line="240" w:lineRule="auto"/>
              <w:jc w:val="center"/>
              <w:rPr>
                <w:b/>
                <w:bCs/>
              </w:rPr>
            </w:pPr>
          </w:p>
        </w:tc>
      </w:tr>
      <w:tr w:rsidR="000A6EAF" w:rsidRPr="00EB5DBA" w14:paraId="1E62CE32" w14:textId="77777777" w:rsidTr="0010652C">
        <w:trPr>
          <w:trHeight w:val="356"/>
          <w:tblHeader/>
        </w:trPr>
        <w:tc>
          <w:tcPr>
            <w:tcW w:w="1985" w:type="dxa"/>
            <w:tcBorders>
              <w:top w:val="single" w:sz="4" w:space="0" w:color="auto"/>
              <w:left w:val="single" w:sz="4" w:space="0" w:color="auto"/>
              <w:bottom w:val="single" w:sz="4" w:space="0" w:color="auto"/>
              <w:right w:val="single" w:sz="4" w:space="0" w:color="auto"/>
            </w:tcBorders>
            <w:shd w:val="clear" w:color="auto" w:fill="BAD2E0"/>
          </w:tcPr>
          <w:p w14:paraId="06FD67BF" w14:textId="77777777" w:rsidR="00A5644A" w:rsidRPr="00EB5DBA" w:rsidRDefault="00A5644A" w:rsidP="00BE08F6">
            <w:pPr>
              <w:spacing w:line="240" w:lineRule="auto"/>
              <w:rPr>
                <w:b/>
                <w:bCs/>
              </w:rPr>
            </w:pPr>
            <w:r w:rsidRPr="00EB5DBA">
              <w:rPr>
                <w:b/>
                <w:bCs/>
              </w:rPr>
              <w:t>Reference</w:t>
            </w:r>
          </w:p>
        </w:tc>
        <w:tc>
          <w:tcPr>
            <w:tcW w:w="4394" w:type="dxa"/>
            <w:tcBorders>
              <w:top w:val="single" w:sz="4" w:space="0" w:color="auto"/>
              <w:left w:val="nil"/>
              <w:bottom w:val="single" w:sz="4" w:space="0" w:color="auto"/>
              <w:right w:val="nil"/>
            </w:tcBorders>
            <w:shd w:val="clear" w:color="auto" w:fill="BAD2E0"/>
          </w:tcPr>
          <w:p w14:paraId="4281C37B" w14:textId="0DF771CE" w:rsidR="00A5644A" w:rsidRPr="00EB5DBA" w:rsidRDefault="002116A7" w:rsidP="00BE08F6">
            <w:pPr>
              <w:spacing w:line="240" w:lineRule="auto"/>
              <w:rPr>
                <w:b/>
                <w:bCs/>
              </w:rPr>
            </w:pPr>
            <w:r>
              <w:rPr>
                <w:b/>
                <w:bCs/>
              </w:rPr>
              <w:t>Line</w:t>
            </w:r>
            <w:r w:rsidR="00A5644A" w:rsidRPr="00EB5DBA">
              <w:rPr>
                <w:b/>
                <w:bCs/>
              </w:rPr>
              <w:t xml:space="preserve"> Component / Parameter</w:t>
            </w:r>
          </w:p>
        </w:tc>
        <w:tc>
          <w:tcPr>
            <w:tcW w:w="3261" w:type="dxa"/>
            <w:tcBorders>
              <w:top w:val="single" w:sz="4" w:space="0" w:color="auto"/>
              <w:left w:val="single" w:sz="4" w:space="0" w:color="auto"/>
              <w:bottom w:val="single" w:sz="4" w:space="0" w:color="auto"/>
              <w:right w:val="single" w:sz="4" w:space="0" w:color="auto"/>
            </w:tcBorders>
            <w:shd w:val="clear" w:color="auto" w:fill="BAD2E0"/>
          </w:tcPr>
          <w:p w14:paraId="07352F43" w14:textId="51F07F34" w:rsidR="00A5644A" w:rsidRPr="00EB5DBA" w:rsidRDefault="00A5644A" w:rsidP="00BE08F6">
            <w:pPr>
              <w:spacing w:line="240" w:lineRule="auto"/>
              <w:jc w:val="center"/>
              <w:rPr>
                <w:b/>
                <w:bCs/>
              </w:rPr>
            </w:pPr>
            <w:r w:rsidRPr="00EB5DBA">
              <w:rPr>
                <w:b/>
                <w:bCs/>
              </w:rPr>
              <w:t>Value / Description</w:t>
            </w:r>
          </w:p>
        </w:tc>
      </w:tr>
      <w:tr w:rsidR="000A6EAF" w:rsidRPr="00EB5DBA" w14:paraId="63A76E7C" w14:textId="77777777" w:rsidTr="0010652C">
        <w:trPr>
          <w:trHeight w:val="519"/>
        </w:trPr>
        <w:tc>
          <w:tcPr>
            <w:tcW w:w="1985" w:type="dxa"/>
            <w:tcBorders>
              <w:top w:val="single" w:sz="4" w:space="0" w:color="auto"/>
              <w:left w:val="single" w:sz="4" w:space="0" w:color="auto"/>
              <w:bottom w:val="single" w:sz="4" w:space="0" w:color="auto"/>
              <w:right w:val="single" w:sz="4" w:space="0" w:color="auto"/>
            </w:tcBorders>
            <w:shd w:val="clear" w:color="auto" w:fill="DEE8F0"/>
            <w:vAlign w:val="center"/>
          </w:tcPr>
          <w:p w14:paraId="4F8D1820" w14:textId="77777777" w:rsidR="00A5644A" w:rsidRPr="00EB5DBA" w:rsidRDefault="00A5644A" w:rsidP="00BE08F6">
            <w:pPr>
              <w:spacing w:line="240" w:lineRule="auto"/>
              <w:jc w:val="center"/>
              <w:rPr>
                <w:b/>
                <w:bCs/>
                <w:sz w:val="24"/>
              </w:rPr>
            </w:pPr>
            <w:r w:rsidRPr="00EB5DBA">
              <w:rPr>
                <w:b/>
                <w:bCs/>
                <w:sz w:val="24"/>
              </w:rPr>
              <w:t>Appendix A4</w:t>
            </w:r>
          </w:p>
        </w:tc>
        <w:tc>
          <w:tcPr>
            <w:tcW w:w="4394" w:type="dxa"/>
            <w:tcBorders>
              <w:top w:val="single" w:sz="4" w:space="0" w:color="auto"/>
              <w:left w:val="nil"/>
              <w:bottom w:val="single" w:sz="4" w:space="0" w:color="auto"/>
              <w:right w:val="nil"/>
            </w:tcBorders>
            <w:shd w:val="clear" w:color="auto" w:fill="DEE8F0"/>
            <w:vAlign w:val="center"/>
          </w:tcPr>
          <w:p w14:paraId="72E353CC" w14:textId="77777777" w:rsidR="00A5644A" w:rsidRPr="00EB5DBA" w:rsidRDefault="00A5644A" w:rsidP="00BE08F6">
            <w:pPr>
              <w:spacing w:line="240" w:lineRule="auto"/>
              <w:rPr>
                <w:b/>
                <w:bCs/>
                <w:sz w:val="22"/>
              </w:rPr>
            </w:pPr>
            <w:r w:rsidRPr="00EB5DBA">
              <w:rPr>
                <w:b/>
                <w:bCs/>
                <w:sz w:val="22"/>
                <w:szCs w:val="22"/>
              </w:rPr>
              <w:t>Turbine/generator set</w:t>
            </w:r>
          </w:p>
        </w:tc>
        <w:tc>
          <w:tcPr>
            <w:tcW w:w="3261" w:type="dxa"/>
            <w:tcBorders>
              <w:top w:val="single" w:sz="4" w:space="0" w:color="auto"/>
              <w:left w:val="single" w:sz="4" w:space="0" w:color="auto"/>
              <w:bottom w:val="single" w:sz="4" w:space="0" w:color="auto"/>
              <w:right w:val="single" w:sz="4" w:space="0" w:color="auto"/>
            </w:tcBorders>
            <w:shd w:val="clear" w:color="auto" w:fill="DEE8F0"/>
          </w:tcPr>
          <w:p w14:paraId="1612A097" w14:textId="77777777" w:rsidR="00A5644A" w:rsidRPr="00EB5DBA" w:rsidRDefault="00A5644A" w:rsidP="00BE08F6">
            <w:pPr>
              <w:spacing w:line="240" w:lineRule="auto"/>
              <w:jc w:val="center"/>
            </w:pPr>
          </w:p>
        </w:tc>
      </w:tr>
      <w:tr w:rsidR="0077092E" w:rsidRPr="00EB5DBA" w14:paraId="354A0727" w14:textId="77777777" w:rsidTr="0077092E">
        <w:trPr>
          <w:trHeight w:val="776"/>
        </w:trPr>
        <w:tc>
          <w:tcPr>
            <w:tcW w:w="1985" w:type="dxa"/>
            <w:vMerge w:val="restart"/>
            <w:tcBorders>
              <w:top w:val="single" w:sz="4" w:space="0" w:color="auto"/>
              <w:left w:val="single" w:sz="4" w:space="0" w:color="auto"/>
              <w:right w:val="single" w:sz="4" w:space="0" w:color="auto"/>
            </w:tcBorders>
            <w:shd w:val="clear" w:color="auto" w:fill="DEE8F0"/>
          </w:tcPr>
          <w:p w14:paraId="34F9887C" w14:textId="40FA9639" w:rsidR="0077092E" w:rsidRPr="00C042B3" w:rsidRDefault="0077092E" w:rsidP="0077092E">
            <w:pPr>
              <w:pStyle w:val="Zkladntext"/>
              <w:spacing w:after="240"/>
              <w:rPr>
                <w:b/>
              </w:rPr>
            </w:pPr>
            <w:r w:rsidRPr="00C042B3">
              <w:rPr>
                <w:b/>
              </w:rPr>
              <w:t>A4: sec. 1</w:t>
            </w:r>
          </w:p>
        </w:tc>
        <w:tc>
          <w:tcPr>
            <w:tcW w:w="4394" w:type="dxa"/>
            <w:tcBorders>
              <w:top w:val="single" w:sz="4" w:space="0" w:color="auto"/>
              <w:left w:val="nil"/>
              <w:bottom w:val="single" w:sz="4" w:space="0" w:color="auto"/>
              <w:right w:val="nil"/>
            </w:tcBorders>
            <w:shd w:val="clear" w:color="auto" w:fill="DEE8F0"/>
          </w:tcPr>
          <w:p w14:paraId="63F5D8E8" w14:textId="6398E026" w:rsidR="0077092E" w:rsidRPr="00EB5DBA" w:rsidRDefault="0077092E" w:rsidP="0077092E">
            <w:pPr>
              <w:spacing w:line="240" w:lineRule="auto"/>
              <w:rPr>
                <w:b/>
                <w:bCs/>
              </w:rPr>
            </w:pPr>
            <w:r>
              <w:t xml:space="preserve">Availability of the steam </w:t>
            </w:r>
            <w:r w:rsidRPr="0034433B">
              <w:t>turb</w:t>
            </w:r>
            <w:r>
              <w:t xml:space="preserve">ine </w:t>
            </w:r>
            <w:proofErr w:type="gramStart"/>
            <w:r>
              <w:t>and  Line</w:t>
            </w:r>
            <w:proofErr w:type="gramEnd"/>
            <w:r>
              <w:t xml:space="preserve"> synchronous generator </w:t>
            </w:r>
            <w:r w:rsidRPr="0034433B">
              <w:t xml:space="preserve"> </w:t>
            </w:r>
          </w:p>
        </w:tc>
        <w:tc>
          <w:tcPr>
            <w:tcW w:w="3261" w:type="dxa"/>
            <w:tcBorders>
              <w:top w:val="single" w:sz="4" w:space="0" w:color="auto"/>
              <w:left w:val="single" w:sz="4" w:space="0" w:color="auto"/>
              <w:bottom w:val="single" w:sz="4" w:space="0" w:color="auto"/>
              <w:right w:val="single" w:sz="4" w:space="0" w:color="auto"/>
            </w:tcBorders>
            <w:shd w:val="clear" w:color="auto" w:fill="DEE8F0"/>
          </w:tcPr>
          <w:p w14:paraId="698F30A5" w14:textId="70542189" w:rsidR="0077092E" w:rsidRPr="00EB5DBA" w:rsidRDefault="0077092E" w:rsidP="0077092E">
            <w:pPr>
              <w:spacing w:line="240" w:lineRule="auto"/>
              <w:jc w:val="center"/>
            </w:pPr>
            <w:r>
              <w:t xml:space="preserve">a minimum of </w:t>
            </w:r>
            <w:ins w:id="84" w:author="Pavel Slezák" w:date="2024-06-21T11:53:00Z" w16du:dateUtc="2024-06-21T09:53:00Z">
              <w:r>
                <w:t>8</w:t>
              </w:r>
            </w:ins>
            <w:r>
              <w:t>,</w:t>
            </w:r>
            <w:ins w:id="85" w:author="Pavel Slezák" w:date="2024-06-21T11:53:00Z" w16du:dateUtc="2024-06-21T09:53:00Z">
              <w:r>
                <w:t>700 h</w:t>
              </w:r>
            </w:ins>
            <w:r>
              <w:t xml:space="preserve">/year while keeping the requirements as per Appendix </w:t>
            </w:r>
            <w:ins w:id="86" w:author="Pavel Slezák" w:date="2024-06-21T11:53:00Z" w16du:dateUtc="2024-06-21T09:53:00Z">
              <w:r w:rsidRPr="00F425F7">
                <w:rPr>
                  <w:i/>
                  <w:iCs/>
                  <w:lang w:eastAsia="da-DK"/>
                </w:rPr>
                <w:t>II.g G</w:t>
              </w:r>
            </w:ins>
            <w:r>
              <w:rPr>
                <w:i/>
                <w:iCs/>
                <w:lang w:eastAsia="da-DK"/>
              </w:rPr>
              <w:t>uarantees</w:t>
            </w:r>
          </w:p>
        </w:tc>
      </w:tr>
      <w:tr w:rsidR="0077092E" w:rsidRPr="00EB5DBA" w14:paraId="03F6DC51" w14:textId="77777777" w:rsidTr="00680FB2">
        <w:trPr>
          <w:trHeight w:val="383"/>
        </w:trPr>
        <w:tc>
          <w:tcPr>
            <w:tcW w:w="1985" w:type="dxa"/>
            <w:vMerge/>
            <w:tcBorders>
              <w:left w:val="single" w:sz="4" w:space="0" w:color="auto"/>
              <w:right w:val="single" w:sz="4" w:space="0" w:color="auto"/>
            </w:tcBorders>
            <w:shd w:val="clear" w:color="auto" w:fill="DEE8F0"/>
          </w:tcPr>
          <w:p w14:paraId="29467CA4" w14:textId="5BF0D3CF" w:rsidR="0077092E" w:rsidRPr="00C042B3" w:rsidRDefault="0077092E" w:rsidP="00BE08F6">
            <w:pPr>
              <w:pStyle w:val="Zkladntext"/>
              <w:spacing w:after="240"/>
              <w:rPr>
                <w:b/>
              </w:rPr>
            </w:pPr>
          </w:p>
        </w:tc>
        <w:tc>
          <w:tcPr>
            <w:tcW w:w="4394" w:type="dxa"/>
            <w:tcBorders>
              <w:top w:val="single" w:sz="4" w:space="0" w:color="auto"/>
              <w:left w:val="nil"/>
              <w:bottom w:val="single" w:sz="4" w:space="0" w:color="auto"/>
              <w:right w:val="nil"/>
            </w:tcBorders>
            <w:shd w:val="clear" w:color="auto" w:fill="DEE8F0"/>
          </w:tcPr>
          <w:p w14:paraId="10286125" w14:textId="77777777" w:rsidR="0077092E" w:rsidRPr="00EB5DBA" w:rsidRDefault="0077092E" w:rsidP="00BE08F6">
            <w:pPr>
              <w:spacing w:line="240" w:lineRule="auto"/>
              <w:rPr>
                <w:b/>
                <w:bCs/>
              </w:rPr>
            </w:pPr>
            <w:r w:rsidRPr="00EB5DBA">
              <w:rPr>
                <w:b/>
                <w:bCs/>
              </w:rPr>
              <w:t>Preliminary steam data</w:t>
            </w:r>
          </w:p>
        </w:tc>
        <w:tc>
          <w:tcPr>
            <w:tcW w:w="3261" w:type="dxa"/>
            <w:tcBorders>
              <w:top w:val="single" w:sz="4" w:space="0" w:color="auto"/>
              <w:left w:val="single" w:sz="4" w:space="0" w:color="auto"/>
              <w:bottom w:val="single" w:sz="4" w:space="0" w:color="auto"/>
              <w:right w:val="single" w:sz="4" w:space="0" w:color="auto"/>
            </w:tcBorders>
            <w:shd w:val="clear" w:color="auto" w:fill="DEE8F0"/>
            <w:vAlign w:val="bottom"/>
          </w:tcPr>
          <w:p w14:paraId="78237971" w14:textId="77777777" w:rsidR="0077092E" w:rsidRPr="00EB5DBA" w:rsidRDefault="0077092E" w:rsidP="00BE08F6">
            <w:pPr>
              <w:spacing w:line="240" w:lineRule="auto"/>
              <w:jc w:val="center"/>
            </w:pPr>
          </w:p>
        </w:tc>
      </w:tr>
      <w:tr w:rsidR="000A6EAF" w:rsidRPr="00EB5DBA" w14:paraId="380DF1DB" w14:textId="77777777" w:rsidTr="0010652C">
        <w:tc>
          <w:tcPr>
            <w:tcW w:w="1985" w:type="dxa"/>
            <w:tcBorders>
              <w:left w:val="single" w:sz="4" w:space="0" w:color="auto"/>
              <w:right w:val="single" w:sz="4" w:space="0" w:color="auto"/>
            </w:tcBorders>
            <w:shd w:val="clear" w:color="auto" w:fill="DEE8F0"/>
            <w:vAlign w:val="center"/>
          </w:tcPr>
          <w:p w14:paraId="306EB112" w14:textId="77777777" w:rsidR="00A5644A" w:rsidRPr="00C042B3" w:rsidRDefault="00A5644A" w:rsidP="00BE08F6">
            <w:pPr>
              <w:pStyle w:val="Zkladntext"/>
              <w:spacing w:after="240"/>
              <w:rPr>
                <w:b/>
              </w:rPr>
            </w:pPr>
          </w:p>
        </w:tc>
        <w:tc>
          <w:tcPr>
            <w:tcW w:w="4394" w:type="dxa"/>
            <w:tcBorders>
              <w:top w:val="single" w:sz="4" w:space="0" w:color="auto"/>
              <w:left w:val="nil"/>
              <w:bottom w:val="single" w:sz="4" w:space="0" w:color="auto"/>
              <w:right w:val="nil"/>
            </w:tcBorders>
          </w:tcPr>
          <w:p w14:paraId="218BC85F" w14:textId="73E19FCB" w:rsidR="00A5644A" w:rsidRPr="00EB5DBA" w:rsidRDefault="00A5644A" w:rsidP="00B34834">
            <w:pPr>
              <w:spacing w:line="240" w:lineRule="auto"/>
              <w:ind w:leftChars="108" w:left="203" w:hangingChars="5" w:hanging="9"/>
            </w:pPr>
            <w:r w:rsidRPr="00EB5DBA">
              <w:t>Nominal load (100%) Steam flow</w:t>
            </w:r>
          </w:p>
        </w:tc>
        <w:tc>
          <w:tcPr>
            <w:tcW w:w="3261" w:type="dxa"/>
            <w:tcBorders>
              <w:top w:val="single" w:sz="4" w:space="0" w:color="auto"/>
              <w:left w:val="single" w:sz="4" w:space="0" w:color="auto"/>
              <w:bottom w:val="single" w:sz="4" w:space="0" w:color="auto"/>
              <w:right w:val="single" w:sz="4" w:space="0" w:color="auto"/>
            </w:tcBorders>
          </w:tcPr>
          <w:p w14:paraId="0A92AD45" w14:textId="4A56E3A1" w:rsidR="00A5644A" w:rsidRPr="00EB5DBA" w:rsidRDefault="00A5644A" w:rsidP="00BE08F6">
            <w:pPr>
              <w:spacing w:line="240" w:lineRule="auto"/>
              <w:jc w:val="center"/>
            </w:pPr>
            <w:r w:rsidRPr="00EB5DBA">
              <w:t>Maximum continuous flowrate (</w:t>
            </w:r>
            <w:proofErr w:type="spellStart"/>
            <w:r w:rsidRPr="00EB5DBA">
              <w:t>MCR</w:t>
            </w:r>
            <w:proofErr w:type="spellEnd"/>
            <w:r w:rsidRPr="00EB5DBA">
              <w:t>) set point (</w:t>
            </w:r>
            <w:proofErr w:type="spellStart"/>
            <w:r w:rsidRPr="00EB5DBA">
              <w:t>LP</w:t>
            </w:r>
            <w:r w:rsidR="00EF14A0" w:rsidRPr="00EB5DBA">
              <w:t>2</w:t>
            </w:r>
            <w:proofErr w:type="spellEnd"/>
            <w:r w:rsidRPr="00EB5DBA">
              <w:t>) in boiler capacity diagram</w:t>
            </w:r>
          </w:p>
        </w:tc>
      </w:tr>
      <w:tr w:rsidR="000A6EAF" w:rsidRPr="00EB5DBA" w14:paraId="2B18AFA8" w14:textId="77777777" w:rsidTr="0010652C">
        <w:tc>
          <w:tcPr>
            <w:tcW w:w="1985" w:type="dxa"/>
            <w:tcBorders>
              <w:left w:val="single" w:sz="4" w:space="0" w:color="auto"/>
              <w:right w:val="single" w:sz="4" w:space="0" w:color="auto"/>
            </w:tcBorders>
            <w:shd w:val="clear" w:color="auto" w:fill="DEE8F0"/>
            <w:vAlign w:val="center"/>
          </w:tcPr>
          <w:p w14:paraId="0A042478" w14:textId="77777777" w:rsidR="00A5644A" w:rsidRPr="00C042B3" w:rsidRDefault="00A5644A" w:rsidP="00BE08F6">
            <w:pPr>
              <w:pStyle w:val="Zkladntext"/>
              <w:spacing w:after="240"/>
              <w:rPr>
                <w:b/>
              </w:rPr>
            </w:pPr>
          </w:p>
        </w:tc>
        <w:tc>
          <w:tcPr>
            <w:tcW w:w="4394" w:type="dxa"/>
            <w:tcBorders>
              <w:top w:val="single" w:sz="4" w:space="0" w:color="auto"/>
              <w:left w:val="nil"/>
              <w:bottom w:val="single" w:sz="4" w:space="0" w:color="auto"/>
              <w:right w:val="nil"/>
            </w:tcBorders>
          </w:tcPr>
          <w:p w14:paraId="5BF7D520" w14:textId="77777777" w:rsidR="00A5644A" w:rsidRPr="00EB5DBA" w:rsidRDefault="00A5644A" w:rsidP="00B34834">
            <w:pPr>
              <w:spacing w:line="240" w:lineRule="auto"/>
              <w:ind w:leftChars="108" w:left="203" w:hangingChars="5" w:hanging="9"/>
            </w:pPr>
            <w:r w:rsidRPr="00EB5DBA">
              <w:t xml:space="preserve">Expected </w:t>
            </w:r>
            <w:proofErr w:type="spellStart"/>
            <w:r w:rsidRPr="00EB5DBA">
              <w:t>MCR</w:t>
            </w:r>
            <w:proofErr w:type="spellEnd"/>
            <w:r w:rsidRPr="00EB5DBA">
              <w:t xml:space="preserve"> steam flow</w:t>
            </w:r>
          </w:p>
        </w:tc>
        <w:tc>
          <w:tcPr>
            <w:tcW w:w="3261" w:type="dxa"/>
            <w:tcBorders>
              <w:top w:val="single" w:sz="4" w:space="0" w:color="auto"/>
              <w:left w:val="single" w:sz="4" w:space="0" w:color="auto"/>
              <w:bottom w:val="single" w:sz="4" w:space="0" w:color="auto"/>
              <w:right w:val="single" w:sz="4" w:space="0" w:color="auto"/>
            </w:tcBorders>
          </w:tcPr>
          <w:p w14:paraId="4DB81C0B" w14:textId="756EEC3D" w:rsidR="00A5644A" w:rsidRPr="00EB5DBA" w:rsidRDefault="00EF14A0" w:rsidP="00BE08F6">
            <w:pPr>
              <w:spacing w:line="240" w:lineRule="auto"/>
              <w:jc w:val="center"/>
            </w:pPr>
            <w:r w:rsidRPr="00EB5DBA">
              <w:t>15.5</w:t>
            </w:r>
            <w:r w:rsidR="00A5644A" w:rsidRPr="00EB5DBA">
              <w:t xml:space="preserve"> </w:t>
            </w:r>
            <w:r w:rsidRPr="00EB5DBA">
              <w:t>kg</w:t>
            </w:r>
            <w:r w:rsidR="00A5644A" w:rsidRPr="00EB5DBA">
              <w:t>/</w:t>
            </w:r>
            <w:r w:rsidRPr="00EB5DBA">
              <w:t>s</w:t>
            </w:r>
          </w:p>
        </w:tc>
      </w:tr>
      <w:tr w:rsidR="009832B9" w:rsidRPr="00EB5DBA" w14:paraId="3469B3CB" w14:textId="77777777" w:rsidTr="0010652C">
        <w:tc>
          <w:tcPr>
            <w:tcW w:w="1985" w:type="dxa"/>
            <w:tcBorders>
              <w:left w:val="single" w:sz="4" w:space="0" w:color="auto"/>
              <w:right w:val="single" w:sz="4" w:space="0" w:color="auto"/>
            </w:tcBorders>
            <w:shd w:val="clear" w:color="auto" w:fill="DEE8F0"/>
            <w:vAlign w:val="center"/>
          </w:tcPr>
          <w:p w14:paraId="0C48318E" w14:textId="77777777" w:rsidR="009832B9" w:rsidRPr="00C042B3" w:rsidRDefault="009832B9" w:rsidP="00BE08F6">
            <w:pPr>
              <w:pStyle w:val="Zkladntext"/>
              <w:spacing w:after="240"/>
              <w:rPr>
                <w:b/>
              </w:rPr>
            </w:pPr>
          </w:p>
        </w:tc>
        <w:tc>
          <w:tcPr>
            <w:tcW w:w="4394" w:type="dxa"/>
            <w:tcBorders>
              <w:top w:val="single" w:sz="4" w:space="0" w:color="auto"/>
              <w:left w:val="nil"/>
              <w:bottom w:val="single" w:sz="4" w:space="0" w:color="auto"/>
              <w:right w:val="nil"/>
            </w:tcBorders>
          </w:tcPr>
          <w:p w14:paraId="0421326D" w14:textId="77777777" w:rsidR="009832B9" w:rsidRPr="00EB5DBA" w:rsidRDefault="009832B9">
            <w:pPr>
              <w:spacing w:line="240" w:lineRule="auto"/>
              <w:ind w:leftChars="108" w:left="203" w:hangingChars="5" w:hanging="9"/>
            </w:pPr>
            <w:r w:rsidRPr="00EB5DBA">
              <w:t>110% load steam flow</w:t>
            </w:r>
          </w:p>
          <w:p w14:paraId="48A1BF98" w14:textId="7209FC4E" w:rsidR="009832B9" w:rsidRPr="00EB5DBA" w:rsidRDefault="009832B9" w:rsidP="00B34834">
            <w:pPr>
              <w:spacing w:line="240" w:lineRule="auto"/>
            </w:pPr>
          </w:p>
        </w:tc>
        <w:tc>
          <w:tcPr>
            <w:tcW w:w="3261" w:type="dxa"/>
            <w:tcBorders>
              <w:top w:val="single" w:sz="4" w:space="0" w:color="auto"/>
              <w:left w:val="single" w:sz="4" w:space="0" w:color="auto"/>
              <w:bottom w:val="single" w:sz="4" w:space="0" w:color="auto"/>
              <w:right w:val="single" w:sz="4" w:space="0" w:color="auto"/>
            </w:tcBorders>
          </w:tcPr>
          <w:p w14:paraId="00400E1A" w14:textId="4E3C6DD1" w:rsidR="009832B9" w:rsidRPr="00EB5DBA" w:rsidRDefault="009832B9" w:rsidP="00BE08F6">
            <w:pPr>
              <w:spacing w:line="240" w:lineRule="auto"/>
              <w:jc w:val="center"/>
            </w:pPr>
            <w:r w:rsidRPr="00EB5DBA">
              <w:t>17.1 kg/s</w:t>
            </w:r>
          </w:p>
        </w:tc>
      </w:tr>
      <w:tr w:rsidR="009832B9" w:rsidRPr="00EB5DBA" w14:paraId="47232B5D" w14:textId="77777777" w:rsidTr="0010652C">
        <w:tc>
          <w:tcPr>
            <w:tcW w:w="1985" w:type="dxa"/>
            <w:tcBorders>
              <w:left w:val="single" w:sz="4" w:space="0" w:color="auto"/>
              <w:right w:val="single" w:sz="4" w:space="0" w:color="auto"/>
            </w:tcBorders>
            <w:shd w:val="clear" w:color="auto" w:fill="DEE8F0"/>
            <w:vAlign w:val="center"/>
          </w:tcPr>
          <w:p w14:paraId="56233D00" w14:textId="77777777" w:rsidR="009832B9" w:rsidRPr="00C042B3" w:rsidRDefault="009832B9" w:rsidP="00BE08F6">
            <w:pPr>
              <w:pStyle w:val="Zkladntext"/>
              <w:spacing w:after="240"/>
              <w:rPr>
                <w:b/>
              </w:rPr>
            </w:pPr>
          </w:p>
        </w:tc>
        <w:tc>
          <w:tcPr>
            <w:tcW w:w="4394" w:type="dxa"/>
            <w:tcBorders>
              <w:top w:val="single" w:sz="4" w:space="0" w:color="auto"/>
              <w:left w:val="nil"/>
              <w:bottom w:val="single" w:sz="4" w:space="0" w:color="auto"/>
              <w:right w:val="nil"/>
            </w:tcBorders>
          </w:tcPr>
          <w:p w14:paraId="20E81174" w14:textId="3D1FA00E" w:rsidR="009832B9" w:rsidRPr="00EB5DBA" w:rsidRDefault="009832B9">
            <w:pPr>
              <w:spacing w:line="240" w:lineRule="auto"/>
              <w:ind w:leftChars="108" w:left="203" w:hangingChars="5" w:hanging="9"/>
            </w:pPr>
            <w:r w:rsidRPr="00EB5DBA">
              <w:t>70% load steam flow</w:t>
            </w:r>
          </w:p>
        </w:tc>
        <w:tc>
          <w:tcPr>
            <w:tcW w:w="3261" w:type="dxa"/>
            <w:tcBorders>
              <w:top w:val="single" w:sz="4" w:space="0" w:color="auto"/>
              <w:left w:val="single" w:sz="4" w:space="0" w:color="auto"/>
              <w:bottom w:val="single" w:sz="4" w:space="0" w:color="auto"/>
              <w:right w:val="single" w:sz="4" w:space="0" w:color="auto"/>
            </w:tcBorders>
          </w:tcPr>
          <w:p w14:paraId="01F24A90" w14:textId="1482D581" w:rsidR="009832B9" w:rsidRPr="00EB5DBA" w:rsidRDefault="009832B9" w:rsidP="00BE08F6">
            <w:pPr>
              <w:spacing w:line="240" w:lineRule="auto"/>
              <w:jc w:val="center"/>
            </w:pPr>
            <w:r w:rsidRPr="00EB5DBA">
              <w:t>10.9 kg/s</w:t>
            </w:r>
          </w:p>
        </w:tc>
      </w:tr>
      <w:tr w:rsidR="000A6EAF" w:rsidRPr="00EB5DBA" w14:paraId="04669A3B" w14:textId="77777777" w:rsidTr="0010652C">
        <w:tc>
          <w:tcPr>
            <w:tcW w:w="1985" w:type="dxa"/>
            <w:tcBorders>
              <w:left w:val="single" w:sz="4" w:space="0" w:color="auto"/>
              <w:right w:val="single" w:sz="4" w:space="0" w:color="auto"/>
            </w:tcBorders>
            <w:shd w:val="clear" w:color="auto" w:fill="DEE8F0"/>
            <w:vAlign w:val="center"/>
          </w:tcPr>
          <w:p w14:paraId="6D179BD1" w14:textId="77777777" w:rsidR="00A5644A" w:rsidRPr="00C042B3" w:rsidRDefault="00A5644A" w:rsidP="00BE08F6">
            <w:pPr>
              <w:pStyle w:val="Zkladntext"/>
              <w:spacing w:after="240"/>
              <w:rPr>
                <w:b/>
              </w:rPr>
            </w:pPr>
          </w:p>
        </w:tc>
        <w:tc>
          <w:tcPr>
            <w:tcW w:w="4394" w:type="dxa"/>
            <w:tcBorders>
              <w:top w:val="single" w:sz="4" w:space="0" w:color="auto"/>
              <w:left w:val="nil"/>
              <w:bottom w:val="single" w:sz="4" w:space="0" w:color="auto"/>
              <w:right w:val="nil"/>
            </w:tcBorders>
          </w:tcPr>
          <w:p w14:paraId="3DC18E52" w14:textId="77777777" w:rsidR="00A5644A" w:rsidRPr="00EB5DBA" w:rsidRDefault="00A5644A" w:rsidP="00B34834">
            <w:pPr>
              <w:spacing w:line="240" w:lineRule="auto"/>
              <w:ind w:leftChars="108" w:left="203" w:hangingChars="5" w:hanging="9"/>
            </w:pPr>
            <w:r w:rsidRPr="00EB5DBA">
              <w:t>Steam flow rates possible</w:t>
            </w:r>
            <w:r w:rsidRPr="00EB5DBA">
              <w:br/>
            </w:r>
          </w:p>
        </w:tc>
        <w:tc>
          <w:tcPr>
            <w:tcW w:w="3261" w:type="dxa"/>
            <w:tcBorders>
              <w:top w:val="single" w:sz="4" w:space="0" w:color="auto"/>
              <w:left w:val="single" w:sz="4" w:space="0" w:color="auto"/>
              <w:bottom w:val="single" w:sz="4" w:space="0" w:color="auto"/>
              <w:right w:val="single" w:sz="4" w:space="0" w:color="auto"/>
            </w:tcBorders>
          </w:tcPr>
          <w:p w14:paraId="457DC11F" w14:textId="147DDF91" w:rsidR="00A5644A" w:rsidRPr="00EB5DBA" w:rsidRDefault="0007387D" w:rsidP="00BE08F6">
            <w:pPr>
              <w:spacing w:line="240" w:lineRule="auto"/>
              <w:jc w:val="center"/>
            </w:pPr>
            <w:r w:rsidRPr="00EB5DBA">
              <w:t xml:space="preserve">Low: </w:t>
            </w:r>
            <w:r w:rsidR="00A5644A" w:rsidRPr="00EB5DBA">
              <w:t>Island mode</w:t>
            </w:r>
            <w:r w:rsidRPr="00EB5DBA">
              <w:br/>
              <w:t xml:space="preserve">High: </w:t>
            </w:r>
            <w:r w:rsidR="00A5644A" w:rsidRPr="00EB5DBA">
              <w:t xml:space="preserve">110% of boiler </w:t>
            </w:r>
            <w:proofErr w:type="spellStart"/>
            <w:r w:rsidR="00A5644A" w:rsidRPr="00EB5DBA">
              <w:t>MCR</w:t>
            </w:r>
            <w:proofErr w:type="spellEnd"/>
          </w:p>
        </w:tc>
      </w:tr>
      <w:tr w:rsidR="000A6EAF" w:rsidRPr="00EB5DBA" w14:paraId="5B732DB3" w14:textId="77777777" w:rsidTr="0010652C">
        <w:tc>
          <w:tcPr>
            <w:tcW w:w="1985" w:type="dxa"/>
            <w:tcBorders>
              <w:left w:val="single" w:sz="4" w:space="0" w:color="auto"/>
              <w:right w:val="single" w:sz="4" w:space="0" w:color="auto"/>
            </w:tcBorders>
            <w:shd w:val="clear" w:color="auto" w:fill="DEE8F0"/>
            <w:vAlign w:val="center"/>
          </w:tcPr>
          <w:p w14:paraId="6F378659" w14:textId="77777777" w:rsidR="00A5644A" w:rsidRPr="00C042B3" w:rsidRDefault="00A5644A" w:rsidP="00BE08F6">
            <w:pPr>
              <w:pStyle w:val="Zkladntext"/>
              <w:spacing w:after="240"/>
              <w:rPr>
                <w:b/>
              </w:rPr>
            </w:pPr>
          </w:p>
        </w:tc>
        <w:tc>
          <w:tcPr>
            <w:tcW w:w="4394" w:type="dxa"/>
            <w:tcBorders>
              <w:top w:val="single" w:sz="4" w:space="0" w:color="auto"/>
              <w:left w:val="nil"/>
              <w:bottom w:val="single" w:sz="4" w:space="0" w:color="auto"/>
              <w:right w:val="nil"/>
            </w:tcBorders>
          </w:tcPr>
          <w:p w14:paraId="4029F806" w14:textId="77777777" w:rsidR="00A5644A" w:rsidRPr="00EB5DBA" w:rsidRDefault="00A5644A" w:rsidP="00B34834">
            <w:pPr>
              <w:spacing w:line="240" w:lineRule="auto"/>
              <w:ind w:leftChars="108" w:left="203" w:hangingChars="5" w:hanging="9"/>
            </w:pPr>
            <w:r w:rsidRPr="00EB5DBA">
              <w:t xml:space="preserve">Steam pressure </w:t>
            </w:r>
            <w:r w:rsidRPr="00EB5DBA">
              <w:br/>
              <w:t>(inlet of Emergency shut-off valve, controlled by turbine inlet nozzle group)</w:t>
            </w:r>
          </w:p>
        </w:tc>
        <w:tc>
          <w:tcPr>
            <w:tcW w:w="3261" w:type="dxa"/>
            <w:tcBorders>
              <w:top w:val="single" w:sz="4" w:space="0" w:color="auto"/>
              <w:left w:val="single" w:sz="4" w:space="0" w:color="auto"/>
              <w:bottom w:val="single" w:sz="4" w:space="0" w:color="auto"/>
              <w:right w:val="single" w:sz="4" w:space="0" w:color="auto"/>
            </w:tcBorders>
          </w:tcPr>
          <w:p w14:paraId="251CC30A" w14:textId="3BD0A461" w:rsidR="00A5644A" w:rsidRPr="00EB5DBA" w:rsidRDefault="00277C3D" w:rsidP="00BE08F6">
            <w:pPr>
              <w:spacing w:line="240" w:lineRule="auto"/>
              <w:jc w:val="center"/>
            </w:pPr>
            <w:r w:rsidRPr="00EB5DBA">
              <w:t>40</w:t>
            </w:r>
            <w:r w:rsidR="00A5644A" w:rsidRPr="00EB5DBA">
              <w:t xml:space="preserve"> bara</w:t>
            </w:r>
          </w:p>
        </w:tc>
      </w:tr>
      <w:tr w:rsidR="000A6EAF" w:rsidRPr="00EB5DBA" w14:paraId="308F45A6" w14:textId="77777777" w:rsidTr="0010652C">
        <w:tc>
          <w:tcPr>
            <w:tcW w:w="1985" w:type="dxa"/>
            <w:tcBorders>
              <w:left w:val="single" w:sz="4" w:space="0" w:color="auto"/>
              <w:right w:val="single" w:sz="4" w:space="0" w:color="auto"/>
            </w:tcBorders>
            <w:shd w:val="clear" w:color="auto" w:fill="DEE8F0"/>
            <w:vAlign w:val="center"/>
          </w:tcPr>
          <w:p w14:paraId="55C3A289" w14:textId="77777777" w:rsidR="00A5644A" w:rsidRPr="00C042B3" w:rsidRDefault="00A5644A" w:rsidP="00BE08F6">
            <w:pPr>
              <w:pStyle w:val="Zkladntext"/>
              <w:spacing w:after="240"/>
              <w:rPr>
                <w:b/>
              </w:rPr>
            </w:pPr>
          </w:p>
        </w:tc>
        <w:tc>
          <w:tcPr>
            <w:tcW w:w="4394" w:type="dxa"/>
            <w:tcBorders>
              <w:top w:val="single" w:sz="4" w:space="0" w:color="auto"/>
              <w:left w:val="nil"/>
              <w:bottom w:val="single" w:sz="4" w:space="0" w:color="auto"/>
              <w:right w:val="nil"/>
            </w:tcBorders>
          </w:tcPr>
          <w:p w14:paraId="4D3F3B9C" w14:textId="4E3EE7CB" w:rsidR="00A5644A" w:rsidRPr="00EB5DBA" w:rsidRDefault="00A5644A" w:rsidP="00B34834">
            <w:pPr>
              <w:spacing w:line="240" w:lineRule="auto"/>
              <w:ind w:leftChars="108" w:left="203" w:hangingChars="5" w:hanging="9"/>
            </w:pPr>
            <w:r w:rsidRPr="00EB5DBA">
              <w:t xml:space="preserve">Steam temperature during </w:t>
            </w:r>
            <w:r w:rsidR="000738D5" w:rsidRPr="00EB5DBA">
              <w:t>start-up</w:t>
            </w:r>
            <w:r w:rsidRPr="00EB5DBA">
              <w:t xml:space="preserve"> </w:t>
            </w:r>
          </w:p>
          <w:p w14:paraId="0DDEA159" w14:textId="77777777" w:rsidR="00A5644A" w:rsidRPr="00EB5DBA" w:rsidRDefault="00A5644A" w:rsidP="00B34834">
            <w:pPr>
              <w:spacing w:line="240" w:lineRule="auto"/>
              <w:ind w:leftChars="108" w:left="203" w:hangingChars="5" w:hanging="9"/>
            </w:pPr>
            <w:r w:rsidRPr="00EB5DBA">
              <w:t>(maximum up to 500 hrs after boiler cleaning)</w:t>
            </w:r>
          </w:p>
        </w:tc>
        <w:tc>
          <w:tcPr>
            <w:tcW w:w="3261" w:type="dxa"/>
            <w:tcBorders>
              <w:top w:val="single" w:sz="4" w:space="0" w:color="auto"/>
              <w:left w:val="single" w:sz="4" w:space="0" w:color="auto"/>
              <w:bottom w:val="single" w:sz="4" w:space="0" w:color="auto"/>
              <w:right w:val="single" w:sz="4" w:space="0" w:color="auto"/>
            </w:tcBorders>
          </w:tcPr>
          <w:p w14:paraId="30E0865C" w14:textId="5E4F2652" w:rsidR="00A5644A" w:rsidRPr="00EB5DBA" w:rsidRDefault="00A5644A" w:rsidP="00BE08F6">
            <w:pPr>
              <w:spacing w:line="240" w:lineRule="auto"/>
              <w:jc w:val="center"/>
            </w:pPr>
            <w:proofErr w:type="spellStart"/>
            <w:r w:rsidRPr="00EB5DBA">
              <w:t>3</w:t>
            </w:r>
            <w:r w:rsidR="00EF14A0" w:rsidRPr="00EB5DBA">
              <w:t>2</w:t>
            </w:r>
            <w:r w:rsidRPr="00EB5DBA">
              <w:t>0°C</w:t>
            </w:r>
            <w:proofErr w:type="spellEnd"/>
          </w:p>
        </w:tc>
      </w:tr>
      <w:tr w:rsidR="000A6EAF" w:rsidRPr="00EB5DBA" w14:paraId="086CFC24" w14:textId="77777777" w:rsidTr="0010652C">
        <w:tc>
          <w:tcPr>
            <w:tcW w:w="1985" w:type="dxa"/>
            <w:tcBorders>
              <w:left w:val="single" w:sz="4" w:space="0" w:color="auto"/>
              <w:right w:val="single" w:sz="4" w:space="0" w:color="auto"/>
            </w:tcBorders>
            <w:shd w:val="clear" w:color="auto" w:fill="DEE8F0"/>
            <w:vAlign w:val="center"/>
          </w:tcPr>
          <w:p w14:paraId="7A59C167" w14:textId="77777777" w:rsidR="00A5644A" w:rsidRPr="00C042B3" w:rsidRDefault="00A5644A" w:rsidP="00BE08F6">
            <w:pPr>
              <w:pStyle w:val="Zkladntext"/>
              <w:spacing w:after="240"/>
              <w:rPr>
                <w:b/>
              </w:rPr>
            </w:pPr>
          </w:p>
        </w:tc>
        <w:tc>
          <w:tcPr>
            <w:tcW w:w="4394" w:type="dxa"/>
            <w:tcBorders>
              <w:top w:val="single" w:sz="4" w:space="0" w:color="auto"/>
              <w:left w:val="nil"/>
              <w:bottom w:val="single" w:sz="4" w:space="0" w:color="auto"/>
              <w:right w:val="nil"/>
            </w:tcBorders>
          </w:tcPr>
          <w:p w14:paraId="605D79BD" w14:textId="77777777" w:rsidR="00A5644A" w:rsidRPr="00EB5DBA" w:rsidRDefault="00A5644A" w:rsidP="00B34834">
            <w:pPr>
              <w:spacing w:line="240" w:lineRule="auto"/>
              <w:ind w:leftChars="108" w:left="203" w:hangingChars="5" w:hanging="9"/>
            </w:pPr>
            <w:r w:rsidRPr="00EB5DBA">
              <w:t>Steam temperature nominal at turbine inlet</w:t>
            </w:r>
          </w:p>
        </w:tc>
        <w:tc>
          <w:tcPr>
            <w:tcW w:w="3261" w:type="dxa"/>
            <w:tcBorders>
              <w:top w:val="single" w:sz="4" w:space="0" w:color="auto"/>
              <w:left w:val="single" w:sz="4" w:space="0" w:color="auto"/>
              <w:bottom w:val="single" w:sz="4" w:space="0" w:color="auto"/>
              <w:right w:val="single" w:sz="4" w:space="0" w:color="auto"/>
            </w:tcBorders>
          </w:tcPr>
          <w:p w14:paraId="7D142218" w14:textId="031BC5A1" w:rsidR="00A5644A" w:rsidRPr="00EB5DBA" w:rsidRDefault="00EF14A0" w:rsidP="00BE08F6">
            <w:pPr>
              <w:spacing w:line="240" w:lineRule="auto"/>
              <w:jc w:val="center"/>
            </w:pPr>
            <w:r w:rsidRPr="00EB5DBA">
              <w:t>400</w:t>
            </w:r>
            <w:r w:rsidR="00A5644A" w:rsidRPr="00EB5DBA">
              <w:t> °C</w:t>
            </w:r>
          </w:p>
        </w:tc>
      </w:tr>
      <w:tr w:rsidR="000A6EAF" w:rsidRPr="00EB5DBA" w14:paraId="0063B02A" w14:textId="77777777" w:rsidTr="0010652C">
        <w:trPr>
          <w:trHeight w:val="331"/>
        </w:trPr>
        <w:tc>
          <w:tcPr>
            <w:tcW w:w="1985" w:type="dxa"/>
            <w:tcBorders>
              <w:left w:val="single" w:sz="4" w:space="0" w:color="auto"/>
              <w:right w:val="single" w:sz="4" w:space="0" w:color="auto"/>
            </w:tcBorders>
            <w:shd w:val="clear" w:color="auto" w:fill="DEE8F0"/>
            <w:vAlign w:val="center"/>
          </w:tcPr>
          <w:p w14:paraId="5811A9A6" w14:textId="77777777" w:rsidR="00A5644A" w:rsidRPr="00C042B3" w:rsidRDefault="00A5644A" w:rsidP="00BE08F6">
            <w:pPr>
              <w:pStyle w:val="Zkladntext"/>
              <w:spacing w:after="240"/>
              <w:rPr>
                <w:b/>
              </w:rPr>
            </w:pPr>
          </w:p>
        </w:tc>
        <w:tc>
          <w:tcPr>
            <w:tcW w:w="4394" w:type="dxa"/>
            <w:tcBorders>
              <w:top w:val="single" w:sz="4" w:space="0" w:color="auto"/>
              <w:left w:val="nil"/>
              <w:bottom w:val="single" w:sz="4" w:space="0" w:color="auto"/>
              <w:right w:val="nil"/>
            </w:tcBorders>
          </w:tcPr>
          <w:p w14:paraId="38A62477" w14:textId="77777777" w:rsidR="00A5644A" w:rsidRPr="00EB5DBA" w:rsidRDefault="00A5644A" w:rsidP="00B34834">
            <w:pPr>
              <w:spacing w:line="240" w:lineRule="auto"/>
              <w:ind w:leftChars="108" w:left="203" w:hangingChars="5" w:hanging="9"/>
            </w:pPr>
            <w:r w:rsidRPr="00EB5DBA">
              <w:t>Max. steam temperature variation</w:t>
            </w:r>
          </w:p>
        </w:tc>
        <w:tc>
          <w:tcPr>
            <w:tcW w:w="3261" w:type="dxa"/>
            <w:tcBorders>
              <w:top w:val="single" w:sz="4" w:space="0" w:color="auto"/>
              <w:left w:val="single" w:sz="4" w:space="0" w:color="auto"/>
              <w:bottom w:val="single" w:sz="4" w:space="0" w:color="auto"/>
              <w:right w:val="single" w:sz="4" w:space="0" w:color="auto"/>
            </w:tcBorders>
          </w:tcPr>
          <w:p w14:paraId="58D1B6EE" w14:textId="77777777" w:rsidR="00A5644A" w:rsidRPr="00EB5DBA" w:rsidRDefault="00A5644A" w:rsidP="00BE08F6">
            <w:pPr>
              <w:spacing w:line="240" w:lineRule="auto"/>
              <w:jc w:val="center"/>
            </w:pPr>
            <w:r w:rsidRPr="00EB5DBA">
              <w:t>ACC. to IEC 60045-1</w:t>
            </w:r>
          </w:p>
        </w:tc>
      </w:tr>
      <w:tr w:rsidR="000A6EAF" w:rsidRPr="00EB5DBA" w14:paraId="7C7BF90E" w14:textId="77777777" w:rsidTr="0010652C">
        <w:tc>
          <w:tcPr>
            <w:tcW w:w="1985" w:type="dxa"/>
            <w:tcBorders>
              <w:left w:val="single" w:sz="4" w:space="0" w:color="auto"/>
              <w:right w:val="single" w:sz="4" w:space="0" w:color="auto"/>
            </w:tcBorders>
            <w:shd w:val="clear" w:color="auto" w:fill="DEE8F0"/>
            <w:vAlign w:val="center"/>
          </w:tcPr>
          <w:p w14:paraId="0B69FDB9" w14:textId="77777777" w:rsidR="00A5644A" w:rsidRPr="00C042B3" w:rsidRDefault="00A5644A" w:rsidP="00BE08F6">
            <w:pPr>
              <w:pStyle w:val="Zkladntext"/>
              <w:spacing w:after="240"/>
              <w:rPr>
                <w:b/>
              </w:rPr>
            </w:pPr>
          </w:p>
        </w:tc>
        <w:tc>
          <w:tcPr>
            <w:tcW w:w="4394" w:type="dxa"/>
            <w:tcBorders>
              <w:top w:val="single" w:sz="4" w:space="0" w:color="auto"/>
              <w:left w:val="nil"/>
              <w:bottom w:val="single" w:sz="4" w:space="0" w:color="auto"/>
              <w:right w:val="nil"/>
            </w:tcBorders>
          </w:tcPr>
          <w:p w14:paraId="7C375A1A" w14:textId="77777777" w:rsidR="00A5644A" w:rsidRPr="00EB5DBA" w:rsidRDefault="00A5644A" w:rsidP="00B34834">
            <w:pPr>
              <w:spacing w:line="240" w:lineRule="auto"/>
              <w:ind w:leftChars="108" w:left="203" w:hangingChars="5" w:hanging="9"/>
            </w:pPr>
            <w:bookmarkStart w:id="87" w:name="_Hlk53650246"/>
            <w:r w:rsidRPr="00EB5DBA">
              <w:t>Swallowing capacity for turbine</w:t>
            </w:r>
            <w:bookmarkEnd w:id="87"/>
          </w:p>
        </w:tc>
        <w:tc>
          <w:tcPr>
            <w:tcW w:w="3261" w:type="dxa"/>
            <w:tcBorders>
              <w:top w:val="single" w:sz="4" w:space="0" w:color="auto"/>
              <w:left w:val="single" w:sz="4" w:space="0" w:color="auto"/>
              <w:bottom w:val="single" w:sz="4" w:space="0" w:color="auto"/>
              <w:right w:val="single" w:sz="4" w:space="0" w:color="auto"/>
            </w:tcBorders>
          </w:tcPr>
          <w:p w14:paraId="728892FD" w14:textId="5D34119B" w:rsidR="00A5644A" w:rsidRPr="00EB5DBA" w:rsidRDefault="00A5644A" w:rsidP="00BE08F6">
            <w:pPr>
              <w:spacing w:line="240" w:lineRule="auto"/>
              <w:jc w:val="center"/>
            </w:pPr>
            <w:bookmarkStart w:id="88" w:name="_Hlk53650198"/>
            <w:r w:rsidRPr="00EB5DBA">
              <w:t xml:space="preserve">Corresponding to </w:t>
            </w:r>
            <w:r w:rsidR="000738D5" w:rsidRPr="00EB5DBA">
              <w:t>live steam flow at 1</w:t>
            </w:r>
            <w:r w:rsidRPr="00EB5DBA">
              <w:t xml:space="preserve">10% </w:t>
            </w:r>
            <w:proofErr w:type="spellStart"/>
            <w:r w:rsidRPr="00EB5DBA">
              <w:t>MCR</w:t>
            </w:r>
            <w:bookmarkEnd w:id="88"/>
            <w:proofErr w:type="spellEnd"/>
          </w:p>
        </w:tc>
      </w:tr>
      <w:tr w:rsidR="000A6EAF" w:rsidRPr="00EB5DBA" w14:paraId="11E885D3" w14:textId="77777777" w:rsidTr="0010652C">
        <w:tc>
          <w:tcPr>
            <w:tcW w:w="1985" w:type="dxa"/>
            <w:tcBorders>
              <w:left w:val="single" w:sz="4" w:space="0" w:color="auto"/>
              <w:right w:val="single" w:sz="4" w:space="0" w:color="auto"/>
            </w:tcBorders>
            <w:shd w:val="clear" w:color="auto" w:fill="DEE8F0"/>
            <w:vAlign w:val="center"/>
          </w:tcPr>
          <w:p w14:paraId="3B0E85BF" w14:textId="77777777" w:rsidR="00A5644A" w:rsidRPr="00C042B3" w:rsidRDefault="00A5644A" w:rsidP="00BE08F6">
            <w:pPr>
              <w:pStyle w:val="Zkladntext"/>
              <w:spacing w:after="240"/>
              <w:rPr>
                <w:b/>
              </w:rPr>
            </w:pPr>
          </w:p>
        </w:tc>
        <w:tc>
          <w:tcPr>
            <w:tcW w:w="4394" w:type="dxa"/>
            <w:tcBorders>
              <w:top w:val="single" w:sz="4" w:space="0" w:color="auto"/>
              <w:left w:val="nil"/>
              <w:bottom w:val="single" w:sz="4" w:space="0" w:color="auto"/>
              <w:right w:val="nil"/>
            </w:tcBorders>
          </w:tcPr>
          <w:p w14:paraId="372DCD60" w14:textId="77777777" w:rsidR="00A5644A" w:rsidRPr="00EB5DBA" w:rsidRDefault="00A5644A" w:rsidP="00B34834">
            <w:pPr>
              <w:spacing w:line="240" w:lineRule="auto"/>
              <w:ind w:leftChars="108" w:left="203" w:hangingChars="5" w:hanging="9"/>
            </w:pPr>
            <w:r w:rsidRPr="00EB5DBA">
              <w:t>Swallowing capacity for bypass system</w:t>
            </w:r>
          </w:p>
        </w:tc>
        <w:tc>
          <w:tcPr>
            <w:tcW w:w="3261" w:type="dxa"/>
            <w:tcBorders>
              <w:top w:val="single" w:sz="4" w:space="0" w:color="auto"/>
              <w:left w:val="single" w:sz="4" w:space="0" w:color="auto"/>
              <w:bottom w:val="single" w:sz="4" w:space="0" w:color="auto"/>
              <w:right w:val="single" w:sz="4" w:space="0" w:color="auto"/>
            </w:tcBorders>
          </w:tcPr>
          <w:p w14:paraId="732C9F4F" w14:textId="319460B2" w:rsidR="00A5644A" w:rsidRPr="00EB5DBA" w:rsidRDefault="00A5644A" w:rsidP="00BE08F6">
            <w:pPr>
              <w:spacing w:line="240" w:lineRule="auto"/>
              <w:jc w:val="center"/>
            </w:pPr>
            <w:r w:rsidRPr="00EB5DBA">
              <w:t xml:space="preserve">Corresponding to </w:t>
            </w:r>
            <w:r w:rsidR="000738D5" w:rsidRPr="00EB5DBA">
              <w:t xml:space="preserve">live steam flow at </w:t>
            </w:r>
            <w:r w:rsidRPr="00EB5DBA">
              <w:t xml:space="preserve">110% </w:t>
            </w:r>
            <w:proofErr w:type="spellStart"/>
            <w:r w:rsidRPr="00EB5DBA">
              <w:t>MCR</w:t>
            </w:r>
            <w:proofErr w:type="spellEnd"/>
            <w:r w:rsidR="009A4ECC" w:rsidRPr="00EB5DBA">
              <w:t xml:space="preserve"> with no auxiliary steam reduction</w:t>
            </w:r>
          </w:p>
        </w:tc>
      </w:tr>
      <w:tr w:rsidR="000A6EAF" w:rsidRPr="00EB5DBA" w14:paraId="4070BE9A" w14:textId="77777777" w:rsidTr="0010652C">
        <w:tc>
          <w:tcPr>
            <w:tcW w:w="1985" w:type="dxa"/>
            <w:tcBorders>
              <w:left w:val="single" w:sz="4" w:space="0" w:color="auto"/>
              <w:right w:val="single" w:sz="4" w:space="0" w:color="auto"/>
            </w:tcBorders>
            <w:shd w:val="clear" w:color="auto" w:fill="DEE8F0"/>
            <w:vAlign w:val="center"/>
          </w:tcPr>
          <w:p w14:paraId="2062A754" w14:textId="77777777" w:rsidR="00A5644A" w:rsidRPr="00C042B3" w:rsidRDefault="00A5644A" w:rsidP="00BE08F6">
            <w:pPr>
              <w:pStyle w:val="Zkladntext"/>
              <w:spacing w:after="240"/>
              <w:rPr>
                <w:b/>
              </w:rPr>
            </w:pPr>
          </w:p>
        </w:tc>
        <w:tc>
          <w:tcPr>
            <w:tcW w:w="4394" w:type="dxa"/>
            <w:tcBorders>
              <w:top w:val="single" w:sz="4" w:space="0" w:color="auto"/>
              <w:left w:val="nil"/>
              <w:bottom w:val="single" w:sz="4" w:space="0" w:color="auto"/>
              <w:right w:val="nil"/>
            </w:tcBorders>
          </w:tcPr>
          <w:p w14:paraId="03B9F36C" w14:textId="77777777" w:rsidR="00A5644A" w:rsidRPr="00EB5DBA" w:rsidRDefault="00A5644A" w:rsidP="00B34834">
            <w:pPr>
              <w:spacing w:line="240" w:lineRule="auto"/>
              <w:ind w:leftChars="108" w:left="203" w:hangingChars="5" w:hanging="9"/>
            </w:pPr>
            <w:r w:rsidRPr="00EB5DBA">
              <w:t>Max. steam flow variation</w:t>
            </w:r>
          </w:p>
        </w:tc>
        <w:tc>
          <w:tcPr>
            <w:tcW w:w="3261" w:type="dxa"/>
            <w:tcBorders>
              <w:top w:val="single" w:sz="4" w:space="0" w:color="auto"/>
              <w:left w:val="single" w:sz="4" w:space="0" w:color="auto"/>
              <w:bottom w:val="single" w:sz="4" w:space="0" w:color="auto"/>
              <w:right w:val="single" w:sz="4" w:space="0" w:color="auto"/>
            </w:tcBorders>
          </w:tcPr>
          <w:p w14:paraId="0FBC28AA" w14:textId="77777777" w:rsidR="00A5644A" w:rsidRPr="00EB5DBA" w:rsidRDefault="00A5644A" w:rsidP="00BE08F6">
            <w:pPr>
              <w:spacing w:line="240" w:lineRule="auto"/>
              <w:jc w:val="center"/>
            </w:pPr>
            <w:r w:rsidRPr="00EB5DBA">
              <w:t xml:space="preserve">At least 90% of all </w:t>
            </w:r>
            <w:proofErr w:type="gramStart"/>
            <w:r w:rsidRPr="00EB5DBA">
              <w:t>1 minute</w:t>
            </w:r>
            <w:proofErr w:type="gramEnd"/>
            <w:r w:rsidRPr="00EB5DBA">
              <w:t xml:space="preserve"> mean values from a 14 days period within +/-5% relative to set point</w:t>
            </w:r>
          </w:p>
        </w:tc>
      </w:tr>
      <w:tr w:rsidR="000A6EAF" w:rsidRPr="00EB5DBA" w14:paraId="374C91CF" w14:textId="77777777" w:rsidTr="0010652C">
        <w:tc>
          <w:tcPr>
            <w:tcW w:w="1985" w:type="dxa"/>
            <w:tcBorders>
              <w:left w:val="single" w:sz="4" w:space="0" w:color="auto"/>
              <w:right w:val="single" w:sz="4" w:space="0" w:color="auto"/>
            </w:tcBorders>
            <w:shd w:val="clear" w:color="auto" w:fill="DEE8F0"/>
            <w:vAlign w:val="center"/>
          </w:tcPr>
          <w:p w14:paraId="404CE04E" w14:textId="77777777" w:rsidR="00A5644A" w:rsidRPr="00C042B3" w:rsidRDefault="00A5644A" w:rsidP="00BE08F6">
            <w:pPr>
              <w:pStyle w:val="Zkladntext"/>
              <w:spacing w:after="240"/>
              <w:rPr>
                <w:b/>
              </w:rPr>
            </w:pPr>
          </w:p>
        </w:tc>
        <w:tc>
          <w:tcPr>
            <w:tcW w:w="4394" w:type="dxa"/>
            <w:tcBorders>
              <w:top w:val="single" w:sz="4" w:space="0" w:color="auto"/>
              <w:left w:val="nil"/>
              <w:bottom w:val="single" w:sz="4" w:space="0" w:color="auto"/>
              <w:right w:val="nil"/>
            </w:tcBorders>
          </w:tcPr>
          <w:p w14:paraId="6045D950" w14:textId="18F96D2B" w:rsidR="00A5644A" w:rsidRPr="00EB5DBA" w:rsidRDefault="00A5644A" w:rsidP="00B34834">
            <w:pPr>
              <w:spacing w:line="240" w:lineRule="auto"/>
              <w:ind w:leftChars="108" w:left="203" w:hangingChars="5" w:hanging="9"/>
            </w:pPr>
            <w:r w:rsidRPr="00EB5DBA">
              <w:t>Steam Pressure variation normal operation</w:t>
            </w:r>
            <w:r w:rsidR="000738D5" w:rsidRPr="00EB5DBA">
              <w:br/>
              <w:t>(continuous waste fired boiler operation)</w:t>
            </w:r>
          </w:p>
        </w:tc>
        <w:tc>
          <w:tcPr>
            <w:tcW w:w="3261" w:type="dxa"/>
            <w:tcBorders>
              <w:top w:val="single" w:sz="4" w:space="0" w:color="auto"/>
              <w:left w:val="single" w:sz="4" w:space="0" w:color="auto"/>
              <w:bottom w:val="single" w:sz="4" w:space="0" w:color="auto"/>
              <w:right w:val="single" w:sz="4" w:space="0" w:color="auto"/>
            </w:tcBorders>
          </w:tcPr>
          <w:p w14:paraId="72AECF1D" w14:textId="633C29E7" w:rsidR="00A5644A" w:rsidRPr="00EB5DBA" w:rsidRDefault="00A5644A" w:rsidP="00BE08F6">
            <w:pPr>
              <w:spacing w:line="240" w:lineRule="auto"/>
              <w:jc w:val="center"/>
            </w:pPr>
            <w:r w:rsidRPr="00EB5DBA">
              <w:t>+/- 0</w:t>
            </w:r>
            <w:r w:rsidR="000738D5" w:rsidRPr="00EB5DBA">
              <w:t>.</w:t>
            </w:r>
            <w:r w:rsidRPr="00EB5DBA">
              <w:t>2 bara</w:t>
            </w:r>
          </w:p>
        </w:tc>
      </w:tr>
      <w:tr w:rsidR="000A6EAF" w:rsidRPr="00EB5DBA" w14:paraId="390F93E3" w14:textId="77777777" w:rsidTr="0010652C">
        <w:tc>
          <w:tcPr>
            <w:tcW w:w="1985" w:type="dxa"/>
            <w:tcBorders>
              <w:left w:val="single" w:sz="4" w:space="0" w:color="auto"/>
              <w:right w:val="single" w:sz="4" w:space="0" w:color="auto"/>
            </w:tcBorders>
            <w:shd w:val="clear" w:color="auto" w:fill="DEE8F0"/>
            <w:vAlign w:val="center"/>
          </w:tcPr>
          <w:p w14:paraId="0F8278DC" w14:textId="77777777" w:rsidR="00A5644A" w:rsidRPr="00C042B3" w:rsidRDefault="00A5644A" w:rsidP="00BE08F6">
            <w:pPr>
              <w:pStyle w:val="Zkladntext"/>
              <w:spacing w:after="240"/>
              <w:rPr>
                <w:b/>
              </w:rPr>
            </w:pPr>
          </w:p>
        </w:tc>
        <w:tc>
          <w:tcPr>
            <w:tcW w:w="4394" w:type="dxa"/>
            <w:tcBorders>
              <w:top w:val="single" w:sz="4" w:space="0" w:color="auto"/>
              <w:left w:val="nil"/>
              <w:bottom w:val="single" w:sz="4" w:space="0" w:color="auto"/>
              <w:right w:val="nil"/>
            </w:tcBorders>
          </w:tcPr>
          <w:p w14:paraId="1B634E6A" w14:textId="77777777" w:rsidR="00A5644A" w:rsidRPr="00EB5DBA" w:rsidRDefault="00A5644A" w:rsidP="00B34834">
            <w:pPr>
              <w:spacing w:line="240" w:lineRule="auto"/>
              <w:ind w:leftChars="108" w:left="203" w:hangingChars="5" w:hanging="9"/>
            </w:pPr>
            <w:r w:rsidRPr="00EB5DBA">
              <w:t>Steam quality (chemical)</w:t>
            </w:r>
          </w:p>
        </w:tc>
        <w:tc>
          <w:tcPr>
            <w:tcW w:w="3261" w:type="dxa"/>
            <w:tcBorders>
              <w:top w:val="single" w:sz="4" w:space="0" w:color="auto"/>
              <w:left w:val="single" w:sz="4" w:space="0" w:color="auto"/>
              <w:bottom w:val="single" w:sz="4" w:space="0" w:color="auto"/>
              <w:right w:val="single" w:sz="4" w:space="0" w:color="auto"/>
            </w:tcBorders>
          </w:tcPr>
          <w:p w14:paraId="4BC3FEB7" w14:textId="11DD587E" w:rsidR="00A5644A" w:rsidRPr="00EB5DBA" w:rsidRDefault="009A4ECC" w:rsidP="00BE08F6">
            <w:pPr>
              <w:spacing w:line="240" w:lineRule="auto"/>
              <w:jc w:val="center"/>
            </w:pPr>
            <w:r w:rsidRPr="00EB5DBA">
              <w:rPr>
                <w:lang w:val="de-DE"/>
              </w:rPr>
              <w:t>VGB-S-010-T-00;2011-</w:t>
            </w:r>
            <w:proofErr w:type="spellStart"/>
            <w:r w:rsidRPr="00EB5DBA">
              <w:rPr>
                <w:lang w:val="de-DE"/>
              </w:rPr>
              <w:t>12.EN</w:t>
            </w:r>
            <w:proofErr w:type="spellEnd"/>
          </w:p>
        </w:tc>
      </w:tr>
      <w:tr w:rsidR="000A6EAF" w:rsidRPr="00EB5DBA" w14:paraId="782FD3E9" w14:textId="77777777" w:rsidTr="0010652C">
        <w:tc>
          <w:tcPr>
            <w:tcW w:w="1985" w:type="dxa"/>
            <w:tcBorders>
              <w:left w:val="single" w:sz="4" w:space="0" w:color="auto"/>
              <w:right w:val="single" w:sz="4" w:space="0" w:color="auto"/>
            </w:tcBorders>
            <w:shd w:val="clear" w:color="auto" w:fill="DEE8F0"/>
            <w:vAlign w:val="center"/>
          </w:tcPr>
          <w:p w14:paraId="25A94A67" w14:textId="77777777" w:rsidR="00A5644A" w:rsidRPr="00C042B3" w:rsidRDefault="00A5644A" w:rsidP="00BE08F6">
            <w:pPr>
              <w:pStyle w:val="Zkladntext"/>
              <w:spacing w:after="240"/>
              <w:rPr>
                <w:b/>
              </w:rPr>
            </w:pPr>
          </w:p>
        </w:tc>
        <w:tc>
          <w:tcPr>
            <w:tcW w:w="4394" w:type="dxa"/>
            <w:tcBorders>
              <w:top w:val="single" w:sz="4" w:space="0" w:color="auto"/>
              <w:left w:val="nil"/>
              <w:bottom w:val="single" w:sz="4" w:space="0" w:color="auto"/>
              <w:right w:val="nil"/>
            </w:tcBorders>
          </w:tcPr>
          <w:p w14:paraId="6A980A36" w14:textId="77777777" w:rsidR="00A5644A" w:rsidRPr="00EB5DBA" w:rsidRDefault="00A5644A" w:rsidP="00B34834">
            <w:pPr>
              <w:spacing w:line="240" w:lineRule="auto"/>
              <w:ind w:leftChars="108" w:left="203" w:hangingChars="5" w:hanging="9"/>
            </w:pPr>
            <w:r w:rsidRPr="00EB5DBA">
              <w:t>Steam quality (mechanical)</w:t>
            </w:r>
          </w:p>
        </w:tc>
        <w:tc>
          <w:tcPr>
            <w:tcW w:w="3261" w:type="dxa"/>
            <w:tcBorders>
              <w:top w:val="single" w:sz="4" w:space="0" w:color="auto"/>
              <w:left w:val="single" w:sz="4" w:space="0" w:color="auto"/>
              <w:bottom w:val="single" w:sz="4" w:space="0" w:color="auto"/>
              <w:right w:val="single" w:sz="4" w:space="0" w:color="auto"/>
            </w:tcBorders>
          </w:tcPr>
          <w:p w14:paraId="65CCADAE" w14:textId="7DE41EA3" w:rsidR="00A5644A" w:rsidRPr="00EB5DBA" w:rsidRDefault="00A5644A" w:rsidP="00BE08F6">
            <w:pPr>
              <w:spacing w:line="240" w:lineRule="auto"/>
              <w:jc w:val="center"/>
            </w:pPr>
            <w:r w:rsidRPr="00EB5DBA">
              <w:t>VGB R 513</w:t>
            </w:r>
            <w:r w:rsidR="009A4ECC" w:rsidRPr="00EB5DBA">
              <w:rPr>
                <w:lang w:val="de-DE"/>
              </w:rPr>
              <w:t>-00-2014-07-EN</w:t>
            </w:r>
            <w:r w:rsidR="009A4ECC" w:rsidRPr="00EB5DBA">
              <w:rPr>
                <w:rStyle w:val="Odkaznakoment"/>
              </w:rPr>
              <w:t xml:space="preserve"> </w:t>
            </w:r>
          </w:p>
        </w:tc>
      </w:tr>
      <w:tr w:rsidR="001F3995" w:rsidRPr="00EB5DBA" w14:paraId="5738347A" w14:textId="77777777" w:rsidTr="0010652C">
        <w:tc>
          <w:tcPr>
            <w:tcW w:w="1985" w:type="dxa"/>
            <w:tcBorders>
              <w:left w:val="single" w:sz="4" w:space="0" w:color="auto"/>
              <w:right w:val="single" w:sz="4" w:space="0" w:color="auto"/>
            </w:tcBorders>
            <w:shd w:val="clear" w:color="auto" w:fill="DEE8F0"/>
            <w:vAlign w:val="center"/>
          </w:tcPr>
          <w:p w14:paraId="7B0FB2E0" w14:textId="77777777" w:rsidR="001F3995" w:rsidRPr="00C042B3" w:rsidRDefault="001F3995" w:rsidP="00BE08F6">
            <w:pPr>
              <w:pStyle w:val="Zkladntext"/>
              <w:spacing w:after="240"/>
              <w:rPr>
                <w:b/>
              </w:rPr>
            </w:pPr>
          </w:p>
        </w:tc>
        <w:tc>
          <w:tcPr>
            <w:tcW w:w="4394" w:type="dxa"/>
            <w:tcBorders>
              <w:top w:val="single" w:sz="4" w:space="0" w:color="auto"/>
              <w:left w:val="nil"/>
              <w:bottom w:val="single" w:sz="4" w:space="0" w:color="auto"/>
              <w:right w:val="nil"/>
            </w:tcBorders>
          </w:tcPr>
          <w:p w14:paraId="244E35BC" w14:textId="12266478" w:rsidR="001F3995" w:rsidRPr="00EB5DBA" w:rsidRDefault="001F3995">
            <w:pPr>
              <w:spacing w:line="240" w:lineRule="auto"/>
              <w:ind w:leftChars="108" w:left="203" w:hangingChars="5" w:hanging="9"/>
            </w:pPr>
            <w:r w:rsidRPr="00EB5DBA">
              <w:t>Maximum temperature of condensate to feed water tank/deaerator</w:t>
            </w:r>
          </w:p>
        </w:tc>
        <w:tc>
          <w:tcPr>
            <w:tcW w:w="3261" w:type="dxa"/>
            <w:tcBorders>
              <w:top w:val="single" w:sz="4" w:space="0" w:color="auto"/>
              <w:left w:val="single" w:sz="4" w:space="0" w:color="auto"/>
              <w:bottom w:val="single" w:sz="4" w:space="0" w:color="auto"/>
              <w:right w:val="single" w:sz="4" w:space="0" w:color="auto"/>
            </w:tcBorders>
          </w:tcPr>
          <w:p w14:paraId="67703899" w14:textId="3B96BB62" w:rsidR="001F3995" w:rsidRPr="00EB5DBA" w:rsidRDefault="001F3995" w:rsidP="00BE08F6">
            <w:pPr>
              <w:spacing w:line="240" w:lineRule="auto"/>
              <w:jc w:val="center"/>
            </w:pPr>
            <w:r w:rsidRPr="00EB5DBA">
              <w:t>110 °C</w:t>
            </w:r>
          </w:p>
        </w:tc>
      </w:tr>
      <w:tr w:rsidR="000A6EAF" w:rsidRPr="00EB5DBA" w14:paraId="56EFFB4C" w14:textId="77777777" w:rsidTr="0010652C">
        <w:tc>
          <w:tcPr>
            <w:tcW w:w="1985" w:type="dxa"/>
            <w:tcBorders>
              <w:left w:val="single" w:sz="4" w:space="0" w:color="auto"/>
              <w:right w:val="single" w:sz="4" w:space="0" w:color="auto"/>
            </w:tcBorders>
            <w:shd w:val="clear" w:color="auto" w:fill="DEE8F0"/>
            <w:vAlign w:val="center"/>
          </w:tcPr>
          <w:p w14:paraId="761084EE" w14:textId="77777777" w:rsidR="00A5644A" w:rsidRPr="00C042B3" w:rsidRDefault="00A5644A" w:rsidP="00BE08F6">
            <w:pPr>
              <w:pStyle w:val="Zkladntext"/>
              <w:spacing w:after="240"/>
              <w:rPr>
                <w:b/>
              </w:rPr>
            </w:pPr>
          </w:p>
        </w:tc>
        <w:tc>
          <w:tcPr>
            <w:tcW w:w="4394" w:type="dxa"/>
            <w:tcBorders>
              <w:top w:val="single" w:sz="4" w:space="0" w:color="auto"/>
              <w:left w:val="nil"/>
              <w:bottom w:val="single" w:sz="4" w:space="0" w:color="auto"/>
              <w:right w:val="nil"/>
            </w:tcBorders>
            <w:shd w:val="clear" w:color="auto" w:fill="DEE8F0"/>
            <w:vAlign w:val="center"/>
          </w:tcPr>
          <w:p w14:paraId="72C8A375" w14:textId="77777777" w:rsidR="00A5644A" w:rsidRPr="00EB5DBA" w:rsidRDefault="00A5644A">
            <w:pPr>
              <w:spacing w:line="240" w:lineRule="auto"/>
            </w:pPr>
            <w:r w:rsidRPr="00EB5DBA">
              <w:rPr>
                <w:b/>
              </w:rPr>
              <w:t>Island mode</w:t>
            </w:r>
          </w:p>
        </w:tc>
        <w:tc>
          <w:tcPr>
            <w:tcW w:w="3261" w:type="dxa"/>
            <w:tcBorders>
              <w:top w:val="single" w:sz="4" w:space="0" w:color="auto"/>
              <w:left w:val="single" w:sz="4" w:space="0" w:color="auto"/>
              <w:bottom w:val="single" w:sz="4" w:space="0" w:color="auto"/>
              <w:right w:val="single" w:sz="4" w:space="0" w:color="auto"/>
            </w:tcBorders>
            <w:shd w:val="clear" w:color="auto" w:fill="DEE8F0"/>
          </w:tcPr>
          <w:p w14:paraId="1633A93B" w14:textId="77777777" w:rsidR="00A5644A" w:rsidRPr="00EB5DBA" w:rsidRDefault="00A5644A" w:rsidP="00BE08F6">
            <w:pPr>
              <w:spacing w:line="240" w:lineRule="auto"/>
              <w:jc w:val="center"/>
            </w:pPr>
          </w:p>
        </w:tc>
      </w:tr>
      <w:tr w:rsidR="000A6EAF" w:rsidRPr="00EB5DBA" w14:paraId="5CDDCB02" w14:textId="77777777" w:rsidTr="0010652C">
        <w:tc>
          <w:tcPr>
            <w:tcW w:w="1985" w:type="dxa"/>
            <w:tcBorders>
              <w:left w:val="single" w:sz="4" w:space="0" w:color="auto"/>
              <w:right w:val="single" w:sz="4" w:space="0" w:color="auto"/>
            </w:tcBorders>
            <w:shd w:val="clear" w:color="auto" w:fill="DEE8F0"/>
            <w:vAlign w:val="center"/>
          </w:tcPr>
          <w:p w14:paraId="4F887BA9" w14:textId="77777777" w:rsidR="00A5644A" w:rsidRPr="00C042B3" w:rsidRDefault="00A5644A" w:rsidP="00BE08F6">
            <w:pPr>
              <w:pStyle w:val="Zkladntext"/>
              <w:spacing w:after="240"/>
              <w:rPr>
                <w:b/>
              </w:rPr>
            </w:pPr>
          </w:p>
        </w:tc>
        <w:tc>
          <w:tcPr>
            <w:tcW w:w="4394" w:type="dxa"/>
            <w:tcBorders>
              <w:top w:val="single" w:sz="4" w:space="0" w:color="auto"/>
              <w:left w:val="nil"/>
              <w:bottom w:val="single" w:sz="4" w:space="0" w:color="auto"/>
              <w:right w:val="nil"/>
            </w:tcBorders>
          </w:tcPr>
          <w:p w14:paraId="41FCCF32" w14:textId="77777777" w:rsidR="00A5644A" w:rsidRPr="00EB5DBA" w:rsidRDefault="00A5644A" w:rsidP="00B34834">
            <w:pPr>
              <w:spacing w:line="240" w:lineRule="auto"/>
              <w:ind w:leftChars="108" w:left="203" w:hangingChars="5" w:hanging="9"/>
            </w:pPr>
            <w:r w:rsidRPr="00EB5DBA">
              <w:t>Electricity demand, Island Mode</w:t>
            </w:r>
            <w:r w:rsidRPr="00EB5DBA">
              <w:br/>
            </w:r>
          </w:p>
        </w:tc>
        <w:tc>
          <w:tcPr>
            <w:tcW w:w="3261" w:type="dxa"/>
            <w:tcBorders>
              <w:top w:val="single" w:sz="4" w:space="0" w:color="auto"/>
              <w:left w:val="single" w:sz="4" w:space="0" w:color="auto"/>
              <w:bottom w:val="single" w:sz="4" w:space="0" w:color="auto"/>
              <w:right w:val="single" w:sz="4" w:space="0" w:color="auto"/>
            </w:tcBorders>
          </w:tcPr>
          <w:p w14:paraId="1AA591F9" w14:textId="1C0F9AD5" w:rsidR="00A5644A" w:rsidRPr="00EB5DBA" w:rsidRDefault="00A5392D">
            <w:pPr>
              <w:spacing w:line="240" w:lineRule="auto"/>
              <w:jc w:val="center"/>
            </w:pPr>
            <w:r w:rsidRPr="00EB5DBA">
              <w:t xml:space="preserve">Contractor to determine </w:t>
            </w:r>
            <w:r w:rsidR="00A5644A" w:rsidRPr="00EB5DBA">
              <w:t>during detailed engineering</w:t>
            </w:r>
          </w:p>
        </w:tc>
      </w:tr>
      <w:tr w:rsidR="000738D5" w:rsidRPr="00EB5DBA" w14:paraId="2386AF3C" w14:textId="77777777" w:rsidTr="0010652C">
        <w:tc>
          <w:tcPr>
            <w:tcW w:w="1985" w:type="dxa"/>
            <w:tcBorders>
              <w:top w:val="single" w:sz="4" w:space="0" w:color="auto"/>
              <w:left w:val="single" w:sz="4" w:space="0" w:color="auto"/>
              <w:right w:val="single" w:sz="4" w:space="0" w:color="auto"/>
            </w:tcBorders>
            <w:shd w:val="clear" w:color="auto" w:fill="DEE8F0"/>
            <w:vAlign w:val="center"/>
          </w:tcPr>
          <w:p w14:paraId="43C1E57E" w14:textId="77777777" w:rsidR="000738D5" w:rsidRPr="00C042B3" w:rsidRDefault="000738D5" w:rsidP="0010652C">
            <w:pPr>
              <w:pStyle w:val="Zkladntext"/>
              <w:keepNext/>
              <w:keepLines/>
              <w:spacing w:after="240"/>
              <w:rPr>
                <w:b/>
              </w:rPr>
            </w:pPr>
            <w:r w:rsidRPr="00C042B3">
              <w:rPr>
                <w:b/>
              </w:rPr>
              <w:t>A4: sec. 3</w:t>
            </w:r>
          </w:p>
        </w:tc>
        <w:tc>
          <w:tcPr>
            <w:tcW w:w="7655" w:type="dxa"/>
            <w:gridSpan w:val="2"/>
            <w:tcBorders>
              <w:top w:val="single" w:sz="4" w:space="0" w:color="auto"/>
              <w:left w:val="nil"/>
              <w:bottom w:val="single" w:sz="4" w:space="0" w:color="auto"/>
              <w:right w:val="single" w:sz="4" w:space="0" w:color="auto"/>
            </w:tcBorders>
            <w:shd w:val="clear" w:color="auto" w:fill="DEE8F0"/>
            <w:vAlign w:val="center"/>
          </w:tcPr>
          <w:p w14:paraId="5D766ED4" w14:textId="1A25D12E" w:rsidR="000738D5" w:rsidRPr="00EB5DBA" w:rsidRDefault="000738D5" w:rsidP="0010652C">
            <w:pPr>
              <w:keepNext/>
              <w:keepLines/>
              <w:spacing w:line="240" w:lineRule="auto"/>
            </w:pPr>
            <w:r w:rsidRPr="00EB5DBA">
              <w:rPr>
                <w:b/>
                <w:bCs/>
              </w:rPr>
              <w:t>Turbine bleeds (design)</w:t>
            </w:r>
          </w:p>
        </w:tc>
      </w:tr>
      <w:tr w:rsidR="000A6EAF" w:rsidRPr="00EB5DBA" w14:paraId="778F3303" w14:textId="77777777" w:rsidTr="0010652C">
        <w:tc>
          <w:tcPr>
            <w:tcW w:w="1985" w:type="dxa"/>
            <w:tcBorders>
              <w:left w:val="single" w:sz="4" w:space="0" w:color="auto"/>
              <w:bottom w:val="single" w:sz="4" w:space="0" w:color="auto"/>
              <w:right w:val="single" w:sz="4" w:space="0" w:color="auto"/>
            </w:tcBorders>
            <w:shd w:val="clear" w:color="auto" w:fill="DEE8F0"/>
            <w:vAlign w:val="center"/>
          </w:tcPr>
          <w:p w14:paraId="00FD452D" w14:textId="77777777" w:rsidR="00A5644A" w:rsidRPr="00C042B3" w:rsidRDefault="00A5644A" w:rsidP="0010652C">
            <w:pPr>
              <w:pStyle w:val="Zkladntext"/>
              <w:keepNext/>
              <w:keepLines/>
              <w:spacing w:after="240"/>
              <w:rPr>
                <w:b/>
              </w:rPr>
            </w:pPr>
          </w:p>
        </w:tc>
        <w:tc>
          <w:tcPr>
            <w:tcW w:w="4394" w:type="dxa"/>
            <w:tcBorders>
              <w:top w:val="single" w:sz="4" w:space="0" w:color="auto"/>
              <w:left w:val="nil"/>
              <w:bottom w:val="single" w:sz="4" w:space="0" w:color="auto"/>
              <w:right w:val="nil"/>
            </w:tcBorders>
          </w:tcPr>
          <w:p w14:paraId="0F53818E" w14:textId="77777777" w:rsidR="00A5644A" w:rsidRPr="00EB5DBA" w:rsidRDefault="00A5644A" w:rsidP="0010652C">
            <w:pPr>
              <w:keepNext/>
              <w:keepLines/>
            </w:pPr>
          </w:p>
        </w:tc>
        <w:tc>
          <w:tcPr>
            <w:tcW w:w="3261" w:type="dxa"/>
            <w:tcBorders>
              <w:top w:val="single" w:sz="4" w:space="0" w:color="auto"/>
              <w:left w:val="single" w:sz="4" w:space="0" w:color="auto"/>
              <w:bottom w:val="single" w:sz="4" w:space="0" w:color="auto"/>
              <w:right w:val="single" w:sz="4" w:space="0" w:color="auto"/>
            </w:tcBorders>
          </w:tcPr>
          <w:p w14:paraId="119DCC87" w14:textId="77777777" w:rsidR="00A5644A" w:rsidRPr="00EB5DBA" w:rsidRDefault="00A5644A" w:rsidP="0010652C">
            <w:pPr>
              <w:keepNext/>
              <w:keepLines/>
              <w:jc w:val="center"/>
            </w:pPr>
            <w:r w:rsidRPr="00EB5DBA">
              <w:t>Approx. 5 bara to supply steam to:</w:t>
            </w:r>
          </w:p>
          <w:p w14:paraId="62948A6C" w14:textId="44FE8005" w:rsidR="00A5644A" w:rsidRPr="00EB5DBA" w:rsidRDefault="00A5644A" w:rsidP="0010652C">
            <w:pPr>
              <w:keepNext/>
              <w:keepLines/>
              <w:jc w:val="center"/>
            </w:pPr>
            <w:r w:rsidRPr="00EB5DBA">
              <w:t>- air preheater</w:t>
            </w:r>
            <w:r w:rsidRPr="00EB5DBA">
              <w:br/>
              <w:t>- de-aerator</w:t>
            </w:r>
          </w:p>
        </w:tc>
      </w:tr>
      <w:tr w:rsidR="000738D5" w:rsidRPr="00EB5DBA" w14:paraId="49044B53" w14:textId="77777777" w:rsidTr="0010652C">
        <w:tc>
          <w:tcPr>
            <w:tcW w:w="1985" w:type="dxa"/>
            <w:tcBorders>
              <w:top w:val="single" w:sz="4" w:space="0" w:color="auto"/>
              <w:left w:val="single" w:sz="4" w:space="0" w:color="auto"/>
              <w:right w:val="single" w:sz="4" w:space="0" w:color="auto"/>
            </w:tcBorders>
            <w:shd w:val="clear" w:color="auto" w:fill="DEE8F0"/>
          </w:tcPr>
          <w:p w14:paraId="4BA4FBDE" w14:textId="77777777" w:rsidR="000738D5" w:rsidRPr="00C042B3" w:rsidRDefault="000738D5" w:rsidP="00BE08F6">
            <w:pPr>
              <w:pStyle w:val="Zkladntext"/>
              <w:spacing w:after="240"/>
              <w:rPr>
                <w:b/>
              </w:rPr>
            </w:pPr>
            <w:r w:rsidRPr="00C042B3">
              <w:rPr>
                <w:b/>
              </w:rPr>
              <w:t>A4: sec. 11</w:t>
            </w:r>
          </w:p>
        </w:tc>
        <w:tc>
          <w:tcPr>
            <w:tcW w:w="7655" w:type="dxa"/>
            <w:gridSpan w:val="2"/>
            <w:tcBorders>
              <w:top w:val="single" w:sz="4" w:space="0" w:color="auto"/>
              <w:left w:val="nil"/>
              <w:bottom w:val="single" w:sz="4" w:space="0" w:color="auto"/>
              <w:right w:val="single" w:sz="4" w:space="0" w:color="auto"/>
            </w:tcBorders>
            <w:shd w:val="clear" w:color="auto" w:fill="DEE8F0"/>
            <w:vAlign w:val="center"/>
          </w:tcPr>
          <w:p w14:paraId="47E22077" w14:textId="0BB48C79" w:rsidR="000738D5" w:rsidRPr="00EB5DBA" w:rsidRDefault="000738D5" w:rsidP="00B34834">
            <w:pPr>
              <w:spacing w:line="240" w:lineRule="auto"/>
            </w:pPr>
            <w:r w:rsidRPr="00EB5DBA">
              <w:rPr>
                <w:b/>
                <w:bCs/>
              </w:rPr>
              <w:t>Turbine bypass station</w:t>
            </w:r>
          </w:p>
        </w:tc>
      </w:tr>
      <w:tr w:rsidR="000A6EAF" w:rsidRPr="00EB5DBA" w14:paraId="68E11D0E" w14:textId="77777777" w:rsidTr="0010652C">
        <w:tc>
          <w:tcPr>
            <w:tcW w:w="1985" w:type="dxa"/>
            <w:tcBorders>
              <w:left w:val="single" w:sz="4" w:space="0" w:color="auto"/>
              <w:right w:val="single" w:sz="4" w:space="0" w:color="auto"/>
            </w:tcBorders>
            <w:shd w:val="clear" w:color="auto" w:fill="DEE8F0"/>
          </w:tcPr>
          <w:p w14:paraId="44CA7DAD" w14:textId="77777777" w:rsidR="00A5644A" w:rsidRPr="00C042B3" w:rsidRDefault="00A5644A" w:rsidP="00BE08F6">
            <w:pPr>
              <w:pStyle w:val="Zkladntext"/>
              <w:spacing w:after="240"/>
              <w:rPr>
                <w:b/>
              </w:rPr>
            </w:pPr>
          </w:p>
        </w:tc>
        <w:tc>
          <w:tcPr>
            <w:tcW w:w="4394" w:type="dxa"/>
            <w:tcBorders>
              <w:top w:val="single" w:sz="4" w:space="0" w:color="auto"/>
              <w:left w:val="nil"/>
              <w:bottom w:val="single" w:sz="4" w:space="0" w:color="auto"/>
              <w:right w:val="nil"/>
            </w:tcBorders>
          </w:tcPr>
          <w:p w14:paraId="27443D7A" w14:textId="77777777" w:rsidR="00A5644A" w:rsidRPr="00EB5DBA" w:rsidRDefault="00A5644A" w:rsidP="00B34834">
            <w:pPr>
              <w:spacing w:line="240" w:lineRule="auto"/>
              <w:ind w:leftChars="108" w:left="203" w:hangingChars="5" w:hanging="9"/>
            </w:pPr>
            <w:r w:rsidRPr="00EB5DBA">
              <w:t>Steam downstream turbine bypass station</w:t>
            </w:r>
          </w:p>
          <w:p w14:paraId="7FF72CCF" w14:textId="72822019" w:rsidR="00A5644A" w:rsidRPr="00EB5DBA" w:rsidRDefault="00A5644A" w:rsidP="00B34834">
            <w:pPr>
              <w:spacing w:line="240" w:lineRule="auto"/>
              <w:ind w:leftChars="108" w:left="203" w:hangingChars="5" w:hanging="9"/>
            </w:pPr>
            <w:r w:rsidRPr="00EB5DBA">
              <w:t xml:space="preserve">Temperature </w:t>
            </w:r>
          </w:p>
          <w:p w14:paraId="487F09F1" w14:textId="77777777" w:rsidR="00A5644A" w:rsidRPr="00EB5DBA" w:rsidRDefault="00A5644A" w:rsidP="00B34834">
            <w:pPr>
              <w:spacing w:line="240" w:lineRule="auto"/>
              <w:ind w:leftChars="108" w:left="203" w:hangingChars="5" w:hanging="9"/>
              <w:rPr>
                <w:bCs/>
              </w:rPr>
            </w:pPr>
            <w:r w:rsidRPr="00EB5DBA">
              <w:t xml:space="preserve">  </w:t>
            </w:r>
          </w:p>
        </w:tc>
        <w:tc>
          <w:tcPr>
            <w:tcW w:w="3261" w:type="dxa"/>
            <w:tcBorders>
              <w:top w:val="single" w:sz="4" w:space="0" w:color="auto"/>
              <w:left w:val="single" w:sz="4" w:space="0" w:color="auto"/>
              <w:bottom w:val="single" w:sz="4" w:space="0" w:color="auto"/>
              <w:right w:val="single" w:sz="4" w:space="0" w:color="auto"/>
            </w:tcBorders>
          </w:tcPr>
          <w:p w14:paraId="4CAD4F6C" w14:textId="77777777" w:rsidR="00A5644A" w:rsidRPr="00EB5DBA" w:rsidRDefault="00A5644A" w:rsidP="00BE08F6">
            <w:pPr>
              <w:spacing w:line="240" w:lineRule="auto"/>
              <w:jc w:val="center"/>
            </w:pPr>
          </w:p>
          <w:p w14:paraId="5BE7DB9E" w14:textId="2CEA1AE5" w:rsidR="00A5644A" w:rsidRPr="00EB5DBA" w:rsidRDefault="00A5644A">
            <w:pPr>
              <w:spacing w:line="240" w:lineRule="auto"/>
              <w:jc w:val="center"/>
            </w:pPr>
            <w:r w:rsidRPr="00EB5DBA">
              <w:t xml:space="preserve">Lower limit: </w:t>
            </w:r>
            <w:r w:rsidRPr="00EB5DBA">
              <w:br/>
              <w:t>Saturation + 5-10 ˚C</w:t>
            </w:r>
          </w:p>
        </w:tc>
      </w:tr>
      <w:tr w:rsidR="000738D5" w:rsidRPr="00EB5DBA" w14:paraId="7D389AEB" w14:textId="77777777" w:rsidTr="0010652C">
        <w:tc>
          <w:tcPr>
            <w:tcW w:w="1985" w:type="dxa"/>
            <w:tcBorders>
              <w:left w:val="single" w:sz="4" w:space="0" w:color="auto"/>
              <w:bottom w:val="single" w:sz="4" w:space="0" w:color="auto"/>
              <w:right w:val="single" w:sz="4" w:space="0" w:color="auto"/>
            </w:tcBorders>
            <w:shd w:val="clear" w:color="auto" w:fill="DEE8F0"/>
          </w:tcPr>
          <w:p w14:paraId="2863C88F" w14:textId="77777777" w:rsidR="000738D5" w:rsidRPr="00C042B3" w:rsidRDefault="000738D5" w:rsidP="00BE08F6">
            <w:pPr>
              <w:pStyle w:val="Zkladntext"/>
              <w:spacing w:after="240"/>
              <w:rPr>
                <w:b/>
              </w:rPr>
            </w:pPr>
          </w:p>
        </w:tc>
        <w:tc>
          <w:tcPr>
            <w:tcW w:w="4394" w:type="dxa"/>
            <w:tcBorders>
              <w:top w:val="single" w:sz="4" w:space="0" w:color="auto"/>
              <w:left w:val="nil"/>
              <w:bottom w:val="single" w:sz="4" w:space="0" w:color="auto"/>
              <w:right w:val="nil"/>
            </w:tcBorders>
          </w:tcPr>
          <w:p w14:paraId="1711E1C8" w14:textId="4A17B0F8" w:rsidR="000738D5" w:rsidRPr="00EB5DBA" w:rsidRDefault="000738D5" w:rsidP="000738D5">
            <w:pPr>
              <w:spacing w:line="240" w:lineRule="auto"/>
              <w:ind w:leftChars="108" w:left="203" w:hangingChars="5" w:hanging="9"/>
            </w:pPr>
            <w:r w:rsidRPr="00EB5DBA">
              <w:t>Steam capacity</w:t>
            </w:r>
          </w:p>
        </w:tc>
        <w:tc>
          <w:tcPr>
            <w:tcW w:w="3261" w:type="dxa"/>
            <w:tcBorders>
              <w:top w:val="single" w:sz="4" w:space="0" w:color="auto"/>
              <w:left w:val="single" w:sz="4" w:space="0" w:color="auto"/>
              <w:bottom w:val="single" w:sz="4" w:space="0" w:color="auto"/>
              <w:right w:val="single" w:sz="4" w:space="0" w:color="auto"/>
            </w:tcBorders>
          </w:tcPr>
          <w:p w14:paraId="240F623E" w14:textId="79B60C5A" w:rsidR="000738D5" w:rsidRPr="00EB5DBA" w:rsidRDefault="000738D5">
            <w:pPr>
              <w:spacing w:line="240" w:lineRule="auto"/>
              <w:jc w:val="center"/>
            </w:pPr>
            <w:r w:rsidRPr="00EB5DBA">
              <w:t>1</w:t>
            </w:r>
            <w:r w:rsidR="008B15CF" w:rsidRPr="00EB5DBA">
              <w:t>0</w:t>
            </w:r>
            <w:r w:rsidRPr="00EB5DBA">
              <w:t>-110%</w:t>
            </w:r>
            <w:r w:rsidR="009A4ECC" w:rsidRPr="00EB5DBA">
              <w:t xml:space="preserve"> nominal steam from boiler. Zero auxiliary steam use to be assumed.</w:t>
            </w:r>
          </w:p>
        </w:tc>
      </w:tr>
      <w:tr w:rsidR="000738D5" w:rsidRPr="00EB5DBA" w14:paraId="49569014" w14:textId="77777777" w:rsidTr="0010652C">
        <w:tc>
          <w:tcPr>
            <w:tcW w:w="1985" w:type="dxa"/>
            <w:tcBorders>
              <w:top w:val="single" w:sz="4" w:space="0" w:color="auto"/>
              <w:left w:val="single" w:sz="4" w:space="0" w:color="auto"/>
              <w:right w:val="single" w:sz="4" w:space="0" w:color="auto"/>
            </w:tcBorders>
            <w:shd w:val="clear" w:color="auto" w:fill="DEE8F0"/>
          </w:tcPr>
          <w:p w14:paraId="1F248811" w14:textId="15003AFA" w:rsidR="000738D5" w:rsidRPr="00C042B3" w:rsidRDefault="000738D5" w:rsidP="00BE08F6">
            <w:pPr>
              <w:pStyle w:val="Zkladntext"/>
              <w:spacing w:after="240"/>
              <w:rPr>
                <w:b/>
              </w:rPr>
            </w:pPr>
            <w:r w:rsidRPr="00C042B3">
              <w:rPr>
                <w:b/>
                <w:spacing w:val="4"/>
                <w:kern w:val="28"/>
              </w:rPr>
              <w:br w:type="page"/>
            </w:r>
            <w:r w:rsidRPr="00C042B3">
              <w:rPr>
                <w:b/>
              </w:rPr>
              <w:t>A4: sec. 13</w:t>
            </w:r>
          </w:p>
        </w:tc>
        <w:tc>
          <w:tcPr>
            <w:tcW w:w="7655" w:type="dxa"/>
            <w:gridSpan w:val="2"/>
            <w:tcBorders>
              <w:top w:val="single" w:sz="4" w:space="0" w:color="auto"/>
              <w:left w:val="single" w:sz="4" w:space="0" w:color="auto"/>
              <w:bottom w:val="single" w:sz="4" w:space="0" w:color="auto"/>
              <w:right w:val="single" w:sz="4" w:space="0" w:color="auto"/>
            </w:tcBorders>
            <w:shd w:val="clear" w:color="auto" w:fill="DEE8F0"/>
            <w:vAlign w:val="center"/>
          </w:tcPr>
          <w:p w14:paraId="1859D53F" w14:textId="11E47A23" w:rsidR="000738D5" w:rsidRPr="00EB5DBA" w:rsidRDefault="000738D5" w:rsidP="00B34834">
            <w:pPr>
              <w:spacing w:line="240" w:lineRule="auto"/>
            </w:pPr>
            <w:r w:rsidRPr="00EB5DBA">
              <w:rPr>
                <w:b/>
                <w:bCs/>
              </w:rPr>
              <w:t>District Heating condensers</w:t>
            </w:r>
          </w:p>
        </w:tc>
      </w:tr>
      <w:tr w:rsidR="000A6EAF" w:rsidRPr="00EB5DBA" w14:paraId="3908E2D2" w14:textId="77777777" w:rsidTr="0010652C">
        <w:trPr>
          <w:trHeight w:val="225"/>
        </w:trPr>
        <w:tc>
          <w:tcPr>
            <w:tcW w:w="1985" w:type="dxa"/>
            <w:tcBorders>
              <w:left w:val="single" w:sz="4" w:space="0" w:color="auto"/>
              <w:right w:val="single" w:sz="4" w:space="0" w:color="auto"/>
            </w:tcBorders>
            <w:shd w:val="clear" w:color="auto" w:fill="DEE8F0"/>
            <w:vAlign w:val="center"/>
          </w:tcPr>
          <w:p w14:paraId="7FBB17DF" w14:textId="77777777" w:rsidR="00A5644A" w:rsidRPr="00C042B3"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478FB428" w14:textId="052E4060" w:rsidR="00A5644A" w:rsidRPr="00EB5DBA" w:rsidRDefault="00A5644A" w:rsidP="00B34834">
            <w:pPr>
              <w:spacing w:line="240" w:lineRule="auto"/>
              <w:ind w:leftChars="108" w:left="203" w:hangingChars="5" w:hanging="9"/>
            </w:pPr>
            <w:r w:rsidRPr="00EB5DBA">
              <w:t>Hydraulic capacity of district heating condensers / DH system</w:t>
            </w:r>
          </w:p>
        </w:tc>
        <w:tc>
          <w:tcPr>
            <w:tcW w:w="3261" w:type="dxa"/>
            <w:tcBorders>
              <w:top w:val="single" w:sz="4" w:space="0" w:color="auto"/>
              <w:left w:val="nil"/>
              <w:bottom w:val="single" w:sz="4" w:space="0" w:color="auto"/>
              <w:right w:val="single" w:sz="4" w:space="0" w:color="auto"/>
            </w:tcBorders>
            <w:shd w:val="clear" w:color="auto" w:fill="auto"/>
          </w:tcPr>
          <w:p w14:paraId="6EFF3CF8" w14:textId="77777777" w:rsidR="00A5644A" w:rsidRPr="00EB5DBA" w:rsidRDefault="00A5644A" w:rsidP="00BE08F6">
            <w:pPr>
              <w:autoSpaceDE w:val="0"/>
              <w:autoSpaceDN w:val="0"/>
              <w:adjustRightInd w:val="0"/>
              <w:spacing w:line="240" w:lineRule="auto"/>
              <w:rPr>
                <w:rFonts w:asciiTheme="majorHAnsi" w:hAnsiTheme="majorHAnsi" w:cs="Verdana"/>
                <w:lang w:val="en-US"/>
              </w:rPr>
            </w:pPr>
            <w:r w:rsidRPr="00EB5DBA">
              <w:rPr>
                <w:rFonts w:asciiTheme="majorHAnsi" w:hAnsiTheme="majorHAnsi" w:cs="Verdana"/>
                <w:lang w:val="en-US"/>
              </w:rPr>
              <w:t xml:space="preserve">-Live steam flow of 110% of </w:t>
            </w:r>
            <w:proofErr w:type="spellStart"/>
            <w:r w:rsidRPr="00EB5DBA">
              <w:rPr>
                <w:rFonts w:asciiTheme="majorHAnsi" w:hAnsiTheme="majorHAnsi" w:cs="Verdana"/>
                <w:lang w:val="en-US"/>
              </w:rPr>
              <w:t>MCR</w:t>
            </w:r>
            <w:proofErr w:type="spellEnd"/>
            <w:r w:rsidRPr="00EB5DBA">
              <w:rPr>
                <w:rFonts w:asciiTheme="majorHAnsi" w:hAnsiTheme="majorHAnsi" w:cs="Verdana"/>
                <w:lang w:val="en-US"/>
              </w:rPr>
              <w:t xml:space="preserve"> </w:t>
            </w:r>
          </w:p>
          <w:p w14:paraId="50D2D926" w14:textId="77777777" w:rsidR="00A5644A" w:rsidRPr="00EB5DBA" w:rsidRDefault="00A5644A" w:rsidP="00BE08F6">
            <w:pPr>
              <w:autoSpaceDE w:val="0"/>
              <w:autoSpaceDN w:val="0"/>
              <w:adjustRightInd w:val="0"/>
              <w:spacing w:line="240" w:lineRule="auto"/>
              <w:rPr>
                <w:rFonts w:asciiTheme="majorHAnsi" w:hAnsiTheme="majorHAnsi" w:cs="Verdana"/>
                <w:lang w:val="en-US"/>
              </w:rPr>
            </w:pPr>
            <w:r w:rsidRPr="00EB5DBA">
              <w:rPr>
                <w:rFonts w:asciiTheme="majorHAnsi" w:hAnsiTheme="majorHAnsi" w:cs="Verdana"/>
                <w:lang w:val="en-US"/>
              </w:rPr>
              <w:t>-Bypass operation (no turbine)</w:t>
            </w:r>
          </w:p>
          <w:p w14:paraId="43E165BD" w14:textId="22466173" w:rsidR="00A5644A" w:rsidRPr="00EB5DBA" w:rsidRDefault="00A5644A" w:rsidP="00BE08F6">
            <w:pPr>
              <w:spacing w:line="240" w:lineRule="auto"/>
              <w:rPr>
                <w:rFonts w:asciiTheme="majorHAnsi" w:hAnsiTheme="majorHAnsi"/>
              </w:rPr>
            </w:pPr>
            <w:r w:rsidRPr="00EB5DBA">
              <w:rPr>
                <w:rFonts w:asciiTheme="majorHAnsi" w:hAnsiTheme="majorHAnsi" w:cs="Verdana"/>
                <w:lang w:val="en-US"/>
              </w:rPr>
              <w:t>-</w:t>
            </w:r>
            <w:r w:rsidR="00BD2EB0" w:rsidRPr="00417F33">
              <w:rPr>
                <w:rFonts w:asciiTheme="majorHAnsi" w:hAnsiTheme="majorHAnsi" w:cs="Verdana"/>
                <w:lang w:val="en-US"/>
              </w:rPr>
              <w:t xml:space="preserve">DH temperature difference of </w:t>
            </w:r>
            <w:r w:rsidR="00BD2EB0" w:rsidRPr="00B04404">
              <w:rPr>
                <w:rFonts w:asciiTheme="majorHAnsi" w:hAnsiTheme="majorHAnsi" w:cs="Verdana"/>
                <w:lang w:val="en-US"/>
              </w:rPr>
              <w:t>1</w:t>
            </w:r>
            <w:r w:rsidR="00BD2EB0" w:rsidRPr="00A04D1A">
              <w:rPr>
                <w:rFonts w:asciiTheme="majorHAnsi" w:hAnsiTheme="majorHAnsi" w:cs="Verdana"/>
                <w:lang w:val="en-US"/>
              </w:rPr>
              <w:t>1°</w:t>
            </w:r>
            <w:proofErr w:type="spellStart"/>
            <w:r w:rsidR="00BD2EB0" w:rsidRPr="00A04D1A">
              <w:rPr>
                <w:rFonts w:asciiTheme="majorHAnsi" w:hAnsiTheme="majorHAnsi" w:cs="Verdana"/>
                <w:lang w:val="en-US"/>
              </w:rPr>
              <w:t>C</w:t>
            </w:r>
            <w:r w:rsidR="00BD2EB0" w:rsidRPr="00417F33">
              <w:rPr>
                <w:rFonts w:asciiTheme="majorHAnsi" w:hAnsiTheme="majorHAnsi" w:cs="Verdana"/>
                <w:lang w:val="en-US"/>
              </w:rPr>
              <w:t xml:space="preserve"> </w:t>
            </w:r>
            <w:r w:rsidR="00BD2EB0">
              <w:rPr>
                <w:rFonts w:asciiTheme="majorHAnsi" w:hAnsiTheme="majorHAnsi" w:cs="Verdana"/>
                <w:lang w:val="en-US"/>
              </w:rPr>
              <w:t>over</w:t>
            </w:r>
            <w:proofErr w:type="spellEnd"/>
            <w:r w:rsidR="00BD2EB0">
              <w:rPr>
                <w:rFonts w:asciiTheme="majorHAnsi" w:hAnsiTheme="majorHAnsi" w:cs="Verdana"/>
                <w:lang w:val="en-US"/>
              </w:rPr>
              <w:t xml:space="preserve"> DH condenser.</w:t>
            </w:r>
            <w:r w:rsidRPr="0010652C">
              <w:rPr>
                <w:rFonts w:asciiTheme="majorHAnsi" w:hAnsiTheme="majorHAnsi"/>
                <w:lang w:val="en-US"/>
              </w:rPr>
              <w:br/>
            </w:r>
          </w:p>
        </w:tc>
      </w:tr>
      <w:tr w:rsidR="0072759A" w:rsidRPr="00EB5DBA" w14:paraId="427C40C7" w14:textId="77777777" w:rsidTr="0010652C">
        <w:trPr>
          <w:trHeight w:val="225"/>
        </w:trPr>
        <w:tc>
          <w:tcPr>
            <w:tcW w:w="1985" w:type="dxa"/>
            <w:tcBorders>
              <w:left w:val="single" w:sz="4" w:space="0" w:color="auto"/>
              <w:right w:val="single" w:sz="4" w:space="0" w:color="auto"/>
            </w:tcBorders>
            <w:shd w:val="clear" w:color="auto" w:fill="DEE8F0"/>
            <w:vAlign w:val="center"/>
          </w:tcPr>
          <w:p w14:paraId="38184A4F" w14:textId="77777777" w:rsidR="0072759A" w:rsidRPr="00C042B3" w:rsidRDefault="0072759A" w:rsidP="00BE08F6">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16E77FA9" w14:textId="5A684411" w:rsidR="0072759A" w:rsidRPr="00EB5DBA" w:rsidRDefault="0072759A" w:rsidP="00B34834">
            <w:pPr>
              <w:spacing w:line="240" w:lineRule="auto"/>
              <w:ind w:leftChars="108" w:left="203" w:hangingChars="5" w:hanging="9"/>
            </w:pPr>
            <w:r w:rsidRPr="00EB5DBA">
              <w:t xml:space="preserve">Maximum capacity at DH export </w:t>
            </w:r>
            <w:r w:rsidR="00D642DB" w:rsidRPr="00EB5DBA">
              <w:t>connection interface</w:t>
            </w:r>
          </w:p>
        </w:tc>
        <w:tc>
          <w:tcPr>
            <w:tcW w:w="3261" w:type="dxa"/>
            <w:tcBorders>
              <w:top w:val="single" w:sz="4" w:space="0" w:color="auto"/>
              <w:left w:val="nil"/>
              <w:bottom w:val="single" w:sz="4" w:space="0" w:color="auto"/>
              <w:right w:val="single" w:sz="4" w:space="0" w:color="auto"/>
            </w:tcBorders>
            <w:vAlign w:val="center"/>
          </w:tcPr>
          <w:p w14:paraId="666839A8" w14:textId="77777777" w:rsidR="00BD2EB0" w:rsidRPr="00EB5DBA" w:rsidRDefault="00BD2EB0" w:rsidP="00BD2EB0">
            <w:pPr>
              <w:autoSpaceDE w:val="0"/>
              <w:autoSpaceDN w:val="0"/>
              <w:adjustRightInd w:val="0"/>
              <w:spacing w:line="240" w:lineRule="auto"/>
              <w:rPr>
                <w:rFonts w:asciiTheme="majorHAnsi" w:hAnsiTheme="majorHAnsi" w:cs="Verdana"/>
                <w:lang w:val="en-US"/>
              </w:rPr>
            </w:pPr>
            <w:r w:rsidRPr="00EB5DBA">
              <w:rPr>
                <w:rFonts w:asciiTheme="majorHAnsi" w:hAnsiTheme="majorHAnsi" w:cs="Verdana"/>
                <w:lang w:val="en-US"/>
              </w:rPr>
              <w:t xml:space="preserve">-Live steam flow of 110% of </w:t>
            </w:r>
            <w:proofErr w:type="spellStart"/>
            <w:r w:rsidRPr="00EB5DBA">
              <w:rPr>
                <w:rFonts w:asciiTheme="majorHAnsi" w:hAnsiTheme="majorHAnsi" w:cs="Verdana"/>
                <w:lang w:val="en-US"/>
              </w:rPr>
              <w:t>MCR</w:t>
            </w:r>
            <w:proofErr w:type="spellEnd"/>
            <w:r w:rsidRPr="00EB5DBA">
              <w:rPr>
                <w:rFonts w:asciiTheme="majorHAnsi" w:hAnsiTheme="majorHAnsi" w:cs="Verdana"/>
                <w:lang w:val="en-US"/>
              </w:rPr>
              <w:t xml:space="preserve"> </w:t>
            </w:r>
          </w:p>
          <w:p w14:paraId="4778E2AF" w14:textId="77777777" w:rsidR="00BD2EB0" w:rsidRPr="00417F33" w:rsidRDefault="00BD2EB0" w:rsidP="00BD2EB0">
            <w:pPr>
              <w:autoSpaceDE w:val="0"/>
              <w:autoSpaceDN w:val="0"/>
              <w:adjustRightInd w:val="0"/>
              <w:spacing w:line="240" w:lineRule="auto"/>
              <w:rPr>
                <w:rFonts w:asciiTheme="majorHAnsi" w:hAnsiTheme="majorHAnsi" w:cs="Verdana"/>
                <w:lang w:val="en-US"/>
              </w:rPr>
            </w:pPr>
            <w:r w:rsidRPr="00EB5DBA">
              <w:rPr>
                <w:rFonts w:asciiTheme="majorHAnsi" w:hAnsiTheme="majorHAnsi" w:cs="Verdana"/>
                <w:lang w:val="en-US"/>
              </w:rPr>
              <w:t>-Bypass operation (no turbine)</w:t>
            </w:r>
            <w:r>
              <w:rPr>
                <w:rFonts w:asciiTheme="majorHAnsi" w:hAnsiTheme="majorHAnsi" w:cs="Verdana"/>
                <w:lang w:val="en-US"/>
              </w:rPr>
              <w:br/>
            </w:r>
            <w:r w:rsidRPr="00417F33">
              <w:rPr>
                <w:rFonts w:asciiTheme="majorHAnsi" w:hAnsiTheme="majorHAnsi" w:cs="Verdana"/>
                <w:lang w:val="en-US"/>
              </w:rPr>
              <w:t>-LT-ECO in operation</w:t>
            </w:r>
          </w:p>
          <w:p w14:paraId="039D28B2" w14:textId="6D082BEC" w:rsidR="00BD2EB0" w:rsidRPr="00EB5DBA" w:rsidRDefault="00BD2EB0" w:rsidP="00BD2EB0">
            <w:pPr>
              <w:autoSpaceDE w:val="0"/>
              <w:autoSpaceDN w:val="0"/>
              <w:adjustRightInd w:val="0"/>
              <w:spacing w:line="240" w:lineRule="auto"/>
              <w:rPr>
                <w:rFonts w:asciiTheme="majorHAnsi" w:hAnsiTheme="majorHAnsi" w:cs="Verdana"/>
                <w:lang w:val="en-US"/>
              </w:rPr>
            </w:pPr>
            <w:r w:rsidRPr="00417F33">
              <w:rPr>
                <w:rFonts w:asciiTheme="majorHAnsi" w:hAnsiTheme="majorHAnsi" w:cs="Verdana"/>
                <w:lang w:val="en-US"/>
              </w:rPr>
              <w:t>-F</w:t>
            </w:r>
            <w:r w:rsidR="004D2ACB">
              <w:rPr>
                <w:rFonts w:asciiTheme="majorHAnsi" w:hAnsiTheme="majorHAnsi" w:cs="Verdana"/>
                <w:lang w:val="en-US"/>
              </w:rPr>
              <w:t>lue gas condensation</w:t>
            </w:r>
            <w:r w:rsidRPr="00417F33">
              <w:rPr>
                <w:rFonts w:asciiTheme="majorHAnsi" w:hAnsiTheme="majorHAnsi" w:cs="Verdana"/>
                <w:lang w:val="en-US"/>
              </w:rPr>
              <w:t xml:space="preserve"> in operation</w:t>
            </w:r>
          </w:p>
          <w:p w14:paraId="4A192A65" w14:textId="5DE66C90" w:rsidR="0072759A" w:rsidRPr="00EB5DBA" w:rsidRDefault="00BD2EB0" w:rsidP="00160592">
            <w:pPr>
              <w:spacing w:line="240" w:lineRule="auto"/>
              <w:rPr>
                <w:rFonts w:asciiTheme="majorHAnsi" w:eastAsia="SymbolMT" w:hAnsiTheme="majorHAnsi" w:cs="Verdana"/>
                <w:i/>
                <w:iCs/>
              </w:rPr>
            </w:pPr>
            <w:r w:rsidRPr="00327B38">
              <w:rPr>
                <w:rFonts w:asciiTheme="majorHAnsi" w:hAnsiTheme="majorHAnsi" w:cs="Verdana"/>
                <w:lang w:val="en-US"/>
              </w:rPr>
              <w:t>-DH temperature difference of 1</w:t>
            </w:r>
            <w:r>
              <w:rPr>
                <w:rFonts w:asciiTheme="majorHAnsi" w:hAnsiTheme="majorHAnsi" w:cs="Verdana"/>
                <w:lang w:val="en-US"/>
              </w:rPr>
              <w:t>7</w:t>
            </w:r>
            <w:r w:rsidRPr="00327B38">
              <w:rPr>
                <w:rFonts w:asciiTheme="majorHAnsi" w:hAnsiTheme="majorHAnsi" w:cs="Verdana"/>
                <w:lang w:val="en-US"/>
              </w:rPr>
              <w:t>°</w:t>
            </w:r>
            <w:proofErr w:type="spellStart"/>
            <w:r w:rsidRPr="00327B38">
              <w:rPr>
                <w:rFonts w:asciiTheme="majorHAnsi" w:hAnsiTheme="majorHAnsi" w:cs="Verdana"/>
                <w:lang w:val="en-US"/>
              </w:rPr>
              <w:t xml:space="preserve">C </w:t>
            </w:r>
            <w:r>
              <w:rPr>
                <w:rFonts w:asciiTheme="majorHAnsi" w:hAnsiTheme="majorHAnsi" w:cs="Verdana"/>
                <w:lang w:val="en-US"/>
              </w:rPr>
              <w:t>over</w:t>
            </w:r>
            <w:proofErr w:type="spellEnd"/>
            <w:r w:rsidR="00522A6F">
              <w:rPr>
                <w:rFonts w:asciiTheme="majorHAnsi" w:hAnsiTheme="majorHAnsi" w:cs="Verdana"/>
                <w:lang w:val="en-US"/>
              </w:rPr>
              <w:t xml:space="preserve"> the</w:t>
            </w:r>
            <w:r>
              <w:rPr>
                <w:rFonts w:asciiTheme="majorHAnsi" w:hAnsiTheme="majorHAnsi" w:cs="Verdana"/>
                <w:lang w:val="en-US"/>
              </w:rPr>
              <w:t xml:space="preserve"> </w:t>
            </w:r>
            <w:r w:rsidR="004D2ACB">
              <w:rPr>
                <w:rFonts w:asciiTheme="majorHAnsi" w:hAnsiTheme="majorHAnsi" w:cs="Verdana"/>
                <w:lang w:val="en-US"/>
              </w:rPr>
              <w:t>L</w:t>
            </w:r>
            <w:r>
              <w:rPr>
                <w:rFonts w:asciiTheme="majorHAnsi" w:hAnsiTheme="majorHAnsi" w:cs="Verdana"/>
                <w:lang w:val="en-US"/>
              </w:rPr>
              <w:t>ine</w:t>
            </w:r>
            <w:r w:rsidR="00522A6F">
              <w:rPr>
                <w:rFonts w:asciiTheme="majorHAnsi" w:hAnsiTheme="majorHAnsi" w:cs="Verdana"/>
                <w:lang w:val="en-US"/>
              </w:rPr>
              <w:t xml:space="preserve"> </w:t>
            </w:r>
            <w:r>
              <w:rPr>
                <w:rFonts w:asciiTheme="majorHAnsi" w:hAnsiTheme="majorHAnsi" w:cs="Verdana"/>
                <w:lang w:val="en-US"/>
              </w:rPr>
              <w:t>producers.</w:t>
            </w:r>
            <w:r w:rsidR="00A431EC" w:rsidRPr="00EB5DBA">
              <w:rPr>
                <w:rFonts w:asciiTheme="majorHAnsi" w:eastAsia="SymbolMT" w:hAnsiTheme="majorHAnsi" w:cs="Verdana"/>
                <w:i/>
                <w:iCs/>
              </w:rPr>
              <w:br/>
            </w:r>
          </w:p>
        </w:tc>
      </w:tr>
      <w:tr w:rsidR="000A6EAF" w:rsidRPr="00EB5DBA" w14:paraId="53E25075" w14:textId="77777777" w:rsidTr="0010652C">
        <w:trPr>
          <w:trHeight w:val="225"/>
        </w:trPr>
        <w:tc>
          <w:tcPr>
            <w:tcW w:w="1985" w:type="dxa"/>
            <w:tcBorders>
              <w:left w:val="single" w:sz="4" w:space="0" w:color="auto"/>
              <w:right w:val="single" w:sz="4" w:space="0" w:color="auto"/>
            </w:tcBorders>
            <w:shd w:val="clear" w:color="auto" w:fill="DEE8F0"/>
            <w:vAlign w:val="center"/>
          </w:tcPr>
          <w:p w14:paraId="3D7317B8" w14:textId="77777777" w:rsidR="00A5644A" w:rsidRPr="00C042B3"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0361BC99" w14:textId="77777777" w:rsidR="00A5644A" w:rsidRPr="00EB5DBA" w:rsidRDefault="00A5644A" w:rsidP="00B34834">
            <w:pPr>
              <w:spacing w:line="240" w:lineRule="auto"/>
              <w:ind w:leftChars="108" w:left="203" w:hangingChars="5" w:hanging="9"/>
            </w:pPr>
            <w:r w:rsidRPr="00EB5DBA">
              <w:t>Tolerance on DH forward temperature</w:t>
            </w:r>
          </w:p>
        </w:tc>
        <w:tc>
          <w:tcPr>
            <w:tcW w:w="3261" w:type="dxa"/>
            <w:tcBorders>
              <w:top w:val="single" w:sz="4" w:space="0" w:color="auto"/>
              <w:left w:val="nil"/>
              <w:bottom w:val="single" w:sz="4" w:space="0" w:color="auto"/>
              <w:right w:val="single" w:sz="4" w:space="0" w:color="auto"/>
            </w:tcBorders>
            <w:vAlign w:val="center"/>
          </w:tcPr>
          <w:p w14:paraId="578CE963" w14:textId="77777777" w:rsidR="00A5644A" w:rsidRPr="00EB5DBA" w:rsidRDefault="00A5644A" w:rsidP="00B34834">
            <w:pPr>
              <w:spacing w:line="240" w:lineRule="auto"/>
              <w:jc w:val="center"/>
              <w:rPr>
                <w:rFonts w:asciiTheme="majorHAnsi" w:hAnsiTheme="majorHAnsi"/>
                <w:color w:val="000000"/>
              </w:rPr>
            </w:pPr>
            <w:r w:rsidRPr="00EB5DBA">
              <w:rPr>
                <w:rFonts w:asciiTheme="majorHAnsi" w:eastAsia="SymbolMT" w:hAnsiTheme="majorHAnsi" w:cs="Verdana"/>
                <w:lang w:val="en-US"/>
              </w:rPr>
              <w:t>±2 ºC from set point</w:t>
            </w:r>
          </w:p>
        </w:tc>
      </w:tr>
      <w:tr w:rsidR="000A6EAF" w:rsidRPr="00EB5DBA" w14:paraId="7C89A179" w14:textId="77777777" w:rsidTr="0010652C">
        <w:trPr>
          <w:trHeight w:val="225"/>
        </w:trPr>
        <w:tc>
          <w:tcPr>
            <w:tcW w:w="1985" w:type="dxa"/>
            <w:tcBorders>
              <w:left w:val="single" w:sz="4" w:space="0" w:color="auto"/>
              <w:right w:val="single" w:sz="4" w:space="0" w:color="auto"/>
            </w:tcBorders>
            <w:shd w:val="clear" w:color="auto" w:fill="DEE8F0"/>
            <w:vAlign w:val="center"/>
          </w:tcPr>
          <w:p w14:paraId="2C357C03" w14:textId="77777777" w:rsidR="00A5644A" w:rsidRPr="00C042B3"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1AE33AF6" w14:textId="77777777" w:rsidR="00A5644A" w:rsidRPr="00EB5DBA" w:rsidDel="00B141F8" w:rsidRDefault="00A5644A" w:rsidP="00B34834">
            <w:pPr>
              <w:spacing w:line="240" w:lineRule="auto"/>
              <w:ind w:leftChars="108" w:left="203" w:hangingChars="5" w:hanging="9"/>
            </w:pPr>
            <w:r w:rsidRPr="00EB5DBA">
              <w:t>District heating water quality</w:t>
            </w:r>
          </w:p>
        </w:tc>
        <w:tc>
          <w:tcPr>
            <w:tcW w:w="3261" w:type="dxa"/>
            <w:tcBorders>
              <w:top w:val="single" w:sz="4" w:space="0" w:color="auto"/>
              <w:left w:val="nil"/>
              <w:bottom w:val="single" w:sz="4" w:space="0" w:color="auto"/>
              <w:right w:val="single" w:sz="4" w:space="0" w:color="auto"/>
            </w:tcBorders>
            <w:vAlign w:val="center"/>
          </w:tcPr>
          <w:p w14:paraId="1A59A7DE" w14:textId="1D06536F" w:rsidR="00A5644A" w:rsidRPr="00EB5DBA" w:rsidDel="00B141F8" w:rsidRDefault="009A4ECC" w:rsidP="00B34834">
            <w:pPr>
              <w:spacing w:line="240" w:lineRule="auto"/>
              <w:jc w:val="center"/>
              <w:rPr>
                <w:rFonts w:asciiTheme="majorHAnsi" w:hAnsiTheme="majorHAnsi"/>
                <w:color w:val="000000"/>
              </w:rPr>
            </w:pPr>
            <w:r w:rsidRPr="00EB5DBA">
              <w:rPr>
                <w:rFonts w:asciiTheme="majorHAnsi" w:eastAsia="SymbolMT" w:hAnsiTheme="majorHAnsi" w:cs="Verdana"/>
                <w:lang w:val="en-US"/>
              </w:rPr>
              <w:t>Refer</w:t>
            </w:r>
            <w:r w:rsidR="00592208" w:rsidRPr="00EB5DBA">
              <w:rPr>
                <w:rFonts w:asciiTheme="majorHAnsi" w:eastAsia="SymbolMT" w:hAnsiTheme="majorHAnsi" w:cs="Verdana"/>
                <w:lang w:val="en-US"/>
              </w:rPr>
              <w:t xml:space="preserve"> to Appendix E2, </w:t>
            </w:r>
            <w:r w:rsidR="00592208" w:rsidRPr="00EB5DBA">
              <w:rPr>
                <w:rFonts w:asciiTheme="majorHAnsi" w:eastAsia="SymbolMT" w:hAnsiTheme="majorHAnsi" w:cs="Verdana"/>
                <w:i/>
                <w:iCs/>
                <w:lang w:val="en-US"/>
              </w:rPr>
              <w:t>Quality of Water Flows</w:t>
            </w:r>
            <w:r w:rsidR="00592208" w:rsidRPr="00EB5DBA">
              <w:rPr>
                <w:rFonts w:asciiTheme="majorHAnsi" w:eastAsia="SymbolMT" w:hAnsiTheme="majorHAnsi" w:cs="Verdana"/>
                <w:lang w:val="en-US"/>
              </w:rPr>
              <w:t>.</w:t>
            </w:r>
          </w:p>
        </w:tc>
      </w:tr>
      <w:tr w:rsidR="000A6EAF" w:rsidRPr="00EB5DBA" w14:paraId="0F81D9B5" w14:textId="77777777" w:rsidTr="0010652C">
        <w:trPr>
          <w:trHeight w:val="225"/>
        </w:trPr>
        <w:tc>
          <w:tcPr>
            <w:tcW w:w="1985" w:type="dxa"/>
            <w:tcBorders>
              <w:left w:val="single" w:sz="4" w:space="0" w:color="auto"/>
              <w:right w:val="single" w:sz="4" w:space="0" w:color="auto"/>
            </w:tcBorders>
            <w:shd w:val="clear" w:color="auto" w:fill="DEE8F0"/>
            <w:vAlign w:val="center"/>
          </w:tcPr>
          <w:p w14:paraId="47049724" w14:textId="77777777" w:rsidR="00A5644A" w:rsidRPr="00C042B3"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16272768" w14:textId="77777777" w:rsidR="00A5644A" w:rsidRPr="00EB5DBA" w:rsidRDefault="00A5644A" w:rsidP="00B34834">
            <w:pPr>
              <w:spacing w:line="240" w:lineRule="auto"/>
              <w:ind w:leftChars="108" w:left="203" w:hangingChars="5" w:hanging="9"/>
              <w:rPr>
                <w:lang w:val="it-IT"/>
              </w:rPr>
            </w:pPr>
            <w:r w:rsidRPr="00EB5DBA">
              <w:rPr>
                <w:lang w:val="it-IT"/>
              </w:rPr>
              <w:t>Pressure vessel design code in general</w:t>
            </w:r>
          </w:p>
        </w:tc>
        <w:tc>
          <w:tcPr>
            <w:tcW w:w="3261" w:type="dxa"/>
            <w:tcBorders>
              <w:top w:val="single" w:sz="4" w:space="0" w:color="auto"/>
              <w:left w:val="nil"/>
              <w:bottom w:val="single" w:sz="4" w:space="0" w:color="auto"/>
              <w:right w:val="single" w:sz="4" w:space="0" w:color="auto"/>
            </w:tcBorders>
            <w:vAlign w:val="center"/>
          </w:tcPr>
          <w:p w14:paraId="771F86C3" w14:textId="0B7AC053" w:rsidR="00A5644A" w:rsidRPr="00EB5DBA" w:rsidRDefault="00A5644A" w:rsidP="00B34834">
            <w:pPr>
              <w:spacing w:line="240" w:lineRule="auto"/>
              <w:jc w:val="center"/>
              <w:rPr>
                <w:rFonts w:asciiTheme="majorHAnsi" w:eastAsia="SymbolMT" w:hAnsiTheme="majorHAnsi" w:cs="Verdana"/>
                <w:lang w:val="en-US"/>
              </w:rPr>
            </w:pPr>
            <w:r w:rsidRPr="00EB5DBA">
              <w:rPr>
                <w:rFonts w:asciiTheme="majorHAnsi" w:hAnsiTheme="majorHAnsi"/>
              </w:rPr>
              <w:t>EN</w:t>
            </w:r>
            <w:r w:rsidR="00592208" w:rsidRPr="00EB5DBA">
              <w:rPr>
                <w:rFonts w:asciiTheme="majorHAnsi" w:hAnsiTheme="majorHAnsi"/>
              </w:rPr>
              <w:t xml:space="preserve"> </w:t>
            </w:r>
            <w:r w:rsidRPr="00EB5DBA">
              <w:rPr>
                <w:rFonts w:asciiTheme="majorHAnsi" w:hAnsiTheme="majorHAnsi"/>
              </w:rPr>
              <w:t>13345</w:t>
            </w:r>
          </w:p>
        </w:tc>
      </w:tr>
      <w:tr w:rsidR="000A6EAF" w:rsidRPr="00EB5DBA" w14:paraId="63ADEC33" w14:textId="77777777" w:rsidTr="0010652C">
        <w:trPr>
          <w:trHeight w:val="225"/>
        </w:trPr>
        <w:tc>
          <w:tcPr>
            <w:tcW w:w="1985" w:type="dxa"/>
            <w:tcBorders>
              <w:left w:val="single" w:sz="4" w:space="0" w:color="auto"/>
              <w:right w:val="single" w:sz="4" w:space="0" w:color="auto"/>
            </w:tcBorders>
            <w:shd w:val="clear" w:color="auto" w:fill="DEE8F0"/>
            <w:vAlign w:val="center"/>
          </w:tcPr>
          <w:p w14:paraId="0389B9C4" w14:textId="77777777" w:rsidR="00A5644A" w:rsidRPr="00C042B3"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55A852D8" w14:textId="77777777" w:rsidR="00A5644A" w:rsidRPr="00EB5DBA" w:rsidRDefault="00A5644A" w:rsidP="00B34834">
            <w:pPr>
              <w:spacing w:line="240" w:lineRule="auto"/>
              <w:ind w:leftChars="108" w:left="203" w:hangingChars="5" w:hanging="9"/>
            </w:pPr>
            <w:r w:rsidRPr="00EB5DBA">
              <w:t>Type</w:t>
            </w:r>
          </w:p>
        </w:tc>
        <w:tc>
          <w:tcPr>
            <w:tcW w:w="3261" w:type="dxa"/>
            <w:tcBorders>
              <w:top w:val="single" w:sz="4" w:space="0" w:color="auto"/>
              <w:left w:val="nil"/>
              <w:bottom w:val="single" w:sz="4" w:space="0" w:color="auto"/>
              <w:right w:val="single" w:sz="4" w:space="0" w:color="auto"/>
            </w:tcBorders>
            <w:vAlign w:val="center"/>
          </w:tcPr>
          <w:p w14:paraId="357EFC9D" w14:textId="77777777" w:rsidR="00A5644A" w:rsidRPr="00EB5DBA" w:rsidRDefault="00A5644A" w:rsidP="00BE08F6">
            <w:pPr>
              <w:spacing w:line="240" w:lineRule="auto"/>
              <w:rPr>
                <w:rFonts w:asciiTheme="majorHAnsi" w:eastAsia="SymbolMT" w:hAnsiTheme="majorHAnsi" w:cs="Verdana"/>
                <w:lang w:val="en-US"/>
              </w:rPr>
            </w:pPr>
            <w:r w:rsidRPr="00EB5DBA">
              <w:rPr>
                <w:rFonts w:asciiTheme="majorHAnsi" w:hAnsiTheme="majorHAnsi"/>
              </w:rPr>
              <w:t>Shell and U-tube heat exchangers with district heat water in the tubes</w:t>
            </w:r>
          </w:p>
        </w:tc>
      </w:tr>
      <w:tr w:rsidR="000A6EAF" w:rsidRPr="00EB5DBA" w14:paraId="294A5BB3" w14:textId="77777777" w:rsidTr="0010652C">
        <w:trPr>
          <w:trHeight w:val="225"/>
        </w:trPr>
        <w:tc>
          <w:tcPr>
            <w:tcW w:w="1985" w:type="dxa"/>
            <w:tcBorders>
              <w:left w:val="single" w:sz="4" w:space="0" w:color="auto"/>
              <w:right w:val="single" w:sz="4" w:space="0" w:color="auto"/>
            </w:tcBorders>
            <w:shd w:val="clear" w:color="auto" w:fill="DEE8F0"/>
            <w:vAlign w:val="center"/>
          </w:tcPr>
          <w:p w14:paraId="224B4037" w14:textId="77777777" w:rsidR="00A5644A" w:rsidRPr="00C042B3" w:rsidRDefault="00A5644A" w:rsidP="00BE08F6">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tcPr>
          <w:p w14:paraId="3BEB2FBC" w14:textId="77777777" w:rsidR="00A5644A" w:rsidRPr="00EB5DBA" w:rsidRDefault="00A5644A" w:rsidP="00B34834">
            <w:pPr>
              <w:spacing w:line="240" w:lineRule="auto"/>
              <w:ind w:leftChars="108" w:left="203" w:hangingChars="5" w:hanging="9"/>
            </w:pPr>
            <w:r w:rsidRPr="00EB5DBA">
              <w:t>Materials:</w:t>
            </w:r>
          </w:p>
          <w:p w14:paraId="48930A26" w14:textId="16BB8D83" w:rsidR="00A5644A" w:rsidRPr="00EB5DBA" w:rsidRDefault="00A5644A" w:rsidP="00B34834">
            <w:pPr>
              <w:pStyle w:val="Odstavecseseznamem"/>
              <w:numPr>
                <w:ilvl w:val="0"/>
                <w:numId w:val="27"/>
              </w:numPr>
              <w:spacing w:line="240" w:lineRule="auto"/>
            </w:pPr>
            <w:r w:rsidRPr="00EB5DBA">
              <w:t>Sh</w:t>
            </w:r>
            <w:r w:rsidR="00EF14A0" w:rsidRPr="00EB5DBA">
              <w:t>e</w:t>
            </w:r>
            <w:r w:rsidRPr="00EB5DBA">
              <w:t>ll and water boxes</w:t>
            </w:r>
          </w:p>
          <w:p w14:paraId="4BF93F40" w14:textId="77777777" w:rsidR="00A5644A" w:rsidRPr="00EB5DBA" w:rsidRDefault="00A5644A" w:rsidP="00B34834">
            <w:pPr>
              <w:pStyle w:val="Odstavecseseznamem"/>
              <w:numPr>
                <w:ilvl w:val="0"/>
                <w:numId w:val="27"/>
              </w:numPr>
              <w:spacing w:line="240" w:lineRule="auto"/>
            </w:pPr>
            <w:r w:rsidRPr="00EB5DBA">
              <w:t>Tubes</w:t>
            </w:r>
          </w:p>
          <w:p w14:paraId="33FC6639" w14:textId="77777777" w:rsidR="00A5644A" w:rsidRPr="00EB5DBA" w:rsidRDefault="00A5644A" w:rsidP="00B34834">
            <w:pPr>
              <w:pStyle w:val="Odstavecseseznamem"/>
              <w:numPr>
                <w:ilvl w:val="0"/>
                <w:numId w:val="27"/>
              </w:numPr>
              <w:spacing w:line="240" w:lineRule="auto"/>
              <w:rPr>
                <w:rFonts w:cs="Verdana"/>
                <w:lang w:val="en-US"/>
              </w:rPr>
            </w:pPr>
            <w:r w:rsidRPr="00EB5DBA">
              <w:t>Tube sheets</w:t>
            </w:r>
          </w:p>
        </w:tc>
        <w:tc>
          <w:tcPr>
            <w:tcW w:w="3261" w:type="dxa"/>
            <w:tcBorders>
              <w:top w:val="single" w:sz="4" w:space="0" w:color="auto"/>
              <w:left w:val="nil"/>
              <w:bottom w:val="single" w:sz="4" w:space="0" w:color="auto"/>
              <w:right w:val="single" w:sz="4" w:space="0" w:color="auto"/>
            </w:tcBorders>
            <w:vAlign w:val="center"/>
          </w:tcPr>
          <w:p w14:paraId="74EA68BA" w14:textId="77777777" w:rsidR="00A5644A" w:rsidRPr="00EB5DBA" w:rsidRDefault="00A5644A">
            <w:pPr>
              <w:jc w:val="center"/>
              <w:rPr>
                <w:rFonts w:asciiTheme="majorHAnsi" w:hAnsiTheme="majorHAnsi" w:cs="Calibri"/>
              </w:rPr>
            </w:pPr>
          </w:p>
          <w:p w14:paraId="5FC0A779" w14:textId="77777777" w:rsidR="00A5644A" w:rsidRPr="00EB5DBA" w:rsidRDefault="00A5644A" w:rsidP="00B34834">
            <w:pPr>
              <w:jc w:val="center"/>
              <w:rPr>
                <w:rFonts w:asciiTheme="majorHAnsi" w:hAnsiTheme="majorHAnsi"/>
              </w:rPr>
            </w:pPr>
            <w:r w:rsidRPr="00EB5DBA">
              <w:rPr>
                <w:rFonts w:asciiTheme="majorHAnsi" w:hAnsiTheme="majorHAnsi"/>
              </w:rPr>
              <w:t>Mild steel</w:t>
            </w:r>
          </w:p>
          <w:p w14:paraId="7CE5A931" w14:textId="77777777" w:rsidR="00A5644A" w:rsidRPr="00EB5DBA" w:rsidRDefault="00A5644A" w:rsidP="00B34834">
            <w:pPr>
              <w:jc w:val="center"/>
              <w:rPr>
                <w:rFonts w:asciiTheme="majorHAnsi" w:hAnsiTheme="majorHAnsi"/>
              </w:rPr>
            </w:pPr>
            <w:r w:rsidRPr="00EB5DBA">
              <w:rPr>
                <w:rFonts w:asciiTheme="majorHAnsi" w:hAnsiTheme="majorHAnsi"/>
              </w:rPr>
              <w:t>Stainless steel</w:t>
            </w:r>
          </w:p>
          <w:p w14:paraId="1198ADA5" w14:textId="77777777" w:rsidR="00A5644A" w:rsidRPr="00EB5DBA" w:rsidRDefault="00A5644A" w:rsidP="00B34834">
            <w:pPr>
              <w:spacing w:line="240" w:lineRule="auto"/>
              <w:jc w:val="center"/>
              <w:rPr>
                <w:rFonts w:asciiTheme="majorHAnsi" w:eastAsia="SymbolMT" w:hAnsiTheme="majorHAnsi" w:cs="Verdana"/>
                <w:lang w:val="en-US"/>
              </w:rPr>
            </w:pPr>
            <w:r w:rsidRPr="00EB5DBA">
              <w:rPr>
                <w:rFonts w:asciiTheme="majorHAnsi" w:hAnsiTheme="majorHAnsi"/>
              </w:rPr>
              <w:t>Solid stainless or stainless steel plated</w:t>
            </w:r>
          </w:p>
        </w:tc>
      </w:tr>
      <w:tr w:rsidR="000738D5" w:rsidRPr="00EB5DBA" w14:paraId="03CE9E4C" w14:textId="77777777" w:rsidTr="0010652C">
        <w:trPr>
          <w:trHeight w:val="225"/>
        </w:trPr>
        <w:tc>
          <w:tcPr>
            <w:tcW w:w="1985" w:type="dxa"/>
            <w:tcBorders>
              <w:top w:val="single" w:sz="4" w:space="0" w:color="auto"/>
              <w:left w:val="single" w:sz="4" w:space="0" w:color="auto"/>
              <w:right w:val="single" w:sz="4" w:space="0" w:color="auto"/>
            </w:tcBorders>
            <w:shd w:val="clear" w:color="auto" w:fill="DEE8F0"/>
            <w:vAlign w:val="center"/>
          </w:tcPr>
          <w:p w14:paraId="1BAB2699" w14:textId="3BFCAF65" w:rsidR="000738D5" w:rsidRPr="00C042B3" w:rsidRDefault="007E14E3" w:rsidP="00376402">
            <w:pPr>
              <w:pStyle w:val="Zkladntext"/>
              <w:spacing w:after="240"/>
              <w:rPr>
                <w:b/>
              </w:rPr>
            </w:pPr>
            <w:r w:rsidRPr="00C042B3">
              <w:rPr>
                <w:b/>
              </w:rPr>
              <w:t>A19</w:t>
            </w:r>
            <w:r w:rsidR="00763982">
              <w:rPr>
                <w:b/>
              </w:rPr>
              <w:t>:</w:t>
            </w:r>
            <w:r w:rsidRPr="00C042B3">
              <w:rPr>
                <w:b/>
              </w:rPr>
              <w:t xml:space="preserve"> sec. 2.9</w:t>
            </w:r>
          </w:p>
        </w:tc>
        <w:tc>
          <w:tcPr>
            <w:tcW w:w="7655" w:type="dxa"/>
            <w:gridSpan w:val="2"/>
            <w:tcBorders>
              <w:top w:val="single" w:sz="4" w:space="0" w:color="auto"/>
              <w:left w:val="single" w:sz="4" w:space="0" w:color="auto"/>
              <w:bottom w:val="single" w:sz="4" w:space="0" w:color="auto"/>
              <w:right w:val="single" w:sz="4" w:space="0" w:color="auto"/>
            </w:tcBorders>
            <w:shd w:val="clear" w:color="auto" w:fill="DEE8F0"/>
            <w:vAlign w:val="center"/>
          </w:tcPr>
          <w:p w14:paraId="2F2A4610" w14:textId="09FF52EE" w:rsidR="000738D5" w:rsidRPr="00EB5DBA" w:rsidRDefault="000738D5">
            <w:pPr>
              <w:rPr>
                <w:rFonts w:asciiTheme="majorHAnsi" w:hAnsiTheme="majorHAnsi" w:cs="Calibri"/>
              </w:rPr>
            </w:pPr>
            <w:r w:rsidRPr="00EB5DBA">
              <w:rPr>
                <w:rFonts w:asciiTheme="majorHAnsi" w:hAnsiTheme="majorHAnsi"/>
                <w:b/>
              </w:rPr>
              <w:t>Summer coolers</w:t>
            </w:r>
          </w:p>
        </w:tc>
      </w:tr>
      <w:tr w:rsidR="009A4ECC" w:rsidRPr="00EB5DBA" w14:paraId="1E18F0FF" w14:textId="77777777" w:rsidTr="0010652C">
        <w:trPr>
          <w:trHeight w:val="225"/>
        </w:trPr>
        <w:tc>
          <w:tcPr>
            <w:tcW w:w="1985" w:type="dxa"/>
            <w:tcBorders>
              <w:left w:val="single" w:sz="4" w:space="0" w:color="auto"/>
              <w:bottom w:val="single" w:sz="4" w:space="0" w:color="auto"/>
              <w:right w:val="single" w:sz="4" w:space="0" w:color="auto"/>
            </w:tcBorders>
            <w:shd w:val="clear" w:color="auto" w:fill="DEE8F0"/>
            <w:vAlign w:val="center"/>
          </w:tcPr>
          <w:p w14:paraId="3745A1EF" w14:textId="77777777" w:rsidR="009A4ECC" w:rsidRPr="00C042B3" w:rsidRDefault="009A4ECC" w:rsidP="009A4ECC">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vAlign w:val="center"/>
          </w:tcPr>
          <w:p w14:paraId="012E3F26" w14:textId="0F73726C" w:rsidR="00376402" w:rsidRDefault="009A4ECC">
            <w:r w:rsidRPr="00EB5DBA">
              <w:t>Capacity of summer coolers</w:t>
            </w:r>
            <w:r w:rsidR="00376402">
              <w:t xml:space="preserve"> @</w:t>
            </w:r>
          </w:p>
          <w:p w14:paraId="4156F274" w14:textId="77777777" w:rsidR="00376402" w:rsidRPr="0010652C" w:rsidRDefault="00376402" w:rsidP="00376402">
            <w:pPr>
              <w:pStyle w:val="Odstavecseseznamem"/>
              <w:numPr>
                <w:ilvl w:val="0"/>
                <w:numId w:val="23"/>
              </w:numPr>
              <w:rPr>
                <w:rFonts w:asciiTheme="majorHAnsi" w:hAnsiTheme="majorHAnsi"/>
              </w:rPr>
            </w:pPr>
            <w:r w:rsidRPr="00376402">
              <w:t>100/</w:t>
            </w:r>
            <w:proofErr w:type="spellStart"/>
            <w:r w:rsidRPr="00376402">
              <w:t>70ºC</w:t>
            </w:r>
            <w:proofErr w:type="spellEnd"/>
            <w:r w:rsidRPr="00376402">
              <w:t xml:space="preserve"> forward/return DH temp.</w:t>
            </w:r>
          </w:p>
          <w:p w14:paraId="05623022" w14:textId="73359D43" w:rsidR="009A4ECC" w:rsidRPr="00376402" w:rsidRDefault="00376402" w:rsidP="0010652C">
            <w:pPr>
              <w:pStyle w:val="Odstavecseseznamem"/>
              <w:numPr>
                <w:ilvl w:val="0"/>
                <w:numId w:val="23"/>
              </w:numPr>
              <w:rPr>
                <w:rFonts w:asciiTheme="majorHAnsi" w:hAnsiTheme="majorHAnsi"/>
              </w:rPr>
            </w:pPr>
            <w:proofErr w:type="spellStart"/>
            <w:r w:rsidRPr="00376402">
              <w:lastRenderedPageBreak/>
              <w:t>30ºC</w:t>
            </w:r>
            <w:proofErr w:type="spellEnd"/>
            <w:r w:rsidRPr="00376402">
              <w:t xml:space="preserve"> ambient air temperature &amp; 25% relative humidity</w:t>
            </w:r>
          </w:p>
        </w:tc>
        <w:tc>
          <w:tcPr>
            <w:tcW w:w="3261" w:type="dxa"/>
            <w:tcBorders>
              <w:top w:val="single" w:sz="4" w:space="0" w:color="auto"/>
              <w:left w:val="nil"/>
              <w:bottom w:val="single" w:sz="4" w:space="0" w:color="auto"/>
              <w:right w:val="single" w:sz="4" w:space="0" w:color="auto"/>
            </w:tcBorders>
            <w:vAlign w:val="center"/>
          </w:tcPr>
          <w:p w14:paraId="22DD47D1" w14:textId="7EE9FBD5" w:rsidR="009A4ECC" w:rsidRPr="0010652C" w:rsidRDefault="00376402">
            <w:pPr>
              <w:jc w:val="center"/>
              <w:rPr>
                <w:rFonts w:asciiTheme="majorHAnsi" w:hAnsiTheme="majorHAnsi" w:cs="Calibri"/>
              </w:rPr>
            </w:pPr>
            <w:r>
              <w:rPr>
                <w:rFonts w:asciiTheme="majorHAnsi" w:hAnsiTheme="majorHAnsi" w:cs="Calibri"/>
              </w:rPr>
              <w:lastRenderedPageBreak/>
              <w:t xml:space="preserve">30 </w:t>
            </w:r>
            <w:r w:rsidR="009A4ECC" w:rsidRPr="0010652C">
              <w:rPr>
                <w:rFonts w:asciiTheme="majorHAnsi" w:hAnsiTheme="majorHAnsi" w:cs="Calibri"/>
              </w:rPr>
              <w:t>MW</w:t>
            </w:r>
          </w:p>
        </w:tc>
      </w:tr>
      <w:tr w:rsidR="009A4ECC" w:rsidRPr="00EB5DBA" w14:paraId="6F722389" w14:textId="77777777" w:rsidTr="0010652C">
        <w:trPr>
          <w:trHeight w:val="225"/>
        </w:trPr>
        <w:tc>
          <w:tcPr>
            <w:tcW w:w="1985" w:type="dxa"/>
            <w:tcBorders>
              <w:top w:val="single" w:sz="4" w:space="0" w:color="auto"/>
              <w:left w:val="single" w:sz="4" w:space="0" w:color="auto"/>
              <w:right w:val="single" w:sz="4" w:space="0" w:color="auto"/>
            </w:tcBorders>
            <w:shd w:val="clear" w:color="auto" w:fill="DEE8F0"/>
            <w:vAlign w:val="center"/>
          </w:tcPr>
          <w:p w14:paraId="3B9DB42F" w14:textId="77777777" w:rsidR="009A4ECC" w:rsidRPr="00C042B3" w:rsidRDefault="009A4ECC" w:rsidP="009A4ECC">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vAlign w:val="center"/>
          </w:tcPr>
          <w:p w14:paraId="2C164B03" w14:textId="4B7BB8FC" w:rsidR="009A4ECC" w:rsidRPr="00EB5DBA" w:rsidRDefault="009925B4">
            <w:pPr>
              <w:rPr>
                <w:rFonts w:asciiTheme="majorHAnsi" w:hAnsiTheme="majorHAnsi"/>
              </w:rPr>
            </w:pPr>
            <w:r>
              <w:rPr>
                <w:rFonts w:asciiTheme="majorHAnsi" w:hAnsiTheme="majorHAnsi"/>
              </w:rPr>
              <w:t>Nominal</w:t>
            </w:r>
            <w:r w:rsidR="009A4ECC" w:rsidRPr="00EB5DBA">
              <w:rPr>
                <w:rFonts w:asciiTheme="majorHAnsi" w:hAnsiTheme="majorHAnsi"/>
              </w:rPr>
              <w:t xml:space="preserve"> DH temperature</w:t>
            </w:r>
            <w:r w:rsidR="00BD2EB0">
              <w:rPr>
                <w:rFonts w:asciiTheme="majorHAnsi" w:hAnsiTheme="majorHAnsi"/>
              </w:rPr>
              <w:t xml:space="preserve">, </w:t>
            </w:r>
            <w:r w:rsidR="009A4ECC" w:rsidRPr="00EB5DBA">
              <w:rPr>
                <w:rFonts w:asciiTheme="majorHAnsi" w:hAnsiTheme="majorHAnsi"/>
              </w:rPr>
              <w:t>in</w:t>
            </w:r>
          </w:p>
        </w:tc>
        <w:tc>
          <w:tcPr>
            <w:tcW w:w="3261" w:type="dxa"/>
            <w:tcBorders>
              <w:top w:val="single" w:sz="4" w:space="0" w:color="auto"/>
              <w:left w:val="nil"/>
              <w:bottom w:val="single" w:sz="4" w:space="0" w:color="auto"/>
              <w:right w:val="single" w:sz="4" w:space="0" w:color="auto"/>
            </w:tcBorders>
            <w:vAlign w:val="center"/>
          </w:tcPr>
          <w:p w14:paraId="6E48870E" w14:textId="0A55BCB0" w:rsidR="009A4ECC" w:rsidRPr="00EB5DBA" w:rsidRDefault="009A4ECC">
            <w:pPr>
              <w:jc w:val="center"/>
              <w:rPr>
                <w:rFonts w:asciiTheme="majorHAnsi" w:hAnsiTheme="majorHAnsi" w:cs="Calibri"/>
              </w:rPr>
            </w:pPr>
            <w:proofErr w:type="spellStart"/>
            <w:r w:rsidRPr="00EB5DBA">
              <w:rPr>
                <w:rFonts w:asciiTheme="majorHAnsi" w:hAnsiTheme="majorHAnsi" w:cs="Calibri"/>
              </w:rPr>
              <w:t>82°C</w:t>
            </w:r>
            <w:proofErr w:type="spellEnd"/>
          </w:p>
        </w:tc>
      </w:tr>
      <w:tr w:rsidR="00BD2EB0" w:rsidRPr="00EB5DBA" w14:paraId="431A8203" w14:textId="77777777" w:rsidTr="0010652C">
        <w:trPr>
          <w:trHeight w:val="225"/>
        </w:trPr>
        <w:tc>
          <w:tcPr>
            <w:tcW w:w="1985" w:type="dxa"/>
            <w:tcBorders>
              <w:left w:val="single" w:sz="4" w:space="0" w:color="auto"/>
              <w:right w:val="single" w:sz="4" w:space="0" w:color="auto"/>
            </w:tcBorders>
            <w:shd w:val="clear" w:color="auto" w:fill="DEE8F0"/>
            <w:vAlign w:val="center"/>
          </w:tcPr>
          <w:p w14:paraId="67D5F8CC" w14:textId="77777777" w:rsidR="00BD2EB0" w:rsidRPr="00C042B3" w:rsidRDefault="00BD2EB0" w:rsidP="009A4ECC">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vAlign w:val="center"/>
          </w:tcPr>
          <w:p w14:paraId="16B68932" w14:textId="647468CC" w:rsidR="00BD2EB0" w:rsidRPr="00EB5DBA" w:rsidRDefault="009925B4">
            <w:pPr>
              <w:rPr>
                <w:rFonts w:asciiTheme="majorHAnsi" w:hAnsiTheme="majorHAnsi"/>
              </w:rPr>
            </w:pPr>
            <w:r>
              <w:rPr>
                <w:rFonts w:asciiTheme="majorHAnsi" w:hAnsiTheme="majorHAnsi"/>
              </w:rPr>
              <w:t>Nominal</w:t>
            </w:r>
            <w:r w:rsidR="00BD2EB0" w:rsidRPr="00EB5DBA">
              <w:rPr>
                <w:rFonts w:asciiTheme="majorHAnsi" w:hAnsiTheme="majorHAnsi"/>
              </w:rPr>
              <w:t xml:space="preserve"> DH temperature</w:t>
            </w:r>
            <w:r w:rsidR="00BD2EB0">
              <w:rPr>
                <w:rFonts w:asciiTheme="majorHAnsi" w:hAnsiTheme="majorHAnsi"/>
              </w:rPr>
              <w:t>, out</w:t>
            </w:r>
          </w:p>
        </w:tc>
        <w:tc>
          <w:tcPr>
            <w:tcW w:w="3261" w:type="dxa"/>
            <w:tcBorders>
              <w:top w:val="single" w:sz="4" w:space="0" w:color="auto"/>
              <w:left w:val="nil"/>
              <w:bottom w:val="single" w:sz="4" w:space="0" w:color="auto"/>
              <w:right w:val="single" w:sz="4" w:space="0" w:color="auto"/>
            </w:tcBorders>
            <w:vAlign w:val="center"/>
          </w:tcPr>
          <w:p w14:paraId="73BA09E5" w14:textId="6339574C" w:rsidR="00BD2EB0" w:rsidRPr="00EB5DBA" w:rsidRDefault="00BD2EB0">
            <w:pPr>
              <w:jc w:val="center"/>
              <w:rPr>
                <w:rFonts w:asciiTheme="majorHAnsi" w:hAnsiTheme="majorHAnsi" w:cs="Calibri"/>
              </w:rPr>
            </w:pPr>
            <w:r>
              <w:rPr>
                <w:rFonts w:asciiTheme="majorHAnsi" w:hAnsiTheme="majorHAnsi" w:cs="Calibri"/>
              </w:rPr>
              <w:t xml:space="preserve">Max. </w:t>
            </w:r>
            <w:proofErr w:type="spellStart"/>
            <w:r w:rsidRPr="00EB5DBA">
              <w:rPr>
                <w:rFonts w:asciiTheme="majorHAnsi" w:hAnsiTheme="majorHAnsi" w:cs="Calibri"/>
              </w:rPr>
              <w:t>67°C</w:t>
            </w:r>
            <w:proofErr w:type="spellEnd"/>
          </w:p>
        </w:tc>
      </w:tr>
      <w:tr w:rsidR="00BD2EB0" w:rsidRPr="00EB5DBA" w14:paraId="61F5E6C8" w14:textId="77777777" w:rsidTr="0010652C">
        <w:trPr>
          <w:trHeight w:val="225"/>
        </w:trPr>
        <w:tc>
          <w:tcPr>
            <w:tcW w:w="1985" w:type="dxa"/>
            <w:tcBorders>
              <w:left w:val="single" w:sz="4" w:space="0" w:color="auto"/>
              <w:bottom w:val="single" w:sz="4" w:space="0" w:color="auto"/>
              <w:right w:val="single" w:sz="4" w:space="0" w:color="auto"/>
            </w:tcBorders>
            <w:shd w:val="clear" w:color="auto" w:fill="DEE8F0"/>
            <w:vAlign w:val="center"/>
          </w:tcPr>
          <w:p w14:paraId="197B673C" w14:textId="77777777" w:rsidR="00BD2EB0" w:rsidRPr="00C042B3" w:rsidRDefault="00BD2EB0" w:rsidP="00BD2EB0">
            <w:pPr>
              <w:pStyle w:val="Zkladntext"/>
              <w:spacing w:after="240"/>
              <w:rPr>
                <w:b/>
              </w:rPr>
            </w:pPr>
          </w:p>
        </w:tc>
        <w:tc>
          <w:tcPr>
            <w:tcW w:w="4394" w:type="dxa"/>
            <w:tcBorders>
              <w:top w:val="single" w:sz="4" w:space="0" w:color="auto"/>
              <w:left w:val="single" w:sz="4" w:space="0" w:color="auto"/>
              <w:bottom w:val="single" w:sz="4" w:space="0" w:color="auto"/>
              <w:right w:val="single" w:sz="4" w:space="0" w:color="auto"/>
            </w:tcBorders>
            <w:vAlign w:val="center"/>
          </w:tcPr>
          <w:p w14:paraId="2E34318E" w14:textId="6938C1A7" w:rsidR="00BD2EB0" w:rsidRPr="00EB5DBA" w:rsidRDefault="00BD2EB0" w:rsidP="00BD2EB0">
            <w:pPr>
              <w:rPr>
                <w:rFonts w:asciiTheme="majorHAnsi" w:hAnsiTheme="majorHAnsi"/>
              </w:rPr>
            </w:pPr>
            <w:r>
              <w:rPr>
                <w:rFonts w:asciiTheme="majorHAnsi" w:hAnsiTheme="majorHAnsi"/>
              </w:rPr>
              <w:t>Hydraulic capacity:</w:t>
            </w:r>
          </w:p>
        </w:tc>
        <w:tc>
          <w:tcPr>
            <w:tcW w:w="3261" w:type="dxa"/>
            <w:tcBorders>
              <w:top w:val="single" w:sz="4" w:space="0" w:color="auto"/>
              <w:left w:val="nil"/>
              <w:bottom w:val="single" w:sz="4" w:space="0" w:color="auto"/>
              <w:right w:val="single" w:sz="4" w:space="0" w:color="auto"/>
            </w:tcBorders>
            <w:vAlign w:val="center"/>
          </w:tcPr>
          <w:p w14:paraId="235DD660" w14:textId="1AC3A6F2" w:rsidR="00BD2EB0" w:rsidRDefault="00BD2EB0" w:rsidP="00BD2EB0">
            <w:pPr>
              <w:jc w:val="center"/>
              <w:rPr>
                <w:rFonts w:asciiTheme="majorHAnsi" w:hAnsiTheme="majorHAnsi" w:cs="Calibri"/>
              </w:rPr>
            </w:pPr>
            <w:r>
              <w:rPr>
                <w:rFonts w:asciiTheme="majorHAnsi" w:hAnsiTheme="majorHAnsi" w:cs="Calibri"/>
              </w:rPr>
              <w:t>To match the cooling capacity at the Contractor’s design DH temperature out</w:t>
            </w:r>
          </w:p>
        </w:tc>
      </w:tr>
      <w:tr w:rsidR="009A4ECC" w:rsidRPr="00EB5DBA" w14:paraId="27D9A5B2" w14:textId="77777777" w:rsidTr="0010652C">
        <w:trPr>
          <w:trHeight w:val="225"/>
        </w:trPr>
        <w:tc>
          <w:tcPr>
            <w:tcW w:w="1985" w:type="dxa"/>
            <w:tcBorders>
              <w:top w:val="single" w:sz="4" w:space="0" w:color="auto"/>
              <w:left w:val="single" w:sz="4" w:space="0" w:color="auto"/>
              <w:right w:val="single" w:sz="4" w:space="0" w:color="auto"/>
            </w:tcBorders>
            <w:shd w:val="clear" w:color="auto" w:fill="DEE8F0"/>
            <w:vAlign w:val="center"/>
          </w:tcPr>
          <w:p w14:paraId="7DA2B716" w14:textId="77777777" w:rsidR="009A4ECC" w:rsidRPr="00C042B3" w:rsidRDefault="009A4ECC" w:rsidP="009A4ECC">
            <w:pPr>
              <w:pStyle w:val="Zkladntext"/>
              <w:spacing w:after="240"/>
              <w:rPr>
                <w:b/>
              </w:rPr>
            </w:pPr>
          </w:p>
        </w:tc>
        <w:tc>
          <w:tcPr>
            <w:tcW w:w="7655" w:type="dxa"/>
            <w:gridSpan w:val="2"/>
            <w:tcBorders>
              <w:top w:val="single" w:sz="4" w:space="0" w:color="auto"/>
              <w:left w:val="single" w:sz="4" w:space="0" w:color="auto"/>
              <w:bottom w:val="single" w:sz="4" w:space="0" w:color="auto"/>
              <w:right w:val="single" w:sz="4" w:space="0" w:color="auto"/>
            </w:tcBorders>
            <w:shd w:val="clear" w:color="auto" w:fill="DEE8F0"/>
            <w:vAlign w:val="center"/>
          </w:tcPr>
          <w:p w14:paraId="2BB708CF" w14:textId="20452868" w:rsidR="009A4ECC" w:rsidRPr="00EB5DBA" w:rsidRDefault="009A4ECC" w:rsidP="009A4ECC">
            <w:pPr>
              <w:rPr>
                <w:rFonts w:ascii="Calibri" w:hAnsi="Calibri" w:cs="Calibri"/>
                <w:sz w:val="22"/>
                <w:szCs w:val="22"/>
              </w:rPr>
            </w:pPr>
            <w:r w:rsidRPr="00EB5DBA">
              <w:rPr>
                <w:b/>
              </w:rPr>
              <w:t>Load points</w:t>
            </w:r>
          </w:p>
        </w:tc>
      </w:tr>
      <w:tr w:rsidR="009A4ECC" w:rsidRPr="00EB5DBA" w14:paraId="2EFCBBB1" w14:textId="77777777" w:rsidTr="0010652C">
        <w:trPr>
          <w:trHeight w:val="225"/>
        </w:trPr>
        <w:tc>
          <w:tcPr>
            <w:tcW w:w="1985" w:type="dxa"/>
            <w:tcBorders>
              <w:left w:val="single" w:sz="4" w:space="0" w:color="auto"/>
              <w:right w:val="single" w:sz="4" w:space="0" w:color="auto"/>
            </w:tcBorders>
            <w:shd w:val="clear" w:color="auto" w:fill="DEE8F0"/>
            <w:vAlign w:val="center"/>
          </w:tcPr>
          <w:p w14:paraId="3B10C081" w14:textId="77777777" w:rsidR="009A4ECC" w:rsidRPr="00C042B3" w:rsidRDefault="009A4ECC" w:rsidP="009A4ECC">
            <w:pPr>
              <w:pStyle w:val="Zkladntext"/>
              <w:spacing w:after="240"/>
              <w:rPr>
                <w:b/>
              </w:rPr>
            </w:pPr>
          </w:p>
        </w:tc>
        <w:tc>
          <w:tcPr>
            <w:tcW w:w="7655" w:type="dxa"/>
            <w:gridSpan w:val="2"/>
            <w:vMerge w:val="restart"/>
            <w:tcBorders>
              <w:top w:val="single" w:sz="4" w:space="0" w:color="auto"/>
              <w:left w:val="single" w:sz="4" w:space="0" w:color="auto"/>
              <w:bottom w:val="single" w:sz="4" w:space="0" w:color="auto"/>
              <w:right w:val="single" w:sz="4" w:space="0" w:color="auto"/>
            </w:tcBorders>
          </w:tcPr>
          <w:p w14:paraId="3FC46B79" w14:textId="381CD46C" w:rsidR="009A4ECC" w:rsidRPr="00EB5DBA" w:rsidRDefault="009A4ECC" w:rsidP="009A4ECC">
            <w:pPr>
              <w:spacing w:line="240" w:lineRule="auto"/>
            </w:pPr>
            <w:bookmarkStart w:id="89" w:name="_Toc504941238"/>
            <w:bookmarkStart w:id="90" w:name="_Toc504941264"/>
            <w:bookmarkStart w:id="91" w:name="_Toc504941285"/>
            <w:bookmarkStart w:id="92" w:name="_Toc504941289"/>
            <w:bookmarkEnd w:id="89"/>
            <w:bookmarkEnd w:id="90"/>
            <w:bookmarkEnd w:id="91"/>
            <w:bookmarkEnd w:id="92"/>
          </w:p>
          <w:p w14:paraId="10E914E8" w14:textId="559650F9" w:rsidR="0033549A" w:rsidRPr="00EB5DBA" w:rsidRDefault="009A4ECC" w:rsidP="009A4ECC">
            <w:pPr>
              <w:spacing w:line="240" w:lineRule="auto"/>
              <w:rPr>
                <w:rFonts w:asciiTheme="minorHAnsi" w:hAnsiTheme="minorHAnsi"/>
              </w:rPr>
            </w:pPr>
            <w:r w:rsidRPr="00EB5DBA">
              <w:rPr>
                <w:rFonts w:asciiTheme="minorHAnsi" w:hAnsiTheme="minorHAnsi"/>
              </w:rPr>
              <w:t>The Tenderer shall supply energy and mass balances the following load points</w:t>
            </w:r>
            <w:r w:rsidR="0033549A">
              <w:rPr>
                <w:rFonts w:asciiTheme="minorHAnsi" w:hAnsiTheme="minorHAnsi"/>
              </w:rPr>
              <w:t xml:space="preserve"> both with and without Option 1 included and in operation:</w:t>
            </w:r>
          </w:p>
          <w:p w14:paraId="69D3E94F" w14:textId="77777777" w:rsidR="009A4ECC" w:rsidRPr="00EB5DBA" w:rsidRDefault="009A4ECC" w:rsidP="009A4ECC">
            <w:pPr>
              <w:spacing w:line="240" w:lineRule="auto"/>
              <w:rPr>
                <w:rFonts w:asciiTheme="minorHAnsi" w:hAnsiTheme="minorHAnsi"/>
              </w:rPr>
            </w:pPr>
          </w:p>
          <w:tbl>
            <w:tblPr>
              <w:tblStyle w:val="TableGrid1"/>
              <w:tblW w:w="7294" w:type="dxa"/>
              <w:tblLayout w:type="fixed"/>
              <w:tblLook w:val="04A0" w:firstRow="1" w:lastRow="0" w:firstColumn="1" w:lastColumn="0" w:noHBand="0" w:noVBand="1"/>
            </w:tblPr>
            <w:tblGrid>
              <w:gridCol w:w="796"/>
              <w:gridCol w:w="1496"/>
              <w:gridCol w:w="1742"/>
              <w:gridCol w:w="1417"/>
              <w:gridCol w:w="1843"/>
            </w:tblGrid>
            <w:tr w:rsidR="009A4ECC" w:rsidRPr="009E3701" w14:paraId="5EFB8C93" w14:textId="77777777" w:rsidTr="0010652C">
              <w:tc>
                <w:tcPr>
                  <w:tcW w:w="796" w:type="dxa"/>
                  <w:vAlign w:val="center"/>
                </w:tcPr>
                <w:p w14:paraId="01AA5D7C" w14:textId="77777777" w:rsidR="009A4ECC" w:rsidRPr="009E3701" w:rsidRDefault="009A4ECC" w:rsidP="009A4ECC">
                  <w:pPr>
                    <w:spacing w:line="240" w:lineRule="auto"/>
                    <w:jc w:val="center"/>
                    <w:rPr>
                      <w:rFonts w:asciiTheme="minorHAnsi" w:hAnsiTheme="minorHAnsi"/>
                      <w:b/>
                      <w:sz w:val="18"/>
                      <w:szCs w:val="18"/>
                    </w:rPr>
                  </w:pPr>
                  <w:r w:rsidRPr="009E3701">
                    <w:rPr>
                      <w:rFonts w:asciiTheme="minorHAnsi" w:hAnsiTheme="minorHAnsi"/>
                      <w:b/>
                      <w:sz w:val="18"/>
                      <w:szCs w:val="18"/>
                    </w:rPr>
                    <w:t>Load</w:t>
                  </w:r>
                </w:p>
                <w:p w14:paraId="7FD11318" w14:textId="77777777" w:rsidR="009A4ECC" w:rsidRPr="009E3701" w:rsidRDefault="009A4ECC" w:rsidP="009A4ECC">
                  <w:pPr>
                    <w:spacing w:line="240" w:lineRule="auto"/>
                    <w:jc w:val="center"/>
                    <w:rPr>
                      <w:rFonts w:asciiTheme="minorHAnsi" w:hAnsiTheme="minorHAnsi"/>
                      <w:b/>
                      <w:sz w:val="18"/>
                      <w:szCs w:val="18"/>
                    </w:rPr>
                  </w:pPr>
                  <w:r w:rsidRPr="009E3701">
                    <w:rPr>
                      <w:rFonts w:asciiTheme="minorHAnsi" w:hAnsiTheme="minorHAnsi"/>
                      <w:b/>
                      <w:sz w:val="18"/>
                      <w:szCs w:val="18"/>
                    </w:rPr>
                    <w:t>point</w:t>
                  </w:r>
                </w:p>
              </w:tc>
              <w:tc>
                <w:tcPr>
                  <w:tcW w:w="1496" w:type="dxa"/>
                  <w:vAlign w:val="center"/>
                </w:tcPr>
                <w:p w14:paraId="12D670A4" w14:textId="77777777" w:rsidR="009A4ECC" w:rsidRPr="009E3701" w:rsidRDefault="009A4ECC" w:rsidP="009A4ECC">
                  <w:pPr>
                    <w:spacing w:line="240" w:lineRule="auto"/>
                    <w:jc w:val="center"/>
                    <w:rPr>
                      <w:rFonts w:asciiTheme="minorHAnsi" w:hAnsiTheme="minorHAnsi"/>
                      <w:b/>
                      <w:sz w:val="18"/>
                      <w:szCs w:val="18"/>
                    </w:rPr>
                  </w:pPr>
                  <w:r w:rsidRPr="009E3701">
                    <w:rPr>
                      <w:rFonts w:asciiTheme="minorHAnsi" w:hAnsiTheme="minorHAnsi"/>
                      <w:b/>
                      <w:sz w:val="18"/>
                      <w:szCs w:val="18"/>
                    </w:rPr>
                    <w:t>Name</w:t>
                  </w:r>
                </w:p>
              </w:tc>
              <w:tc>
                <w:tcPr>
                  <w:tcW w:w="1742" w:type="dxa"/>
                  <w:vAlign w:val="center"/>
                </w:tcPr>
                <w:p w14:paraId="47ABF867" w14:textId="77777777" w:rsidR="009A4ECC" w:rsidRPr="009E3701" w:rsidRDefault="009A4ECC" w:rsidP="009A4ECC">
                  <w:pPr>
                    <w:spacing w:line="240" w:lineRule="auto"/>
                    <w:jc w:val="center"/>
                    <w:rPr>
                      <w:rFonts w:asciiTheme="minorHAnsi" w:hAnsiTheme="minorHAnsi"/>
                      <w:b/>
                      <w:sz w:val="18"/>
                      <w:szCs w:val="18"/>
                    </w:rPr>
                  </w:pPr>
                  <w:r w:rsidRPr="009E3701">
                    <w:rPr>
                      <w:rFonts w:asciiTheme="minorHAnsi" w:hAnsiTheme="minorHAnsi"/>
                      <w:b/>
                      <w:sz w:val="18"/>
                      <w:szCs w:val="18"/>
                    </w:rPr>
                    <w:t>Live</w:t>
                  </w:r>
                </w:p>
                <w:p w14:paraId="2B65636E" w14:textId="501CAE91" w:rsidR="009A4ECC" w:rsidRPr="009E3701" w:rsidRDefault="009A4ECC" w:rsidP="009A4ECC">
                  <w:pPr>
                    <w:spacing w:line="240" w:lineRule="auto"/>
                    <w:jc w:val="center"/>
                    <w:rPr>
                      <w:rFonts w:asciiTheme="minorHAnsi" w:hAnsiTheme="minorHAnsi"/>
                      <w:b/>
                      <w:sz w:val="18"/>
                      <w:szCs w:val="18"/>
                    </w:rPr>
                  </w:pPr>
                  <w:r w:rsidRPr="009E3701">
                    <w:rPr>
                      <w:rFonts w:asciiTheme="minorHAnsi" w:hAnsiTheme="minorHAnsi"/>
                      <w:b/>
                      <w:sz w:val="18"/>
                      <w:szCs w:val="18"/>
                    </w:rPr>
                    <w:t>Steam turbine</w:t>
                  </w:r>
                  <w:r w:rsidR="009832B9" w:rsidRPr="009E3701">
                    <w:rPr>
                      <w:rFonts w:asciiTheme="minorHAnsi" w:hAnsiTheme="minorHAnsi"/>
                      <w:b/>
                      <w:sz w:val="18"/>
                      <w:szCs w:val="18"/>
                    </w:rPr>
                    <w:br/>
                    <w:t xml:space="preserve">(% </w:t>
                  </w:r>
                  <w:proofErr w:type="spellStart"/>
                  <w:r w:rsidR="009832B9" w:rsidRPr="009E3701">
                    <w:rPr>
                      <w:rFonts w:asciiTheme="minorHAnsi" w:hAnsiTheme="minorHAnsi"/>
                      <w:b/>
                      <w:sz w:val="18"/>
                      <w:szCs w:val="18"/>
                    </w:rPr>
                    <w:t>MCR</w:t>
                  </w:r>
                  <w:proofErr w:type="spellEnd"/>
                  <w:r w:rsidR="009832B9" w:rsidRPr="009E3701">
                    <w:rPr>
                      <w:rFonts w:asciiTheme="minorHAnsi" w:hAnsiTheme="minorHAnsi"/>
                      <w:b/>
                      <w:sz w:val="18"/>
                      <w:szCs w:val="18"/>
                    </w:rPr>
                    <w:t>)</w:t>
                  </w:r>
                </w:p>
              </w:tc>
              <w:tc>
                <w:tcPr>
                  <w:tcW w:w="1417" w:type="dxa"/>
                  <w:vAlign w:val="center"/>
                </w:tcPr>
                <w:p w14:paraId="6BA44EE5" w14:textId="742491B3" w:rsidR="009A4ECC" w:rsidRPr="009E3701" w:rsidRDefault="009A4ECC" w:rsidP="009A4ECC">
                  <w:pPr>
                    <w:spacing w:line="240" w:lineRule="auto"/>
                    <w:jc w:val="center"/>
                    <w:rPr>
                      <w:rFonts w:asciiTheme="minorHAnsi" w:hAnsiTheme="minorHAnsi"/>
                      <w:b/>
                      <w:sz w:val="18"/>
                      <w:szCs w:val="18"/>
                    </w:rPr>
                  </w:pPr>
                  <w:r w:rsidRPr="009E3701">
                    <w:rPr>
                      <w:rFonts w:asciiTheme="minorHAnsi" w:hAnsiTheme="minorHAnsi"/>
                      <w:b/>
                      <w:sz w:val="18"/>
                      <w:szCs w:val="18"/>
                    </w:rPr>
                    <w:t>Live steam bypass</w:t>
                  </w:r>
                  <w:r w:rsidR="009832B9" w:rsidRPr="009E3701">
                    <w:rPr>
                      <w:rFonts w:asciiTheme="minorHAnsi" w:hAnsiTheme="minorHAnsi"/>
                      <w:b/>
                      <w:sz w:val="18"/>
                      <w:szCs w:val="18"/>
                    </w:rPr>
                    <w:br/>
                    <w:t xml:space="preserve">(% </w:t>
                  </w:r>
                  <w:proofErr w:type="spellStart"/>
                  <w:r w:rsidR="009832B9" w:rsidRPr="009E3701">
                    <w:rPr>
                      <w:rFonts w:asciiTheme="minorHAnsi" w:hAnsiTheme="minorHAnsi"/>
                      <w:b/>
                      <w:sz w:val="18"/>
                      <w:szCs w:val="18"/>
                    </w:rPr>
                    <w:t>MCR</w:t>
                  </w:r>
                  <w:proofErr w:type="spellEnd"/>
                  <w:r w:rsidR="009832B9" w:rsidRPr="009E3701">
                    <w:rPr>
                      <w:rFonts w:asciiTheme="minorHAnsi" w:hAnsiTheme="minorHAnsi"/>
                      <w:b/>
                      <w:sz w:val="18"/>
                      <w:szCs w:val="18"/>
                    </w:rPr>
                    <w:t>)</w:t>
                  </w:r>
                </w:p>
              </w:tc>
              <w:tc>
                <w:tcPr>
                  <w:tcW w:w="1843" w:type="dxa"/>
                  <w:vAlign w:val="center"/>
                </w:tcPr>
                <w:p w14:paraId="1973A287" w14:textId="289A2A7B" w:rsidR="009A4ECC" w:rsidRPr="009E3701" w:rsidRDefault="009A4ECC" w:rsidP="009A4ECC">
                  <w:pPr>
                    <w:spacing w:line="240" w:lineRule="auto"/>
                    <w:jc w:val="center"/>
                    <w:rPr>
                      <w:rFonts w:asciiTheme="minorHAnsi" w:hAnsiTheme="minorHAnsi"/>
                      <w:b/>
                      <w:sz w:val="18"/>
                      <w:szCs w:val="18"/>
                    </w:rPr>
                  </w:pPr>
                  <w:r w:rsidRPr="009E3701">
                    <w:rPr>
                      <w:rFonts w:asciiTheme="minorHAnsi" w:hAnsiTheme="minorHAnsi"/>
                      <w:b/>
                      <w:sz w:val="18"/>
                      <w:szCs w:val="18"/>
                    </w:rPr>
                    <w:t>DH return/supply</w:t>
                  </w:r>
                  <w:r w:rsidR="00D21533" w:rsidRPr="009E3701">
                    <w:rPr>
                      <w:rFonts w:asciiTheme="minorHAnsi" w:hAnsiTheme="minorHAnsi"/>
                      <w:b/>
                      <w:sz w:val="18"/>
                      <w:szCs w:val="18"/>
                    </w:rPr>
                    <w:t>*</w:t>
                  </w:r>
                </w:p>
              </w:tc>
            </w:tr>
            <w:tr w:rsidR="00B05564" w:rsidRPr="009E3701" w14:paraId="11C03982" w14:textId="77777777" w:rsidTr="0010652C">
              <w:tc>
                <w:tcPr>
                  <w:tcW w:w="796" w:type="dxa"/>
                  <w:vAlign w:val="center"/>
                </w:tcPr>
                <w:p w14:paraId="166469CD" w14:textId="0BFDAD97" w:rsidR="00B05564" w:rsidRPr="009E3701" w:rsidRDefault="00B05564" w:rsidP="009A4ECC">
                  <w:pPr>
                    <w:spacing w:line="240" w:lineRule="auto"/>
                    <w:jc w:val="center"/>
                    <w:rPr>
                      <w:rFonts w:asciiTheme="minorHAnsi" w:hAnsiTheme="minorHAnsi"/>
                      <w:b/>
                      <w:sz w:val="18"/>
                      <w:szCs w:val="18"/>
                    </w:rPr>
                  </w:pPr>
                  <w:r w:rsidRPr="009E3701">
                    <w:rPr>
                      <w:rFonts w:asciiTheme="minorHAnsi" w:hAnsiTheme="minorHAnsi"/>
                      <w:b/>
                      <w:sz w:val="18"/>
                      <w:szCs w:val="18"/>
                    </w:rPr>
                    <w:t>1</w:t>
                  </w:r>
                </w:p>
              </w:tc>
              <w:tc>
                <w:tcPr>
                  <w:tcW w:w="1496" w:type="dxa"/>
                </w:tcPr>
                <w:p w14:paraId="253B8D34" w14:textId="6D58EFDD" w:rsidR="00B05564" w:rsidRPr="009E3701" w:rsidRDefault="00B05564" w:rsidP="009A4ECC">
                  <w:pPr>
                    <w:spacing w:line="240" w:lineRule="auto"/>
                    <w:rPr>
                      <w:rFonts w:asciiTheme="minorHAnsi" w:hAnsiTheme="minorHAnsi"/>
                      <w:sz w:val="18"/>
                      <w:szCs w:val="18"/>
                    </w:rPr>
                  </w:pPr>
                  <w:r w:rsidRPr="009E3701">
                    <w:rPr>
                      <w:rFonts w:asciiTheme="minorHAnsi" w:hAnsiTheme="minorHAnsi"/>
                      <w:sz w:val="18"/>
                      <w:szCs w:val="18"/>
                    </w:rPr>
                    <w:t>Nominal</w:t>
                  </w:r>
                </w:p>
              </w:tc>
              <w:tc>
                <w:tcPr>
                  <w:tcW w:w="1742" w:type="dxa"/>
                  <w:vAlign w:val="center"/>
                </w:tcPr>
                <w:p w14:paraId="78A4D26A" w14:textId="39B5E533" w:rsidR="00B05564" w:rsidRPr="009E3701" w:rsidRDefault="00B05564" w:rsidP="009A4ECC">
                  <w:pPr>
                    <w:spacing w:line="240" w:lineRule="auto"/>
                    <w:jc w:val="center"/>
                    <w:rPr>
                      <w:rFonts w:asciiTheme="minorHAnsi" w:hAnsiTheme="minorHAnsi"/>
                      <w:sz w:val="18"/>
                      <w:szCs w:val="18"/>
                    </w:rPr>
                  </w:pPr>
                  <w:r w:rsidRPr="009E3701">
                    <w:rPr>
                      <w:rFonts w:asciiTheme="minorHAnsi" w:hAnsiTheme="minorHAnsi"/>
                      <w:sz w:val="18"/>
                      <w:szCs w:val="18"/>
                    </w:rPr>
                    <w:t>100%</w:t>
                  </w:r>
                </w:p>
              </w:tc>
              <w:tc>
                <w:tcPr>
                  <w:tcW w:w="1417" w:type="dxa"/>
                  <w:vAlign w:val="center"/>
                </w:tcPr>
                <w:p w14:paraId="66291422" w14:textId="2D3B21FB" w:rsidR="00B05564" w:rsidRPr="009E3701" w:rsidRDefault="00B05564" w:rsidP="009A4ECC">
                  <w:pPr>
                    <w:spacing w:line="240" w:lineRule="auto"/>
                    <w:jc w:val="center"/>
                    <w:rPr>
                      <w:rFonts w:asciiTheme="minorHAnsi" w:hAnsiTheme="minorHAnsi"/>
                      <w:sz w:val="18"/>
                      <w:szCs w:val="18"/>
                    </w:rPr>
                  </w:pPr>
                  <w:r w:rsidRPr="009E3701">
                    <w:rPr>
                      <w:rFonts w:asciiTheme="minorHAnsi" w:hAnsiTheme="minorHAnsi"/>
                      <w:sz w:val="18"/>
                      <w:szCs w:val="18"/>
                    </w:rPr>
                    <w:t>0%</w:t>
                  </w:r>
                </w:p>
              </w:tc>
              <w:tc>
                <w:tcPr>
                  <w:tcW w:w="1843" w:type="dxa"/>
                  <w:vAlign w:val="center"/>
                </w:tcPr>
                <w:p w14:paraId="50F63E48" w14:textId="02AD3C79" w:rsidR="00B05564" w:rsidRPr="009E3701" w:rsidRDefault="00B05564" w:rsidP="003A0503">
                  <w:pPr>
                    <w:spacing w:line="240" w:lineRule="auto"/>
                    <w:jc w:val="center"/>
                    <w:rPr>
                      <w:rFonts w:asciiTheme="minorHAnsi" w:hAnsiTheme="minorHAnsi"/>
                      <w:sz w:val="18"/>
                      <w:szCs w:val="18"/>
                    </w:rPr>
                  </w:pPr>
                  <w:r w:rsidRPr="009E3701">
                    <w:rPr>
                      <w:rFonts w:asciiTheme="minorHAnsi" w:hAnsiTheme="minorHAnsi"/>
                      <w:sz w:val="18"/>
                      <w:szCs w:val="18"/>
                    </w:rPr>
                    <w:t>6</w:t>
                  </w:r>
                  <w:r w:rsidR="003A0503" w:rsidRPr="009E3701">
                    <w:rPr>
                      <w:rFonts w:asciiTheme="minorHAnsi" w:hAnsiTheme="minorHAnsi"/>
                      <w:sz w:val="18"/>
                      <w:szCs w:val="18"/>
                    </w:rPr>
                    <w:t>9</w:t>
                  </w:r>
                  <w:r w:rsidRPr="009E3701">
                    <w:rPr>
                      <w:rFonts w:asciiTheme="minorHAnsi" w:hAnsiTheme="minorHAnsi"/>
                      <w:sz w:val="18"/>
                      <w:szCs w:val="18"/>
                    </w:rPr>
                    <w:t>/</w:t>
                  </w:r>
                  <w:proofErr w:type="spellStart"/>
                  <w:r w:rsidR="005904A2" w:rsidRPr="009E3701">
                    <w:rPr>
                      <w:rFonts w:asciiTheme="minorHAnsi" w:hAnsiTheme="minorHAnsi"/>
                      <w:sz w:val="18"/>
                      <w:szCs w:val="18"/>
                    </w:rPr>
                    <w:t>83</w:t>
                  </w:r>
                  <w:r w:rsidRPr="009E3701">
                    <w:rPr>
                      <w:rFonts w:asciiTheme="minorHAnsi" w:hAnsiTheme="minorHAnsi"/>
                      <w:sz w:val="18"/>
                      <w:szCs w:val="18"/>
                    </w:rPr>
                    <w:t>°C</w:t>
                  </w:r>
                  <w:proofErr w:type="spellEnd"/>
                </w:p>
              </w:tc>
            </w:tr>
            <w:tr w:rsidR="00B05564" w:rsidRPr="009E3701" w14:paraId="165C9DD8" w14:textId="77777777" w:rsidTr="0010652C">
              <w:tc>
                <w:tcPr>
                  <w:tcW w:w="796" w:type="dxa"/>
                  <w:vAlign w:val="center"/>
                </w:tcPr>
                <w:p w14:paraId="3E992EA7" w14:textId="06BF73EA" w:rsidR="00B05564" w:rsidRPr="009E3701" w:rsidRDefault="00B05564" w:rsidP="00B05564">
                  <w:pPr>
                    <w:spacing w:line="240" w:lineRule="auto"/>
                    <w:jc w:val="center"/>
                    <w:rPr>
                      <w:rFonts w:asciiTheme="minorHAnsi" w:hAnsiTheme="minorHAnsi"/>
                      <w:b/>
                      <w:sz w:val="18"/>
                      <w:szCs w:val="18"/>
                    </w:rPr>
                  </w:pPr>
                  <w:r w:rsidRPr="009E3701">
                    <w:rPr>
                      <w:rFonts w:asciiTheme="minorHAnsi" w:hAnsiTheme="minorHAnsi"/>
                      <w:b/>
                      <w:sz w:val="18"/>
                      <w:szCs w:val="18"/>
                    </w:rPr>
                    <w:t>2</w:t>
                  </w:r>
                </w:p>
              </w:tc>
              <w:tc>
                <w:tcPr>
                  <w:tcW w:w="1496" w:type="dxa"/>
                </w:tcPr>
                <w:p w14:paraId="159F8B2F" w14:textId="09FE660A" w:rsidR="00B05564" w:rsidRPr="009E3701" w:rsidRDefault="00BD2EB0" w:rsidP="00B05564">
                  <w:pPr>
                    <w:spacing w:line="240" w:lineRule="auto"/>
                    <w:rPr>
                      <w:rFonts w:asciiTheme="minorHAnsi" w:hAnsiTheme="minorHAnsi"/>
                      <w:sz w:val="18"/>
                      <w:szCs w:val="18"/>
                    </w:rPr>
                  </w:pPr>
                  <w:r w:rsidRPr="009E3701">
                    <w:rPr>
                      <w:rFonts w:asciiTheme="minorHAnsi" w:hAnsiTheme="minorHAnsi"/>
                      <w:sz w:val="18"/>
                      <w:szCs w:val="18"/>
                    </w:rPr>
                    <w:t>High forward</w:t>
                  </w:r>
                </w:p>
              </w:tc>
              <w:tc>
                <w:tcPr>
                  <w:tcW w:w="1742" w:type="dxa"/>
                  <w:vAlign w:val="center"/>
                </w:tcPr>
                <w:p w14:paraId="24AB3FF3" w14:textId="39C52422" w:rsidR="00B05564" w:rsidRPr="009E3701" w:rsidRDefault="00B05564" w:rsidP="00B05564">
                  <w:pPr>
                    <w:spacing w:line="240" w:lineRule="auto"/>
                    <w:jc w:val="center"/>
                    <w:rPr>
                      <w:rFonts w:asciiTheme="minorHAnsi" w:hAnsiTheme="minorHAnsi"/>
                      <w:sz w:val="18"/>
                      <w:szCs w:val="18"/>
                    </w:rPr>
                  </w:pPr>
                  <w:r w:rsidRPr="009E3701">
                    <w:rPr>
                      <w:rFonts w:asciiTheme="minorHAnsi" w:hAnsiTheme="minorHAnsi"/>
                      <w:sz w:val="18"/>
                      <w:szCs w:val="18"/>
                    </w:rPr>
                    <w:t>100%</w:t>
                  </w:r>
                </w:p>
              </w:tc>
              <w:tc>
                <w:tcPr>
                  <w:tcW w:w="1417" w:type="dxa"/>
                  <w:vAlign w:val="center"/>
                </w:tcPr>
                <w:p w14:paraId="58C117C1" w14:textId="5B080777" w:rsidR="00B05564" w:rsidRPr="009E3701" w:rsidRDefault="00B05564" w:rsidP="00B05564">
                  <w:pPr>
                    <w:spacing w:line="240" w:lineRule="auto"/>
                    <w:jc w:val="center"/>
                    <w:rPr>
                      <w:rFonts w:asciiTheme="minorHAnsi" w:hAnsiTheme="minorHAnsi"/>
                      <w:sz w:val="18"/>
                      <w:szCs w:val="18"/>
                    </w:rPr>
                  </w:pPr>
                  <w:r w:rsidRPr="009E3701">
                    <w:rPr>
                      <w:rFonts w:asciiTheme="minorHAnsi" w:hAnsiTheme="minorHAnsi"/>
                      <w:sz w:val="18"/>
                      <w:szCs w:val="18"/>
                    </w:rPr>
                    <w:t>0%</w:t>
                  </w:r>
                </w:p>
              </w:tc>
              <w:tc>
                <w:tcPr>
                  <w:tcW w:w="1843" w:type="dxa"/>
                  <w:vAlign w:val="center"/>
                </w:tcPr>
                <w:p w14:paraId="02B93616" w14:textId="3563EBF8" w:rsidR="00B05564" w:rsidRPr="009E3701" w:rsidRDefault="00B05564" w:rsidP="00B05564">
                  <w:pPr>
                    <w:spacing w:line="240" w:lineRule="auto"/>
                    <w:jc w:val="center"/>
                    <w:rPr>
                      <w:rFonts w:asciiTheme="minorHAnsi" w:hAnsiTheme="minorHAnsi"/>
                      <w:sz w:val="18"/>
                      <w:szCs w:val="18"/>
                    </w:rPr>
                  </w:pPr>
                  <w:r w:rsidRPr="009E3701">
                    <w:rPr>
                      <w:rFonts w:asciiTheme="minorHAnsi" w:hAnsiTheme="minorHAnsi"/>
                      <w:sz w:val="18"/>
                      <w:szCs w:val="18"/>
                    </w:rPr>
                    <w:t>6</w:t>
                  </w:r>
                  <w:r w:rsidR="00D67143" w:rsidRPr="009E3701">
                    <w:rPr>
                      <w:rFonts w:asciiTheme="minorHAnsi" w:hAnsiTheme="minorHAnsi"/>
                      <w:sz w:val="18"/>
                      <w:szCs w:val="18"/>
                    </w:rPr>
                    <w:t>9</w:t>
                  </w:r>
                  <w:r w:rsidRPr="009E3701">
                    <w:rPr>
                      <w:rFonts w:asciiTheme="minorHAnsi" w:hAnsiTheme="minorHAnsi"/>
                      <w:sz w:val="18"/>
                      <w:szCs w:val="18"/>
                    </w:rPr>
                    <w:t>/</w:t>
                  </w:r>
                  <w:proofErr w:type="spellStart"/>
                  <w:r w:rsidRPr="009E3701">
                    <w:rPr>
                      <w:rFonts w:asciiTheme="minorHAnsi" w:hAnsiTheme="minorHAnsi"/>
                      <w:sz w:val="18"/>
                      <w:szCs w:val="18"/>
                    </w:rPr>
                    <w:t>9</w:t>
                  </w:r>
                  <w:r w:rsidR="005904A2" w:rsidRPr="009E3701">
                    <w:rPr>
                      <w:rFonts w:asciiTheme="minorHAnsi" w:hAnsiTheme="minorHAnsi"/>
                      <w:sz w:val="18"/>
                      <w:szCs w:val="18"/>
                    </w:rPr>
                    <w:t>0</w:t>
                  </w:r>
                  <w:r w:rsidRPr="009E3701">
                    <w:rPr>
                      <w:rFonts w:asciiTheme="minorHAnsi" w:hAnsiTheme="minorHAnsi"/>
                      <w:sz w:val="18"/>
                      <w:szCs w:val="18"/>
                    </w:rPr>
                    <w:t>°C</w:t>
                  </w:r>
                  <w:proofErr w:type="spellEnd"/>
                </w:p>
              </w:tc>
            </w:tr>
            <w:tr w:rsidR="00B05564" w:rsidRPr="009E3701" w14:paraId="37111756" w14:textId="77777777" w:rsidTr="0010652C">
              <w:tc>
                <w:tcPr>
                  <w:tcW w:w="796" w:type="dxa"/>
                  <w:vAlign w:val="center"/>
                </w:tcPr>
                <w:p w14:paraId="5085907B" w14:textId="5E3441EB" w:rsidR="00B05564" w:rsidRPr="009E3701" w:rsidRDefault="00B05564" w:rsidP="00B05564">
                  <w:pPr>
                    <w:spacing w:line="240" w:lineRule="auto"/>
                    <w:jc w:val="center"/>
                    <w:rPr>
                      <w:rFonts w:asciiTheme="minorHAnsi" w:hAnsiTheme="minorHAnsi"/>
                      <w:b/>
                      <w:sz w:val="18"/>
                      <w:szCs w:val="18"/>
                    </w:rPr>
                  </w:pPr>
                  <w:r w:rsidRPr="009E3701">
                    <w:rPr>
                      <w:rFonts w:asciiTheme="minorHAnsi" w:hAnsiTheme="minorHAnsi"/>
                      <w:b/>
                      <w:sz w:val="18"/>
                      <w:szCs w:val="18"/>
                    </w:rPr>
                    <w:t>3</w:t>
                  </w:r>
                </w:p>
              </w:tc>
              <w:tc>
                <w:tcPr>
                  <w:tcW w:w="1496" w:type="dxa"/>
                </w:tcPr>
                <w:p w14:paraId="2F049587" w14:textId="556058BE" w:rsidR="00B05564" w:rsidRPr="009E3701" w:rsidRDefault="005654DA" w:rsidP="00B05564">
                  <w:pPr>
                    <w:spacing w:line="240" w:lineRule="auto"/>
                    <w:rPr>
                      <w:rFonts w:asciiTheme="minorHAnsi" w:hAnsiTheme="minorHAnsi"/>
                      <w:sz w:val="18"/>
                      <w:szCs w:val="18"/>
                    </w:rPr>
                  </w:pPr>
                  <w:r w:rsidRPr="009E3701">
                    <w:rPr>
                      <w:rFonts w:asciiTheme="minorHAnsi" w:hAnsiTheme="minorHAnsi"/>
                      <w:sz w:val="18"/>
                      <w:szCs w:val="18"/>
                    </w:rPr>
                    <w:t>Very high</w:t>
                  </w:r>
                  <w:r w:rsidR="00BD2EB0" w:rsidRPr="009E3701">
                    <w:rPr>
                      <w:rFonts w:asciiTheme="minorHAnsi" w:hAnsiTheme="minorHAnsi"/>
                      <w:sz w:val="18"/>
                      <w:szCs w:val="18"/>
                    </w:rPr>
                    <w:t xml:space="preserve"> forward</w:t>
                  </w:r>
                </w:p>
              </w:tc>
              <w:tc>
                <w:tcPr>
                  <w:tcW w:w="1742" w:type="dxa"/>
                  <w:vAlign w:val="center"/>
                </w:tcPr>
                <w:p w14:paraId="5DE92386" w14:textId="610B1728" w:rsidR="00B05564" w:rsidRPr="009E3701" w:rsidRDefault="00B05564" w:rsidP="00B05564">
                  <w:pPr>
                    <w:spacing w:line="240" w:lineRule="auto"/>
                    <w:jc w:val="center"/>
                    <w:rPr>
                      <w:rFonts w:asciiTheme="minorHAnsi" w:hAnsiTheme="minorHAnsi"/>
                      <w:sz w:val="18"/>
                      <w:szCs w:val="18"/>
                    </w:rPr>
                  </w:pPr>
                  <w:r w:rsidRPr="009E3701">
                    <w:rPr>
                      <w:rFonts w:asciiTheme="minorHAnsi" w:hAnsiTheme="minorHAnsi"/>
                      <w:sz w:val="18"/>
                      <w:szCs w:val="18"/>
                    </w:rPr>
                    <w:t>100%</w:t>
                  </w:r>
                </w:p>
              </w:tc>
              <w:tc>
                <w:tcPr>
                  <w:tcW w:w="1417" w:type="dxa"/>
                  <w:vAlign w:val="center"/>
                </w:tcPr>
                <w:p w14:paraId="5404B075" w14:textId="7EF36FA6" w:rsidR="00B05564" w:rsidRPr="009E3701" w:rsidRDefault="00B05564" w:rsidP="00B05564">
                  <w:pPr>
                    <w:spacing w:line="240" w:lineRule="auto"/>
                    <w:jc w:val="center"/>
                    <w:rPr>
                      <w:rFonts w:asciiTheme="minorHAnsi" w:hAnsiTheme="minorHAnsi"/>
                      <w:sz w:val="18"/>
                      <w:szCs w:val="18"/>
                    </w:rPr>
                  </w:pPr>
                  <w:r w:rsidRPr="009E3701">
                    <w:rPr>
                      <w:rFonts w:asciiTheme="minorHAnsi" w:hAnsiTheme="minorHAnsi"/>
                      <w:sz w:val="18"/>
                      <w:szCs w:val="18"/>
                    </w:rPr>
                    <w:t>0%</w:t>
                  </w:r>
                </w:p>
              </w:tc>
              <w:tc>
                <w:tcPr>
                  <w:tcW w:w="1843" w:type="dxa"/>
                  <w:vAlign w:val="center"/>
                </w:tcPr>
                <w:p w14:paraId="52F25E1B" w14:textId="15A6CEC1" w:rsidR="00B05564" w:rsidRPr="009E3701" w:rsidRDefault="00B05564" w:rsidP="00B05564">
                  <w:pPr>
                    <w:spacing w:line="240" w:lineRule="auto"/>
                    <w:jc w:val="center"/>
                    <w:rPr>
                      <w:rFonts w:asciiTheme="minorHAnsi" w:hAnsiTheme="minorHAnsi"/>
                      <w:sz w:val="18"/>
                      <w:szCs w:val="18"/>
                    </w:rPr>
                  </w:pPr>
                  <w:r w:rsidRPr="009E3701">
                    <w:rPr>
                      <w:rFonts w:asciiTheme="minorHAnsi" w:hAnsiTheme="minorHAnsi"/>
                      <w:sz w:val="18"/>
                      <w:szCs w:val="18"/>
                    </w:rPr>
                    <w:t>6</w:t>
                  </w:r>
                  <w:r w:rsidR="00D67143" w:rsidRPr="009E3701">
                    <w:rPr>
                      <w:rFonts w:asciiTheme="minorHAnsi" w:hAnsiTheme="minorHAnsi"/>
                      <w:sz w:val="18"/>
                      <w:szCs w:val="18"/>
                    </w:rPr>
                    <w:t>9</w:t>
                  </w:r>
                  <w:r w:rsidRPr="009E3701">
                    <w:rPr>
                      <w:rFonts w:asciiTheme="minorHAnsi" w:hAnsiTheme="minorHAnsi"/>
                      <w:sz w:val="18"/>
                      <w:szCs w:val="18"/>
                    </w:rPr>
                    <w:t>/</w:t>
                  </w:r>
                  <w:proofErr w:type="spellStart"/>
                  <w:r w:rsidR="005904A2" w:rsidRPr="009E3701">
                    <w:rPr>
                      <w:rFonts w:asciiTheme="minorHAnsi" w:hAnsiTheme="minorHAnsi"/>
                      <w:sz w:val="18"/>
                      <w:szCs w:val="18"/>
                    </w:rPr>
                    <w:t>95</w:t>
                  </w:r>
                  <w:r w:rsidRPr="009E3701">
                    <w:rPr>
                      <w:rFonts w:asciiTheme="minorHAnsi" w:hAnsiTheme="minorHAnsi"/>
                      <w:sz w:val="18"/>
                      <w:szCs w:val="18"/>
                    </w:rPr>
                    <w:t>°C</w:t>
                  </w:r>
                  <w:proofErr w:type="spellEnd"/>
                </w:p>
              </w:tc>
            </w:tr>
            <w:tr w:rsidR="00B05564" w:rsidRPr="009E3701" w14:paraId="552AC287" w14:textId="77777777" w:rsidTr="0010652C">
              <w:tc>
                <w:tcPr>
                  <w:tcW w:w="796" w:type="dxa"/>
                  <w:vAlign w:val="center"/>
                </w:tcPr>
                <w:p w14:paraId="0F64BC2C" w14:textId="4E8D41ED" w:rsidR="00B05564" w:rsidRPr="009E3701" w:rsidRDefault="00B05564" w:rsidP="00B05564">
                  <w:pPr>
                    <w:spacing w:line="240" w:lineRule="auto"/>
                    <w:jc w:val="center"/>
                    <w:rPr>
                      <w:rFonts w:asciiTheme="minorHAnsi" w:hAnsiTheme="minorHAnsi"/>
                      <w:b/>
                      <w:sz w:val="18"/>
                      <w:szCs w:val="18"/>
                    </w:rPr>
                  </w:pPr>
                  <w:r w:rsidRPr="009E3701">
                    <w:rPr>
                      <w:rFonts w:asciiTheme="minorHAnsi" w:hAnsiTheme="minorHAnsi"/>
                      <w:b/>
                      <w:sz w:val="18"/>
                      <w:szCs w:val="18"/>
                    </w:rPr>
                    <w:t>4</w:t>
                  </w:r>
                </w:p>
              </w:tc>
              <w:tc>
                <w:tcPr>
                  <w:tcW w:w="1496" w:type="dxa"/>
                </w:tcPr>
                <w:p w14:paraId="2693AEEA" w14:textId="3A9EBFB2" w:rsidR="00B05564" w:rsidRPr="009E3701" w:rsidRDefault="00B05564" w:rsidP="00B05564">
                  <w:pPr>
                    <w:spacing w:line="240" w:lineRule="auto"/>
                    <w:rPr>
                      <w:rFonts w:asciiTheme="minorHAnsi" w:hAnsiTheme="minorHAnsi"/>
                      <w:sz w:val="18"/>
                      <w:szCs w:val="18"/>
                    </w:rPr>
                  </w:pPr>
                  <w:r w:rsidRPr="009E3701">
                    <w:rPr>
                      <w:rFonts w:asciiTheme="minorHAnsi" w:hAnsiTheme="minorHAnsi"/>
                      <w:sz w:val="18"/>
                      <w:szCs w:val="18"/>
                    </w:rPr>
                    <w:t>Low dT</w:t>
                  </w:r>
                </w:p>
              </w:tc>
              <w:tc>
                <w:tcPr>
                  <w:tcW w:w="1742" w:type="dxa"/>
                  <w:vAlign w:val="center"/>
                </w:tcPr>
                <w:p w14:paraId="0AAA1310" w14:textId="32C2A53C" w:rsidR="00B05564" w:rsidRPr="009E3701" w:rsidRDefault="00B05564" w:rsidP="00B05564">
                  <w:pPr>
                    <w:spacing w:line="240" w:lineRule="auto"/>
                    <w:jc w:val="center"/>
                    <w:rPr>
                      <w:rFonts w:asciiTheme="minorHAnsi" w:hAnsiTheme="minorHAnsi"/>
                      <w:sz w:val="18"/>
                      <w:szCs w:val="18"/>
                    </w:rPr>
                  </w:pPr>
                  <w:r w:rsidRPr="009E3701">
                    <w:rPr>
                      <w:rFonts w:asciiTheme="minorHAnsi" w:hAnsiTheme="minorHAnsi"/>
                      <w:sz w:val="18"/>
                      <w:szCs w:val="18"/>
                    </w:rPr>
                    <w:t>100%</w:t>
                  </w:r>
                </w:p>
              </w:tc>
              <w:tc>
                <w:tcPr>
                  <w:tcW w:w="1417" w:type="dxa"/>
                  <w:vAlign w:val="center"/>
                </w:tcPr>
                <w:p w14:paraId="39AA0E4D" w14:textId="7049B2AE" w:rsidR="00B05564" w:rsidRPr="009E3701" w:rsidRDefault="00B05564" w:rsidP="00B05564">
                  <w:pPr>
                    <w:spacing w:line="240" w:lineRule="auto"/>
                    <w:jc w:val="center"/>
                    <w:rPr>
                      <w:rFonts w:asciiTheme="minorHAnsi" w:hAnsiTheme="minorHAnsi"/>
                      <w:sz w:val="18"/>
                      <w:szCs w:val="18"/>
                    </w:rPr>
                  </w:pPr>
                  <w:r w:rsidRPr="009E3701">
                    <w:rPr>
                      <w:rFonts w:asciiTheme="minorHAnsi" w:hAnsiTheme="minorHAnsi"/>
                      <w:sz w:val="18"/>
                      <w:szCs w:val="18"/>
                    </w:rPr>
                    <w:t>0%</w:t>
                  </w:r>
                </w:p>
              </w:tc>
              <w:tc>
                <w:tcPr>
                  <w:tcW w:w="1843" w:type="dxa"/>
                  <w:vAlign w:val="center"/>
                </w:tcPr>
                <w:p w14:paraId="4BF3705F" w14:textId="7A27EDC7" w:rsidR="00B05564" w:rsidRPr="009E3701" w:rsidRDefault="00B05564" w:rsidP="00B05564">
                  <w:pPr>
                    <w:spacing w:line="240" w:lineRule="auto"/>
                    <w:jc w:val="center"/>
                    <w:rPr>
                      <w:rFonts w:asciiTheme="minorHAnsi" w:hAnsiTheme="minorHAnsi"/>
                      <w:sz w:val="18"/>
                      <w:szCs w:val="18"/>
                    </w:rPr>
                  </w:pPr>
                  <w:r w:rsidRPr="009E3701">
                    <w:rPr>
                      <w:rFonts w:asciiTheme="minorHAnsi" w:hAnsiTheme="minorHAnsi"/>
                      <w:sz w:val="18"/>
                      <w:szCs w:val="18"/>
                    </w:rPr>
                    <w:t>6</w:t>
                  </w:r>
                  <w:r w:rsidR="00D67143" w:rsidRPr="009E3701">
                    <w:rPr>
                      <w:rFonts w:asciiTheme="minorHAnsi" w:hAnsiTheme="minorHAnsi"/>
                      <w:sz w:val="18"/>
                      <w:szCs w:val="18"/>
                    </w:rPr>
                    <w:t>9</w:t>
                  </w:r>
                  <w:r w:rsidRPr="009E3701">
                    <w:rPr>
                      <w:rFonts w:asciiTheme="minorHAnsi" w:hAnsiTheme="minorHAnsi"/>
                      <w:sz w:val="18"/>
                      <w:szCs w:val="18"/>
                    </w:rPr>
                    <w:t>/</w:t>
                  </w:r>
                  <w:proofErr w:type="spellStart"/>
                  <w:r w:rsidRPr="009E3701">
                    <w:rPr>
                      <w:rFonts w:asciiTheme="minorHAnsi" w:hAnsiTheme="minorHAnsi"/>
                      <w:sz w:val="18"/>
                      <w:szCs w:val="18"/>
                    </w:rPr>
                    <w:t>8</w:t>
                  </w:r>
                  <w:r w:rsidR="005904A2" w:rsidRPr="009E3701">
                    <w:rPr>
                      <w:rFonts w:asciiTheme="minorHAnsi" w:hAnsiTheme="minorHAnsi"/>
                      <w:sz w:val="18"/>
                      <w:szCs w:val="18"/>
                    </w:rPr>
                    <w:t>0</w:t>
                  </w:r>
                  <w:r w:rsidRPr="009E3701">
                    <w:rPr>
                      <w:rFonts w:asciiTheme="minorHAnsi" w:hAnsiTheme="minorHAnsi"/>
                      <w:sz w:val="18"/>
                      <w:szCs w:val="18"/>
                    </w:rPr>
                    <w:t>°C</w:t>
                  </w:r>
                  <w:proofErr w:type="spellEnd"/>
                </w:p>
              </w:tc>
            </w:tr>
            <w:tr w:rsidR="00B05564" w:rsidRPr="009E3701" w14:paraId="1F29B51D" w14:textId="77777777" w:rsidTr="0010652C">
              <w:tc>
                <w:tcPr>
                  <w:tcW w:w="796" w:type="dxa"/>
                  <w:vAlign w:val="center"/>
                </w:tcPr>
                <w:p w14:paraId="66862737" w14:textId="5C4B5D18" w:rsidR="00B05564" w:rsidRPr="009E3701" w:rsidRDefault="00B05564" w:rsidP="00B05564">
                  <w:pPr>
                    <w:spacing w:line="240" w:lineRule="auto"/>
                    <w:jc w:val="center"/>
                    <w:rPr>
                      <w:rFonts w:asciiTheme="minorHAnsi" w:hAnsiTheme="minorHAnsi"/>
                      <w:b/>
                      <w:sz w:val="18"/>
                      <w:szCs w:val="18"/>
                    </w:rPr>
                  </w:pPr>
                  <w:r w:rsidRPr="009E3701">
                    <w:rPr>
                      <w:rFonts w:asciiTheme="minorHAnsi" w:hAnsiTheme="minorHAnsi"/>
                      <w:b/>
                      <w:sz w:val="18"/>
                      <w:szCs w:val="18"/>
                    </w:rPr>
                    <w:t>5</w:t>
                  </w:r>
                </w:p>
              </w:tc>
              <w:tc>
                <w:tcPr>
                  <w:tcW w:w="1496" w:type="dxa"/>
                </w:tcPr>
                <w:p w14:paraId="439B60DE" w14:textId="2C6413C7" w:rsidR="00B05564" w:rsidRPr="009E3701" w:rsidRDefault="00B05564" w:rsidP="00B05564">
                  <w:pPr>
                    <w:spacing w:line="240" w:lineRule="auto"/>
                    <w:rPr>
                      <w:rFonts w:asciiTheme="minorHAnsi" w:hAnsiTheme="minorHAnsi"/>
                      <w:sz w:val="18"/>
                      <w:szCs w:val="18"/>
                    </w:rPr>
                  </w:pPr>
                  <w:r w:rsidRPr="009E3701">
                    <w:rPr>
                      <w:rFonts w:asciiTheme="minorHAnsi" w:hAnsiTheme="minorHAnsi"/>
                      <w:sz w:val="18"/>
                      <w:szCs w:val="18"/>
                    </w:rPr>
                    <w:t>70% load</w:t>
                  </w:r>
                </w:p>
              </w:tc>
              <w:tc>
                <w:tcPr>
                  <w:tcW w:w="1742" w:type="dxa"/>
                  <w:vAlign w:val="center"/>
                </w:tcPr>
                <w:p w14:paraId="3ADFF01A" w14:textId="2B12F5D2" w:rsidR="00B05564" w:rsidRPr="009E3701" w:rsidRDefault="00B05564" w:rsidP="00B05564">
                  <w:pPr>
                    <w:spacing w:line="240" w:lineRule="auto"/>
                    <w:jc w:val="center"/>
                    <w:rPr>
                      <w:rFonts w:asciiTheme="minorHAnsi" w:hAnsiTheme="minorHAnsi"/>
                      <w:sz w:val="18"/>
                      <w:szCs w:val="18"/>
                    </w:rPr>
                  </w:pPr>
                  <w:r w:rsidRPr="009E3701">
                    <w:rPr>
                      <w:rFonts w:asciiTheme="minorHAnsi" w:hAnsiTheme="minorHAnsi"/>
                      <w:sz w:val="18"/>
                      <w:szCs w:val="18"/>
                    </w:rPr>
                    <w:t>70%</w:t>
                  </w:r>
                </w:p>
              </w:tc>
              <w:tc>
                <w:tcPr>
                  <w:tcW w:w="1417" w:type="dxa"/>
                  <w:vAlign w:val="center"/>
                </w:tcPr>
                <w:p w14:paraId="3C0AEBEA" w14:textId="34FA34DC" w:rsidR="00B05564" w:rsidRPr="009E3701" w:rsidRDefault="00B05564" w:rsidP="00B05564">
                  <w:pPr>
                    <w:spacing w:line="240" w:lineRule="auto"/>
                    <w:jc w:val="center"/>
                    <w:rPr>
                      <w:rFonts w:asciiTheme="minorHAnsi" w:hAnsiTheme="minorHAnsi"/>
                      <w:sz w:val="18"/>
                      <w:szCs w:val="18"/>
                    </w:rPr>
                  </w:pPr>
                  <w:r w:rsidRPr="009E3701">
                    <w:rPr>
                      <w:rFonts w:asciiTheme="minorHAnsi" w:hAnsiTheme="minorHAnsi"/>
                      <w:sz w:val="18"/>
                      <w:szCs w:val="18"/>
                    </w:rPr>
                    <w:t>0%</w:t>
                  </w:r>
                </w:p>
              </w:tc>
              <w:tc>
                <w:tcPr>
                  <w:tcW w:w="1843" w:type="dxa"/>
                  <w:vAlign w:val="center"/>
                </w:tcPr>
                <w:p w14:paraId="0A093B04" w14:textId="2AA5BC3E" w:rsidR="00B05564" w:rsidRPr="009E3701" w:rsidRDefault="00B05564" w:rsidP="00B05564">
                  <w:pPr>
                    <w:spacing w:line="240" w:lineRule="auto"/>
                    <w:jc w:val="center"/>
                    <w:rPr>
                      <w:rFonts w:asciiTheme="minorHAnsi" w:hAnsiTheme="minorHAnsi"/>
                      <w:sz w:val="18"/>
                      <w:szCs w:val="18"/>
                    </w:rPr>
                  </w:pPr>
                  <w:r w:rsidRPr="009E3701">
                    <w:rPr>
                      <w:rFonts w:asciiTheme="minorHAnsi" w:hAnsiTheme="minorHAnsi"/>
                      <w:sz w:val="18"/>
                      <w:szCs w:val="18"/>
                    </w:rPr>
                    <w:t>6</w:t>
                  </w:r>
                  <w:r w:rsidR="00D67143" w:rsidRPr="009E3701">
                    <w:rPr>
                      <w:rFonts w:asciiTheme="minorHAnsi" w:hAnsiTheme="minorHAnsi"/>
                      <w:sz w:val="18"/>
                      <w:szCs w:val="18"/>
                    </w:rPr>
                    <w:t>9</w:t>
                  </w:r>
                  <w:r w:rsidRPr="009E3701">
                    <w:rPr>
                      <w:rFonts w:asciiTheme="minorHAnsi" w:hAnsiTheme="minorHAnsi"/>
                      <w:sz w:val="18"/>
                      <w:szCs w:val="18"/>
                    </w:rPr>
                    <w:t>/</w:t>
                  </w:r>
                  <w:proofErr w:type="spellStart"/>
                  <w:r w:rsidR="00D67143" w:rsidRPr="009E3701">
                    <w:rPr>
                      <w:rFonts w:asciiTheme="minorHAnsi" w:hAnsiTheme="minorHAnsi"/>
                      <w:sz w:val="18"/>
                      <w:szCs w:val="18"/>
                    </w:rPr>
                    <w:t>83</w:t>
                  </w:r>
                  <w:r w:rsidRPr="009E3701">
                    <w:rPr>
                      <w:rFonts w:asciiTheme="minorHAnsi" w:hAnsiTheme="minorHAnsi"/>
                      <w:sz w:val="18"/>
                      <w:szCs w:val="18"/>
                    </w:rPr>
                    <w:t>°C</w:t>
                  </w:r>
                  <w:proofErr w:type="spellEnd"/>
                </w:p>
              </w:tc>
            </w:tr>
            <w:tr w:rsidR="00B05564" w:rsidRPr="009E3701" w14:paraId="3AF158D9" w14:textId="77777777" w:rsidTr="0010652C">
              <w:tc>
                <w:tcPr>
                  <w:tcW w:w="796" w:type="dxa"/>
                  <w:vAlign w:val="center"/>
                </w:tcPr>
                <w:p w14:paraId="734CCB53" w14:textId="523F4765" w:rsidR="00B05564" w:rsidRPr="009E3701" w:rsidRDefault="00B05564" w:rsidP="00B05564">
                  <w:pPr>
                    <w:spacing w:line="240" w:lineRule="auto"/>
                    <w:jc w:val="center"/>
                    <w:rPr>
                      <w:rFonts w:asciiTheme="minorHAnsi" w:hAnsiTheme="minorHAnsi"/>
                      <w:b/>
                      <w:sz w:val="18"/>
                      <w:szCs w:val="18"/>
                    </w:rPr>
                  </w:pPr>
                  <w:r w:rsidRPr="009E3701">
                    <w:rPr>
                      <w:rFonts w:asciiTheme="minorHAnsi" w:hAnsiTheme="minorHAnsi"/>
                      <w:b/>
                      <w:sz w:val="18"/>
                      <w:szCs w:val="18"/>
                    </w:rPr>
                    <w:t>6</w:t>
                  </w:r>
                </w:p>
              </w:tc>
              <w:tc>
                <w:tcPr>
                  <w:tcW w:w="1496" w:type="dxa"/>
                </w:tcPr>
                <w:p w14:paraId="64212CE1" w14:textId="60A2DA30" w:rsidR="00B05564" w:rsidRPr="009E3701" w:rsidRDefault="00B05564" w:rsidP="00B05564">
                  <w:pPr>
                    <w:spacing w:line="240" w:lineRule="auto"/>
                    <w:rPr>
                      <w:rFonts w:asciiTheme="minorHAnsi" w:hAnsiTheme="minorHAnsi"/>
                      <w:sz w:val="18"/>
                      <w:szCs w:val="18"/>
                    </w:rPr>
                  </w:pPr>
                  <w:r w:rsidRPr="009E3701">
                    <w:rPr>
                      <w:rFonts w:asciiTheme="minorHAnsi" w:hAnsiTheme="minorHAnsi"/>
                      <w:sz w:val="18"/>
                      <w:szCs w:val="18"/>
                    </w:rPr>
                    <w:t xml:space="preserve">Max </w:t>
                  </w:r>
                  <w:r w:rsidR="00BD2EB0" w:rsidRPr="009E3701">
                    <w:rPr>
                      <w:rFonts w:asciiTheme="minorHAnsi" w:hAnsiTheme="minorHAnsi"/>
                      <w:sz w:val="18"/>
                      <w:szCs w:val="18"/>
                    </w:rPr>
                    <w:t>forward</w:t>
                  </w:r>
                </w:p>
              </w:tc>
              <w:tc>
                <w:tcPr>
                  <w:tcW w:w="1742" w:type="dxa"/>
                  <w:vAlign w:val="center"/>
                </w:tcPr>
                <w:p w14:paraId="67C3AC25" w14:textId="77777777" w:rsidR="00B05564" w:rsidRPr="009E3701" w:rsidRDefault="00B05564" w:rsidP="00B05564">
                  <w:pPr>
                    <w:spacing w:line="240" w:lineRule="auto"/>
                    <w:jc w:val="center"/>
                    <w:rPr>
                      <w:rFonts w:asciiTheme="minorHAnsi" w:hAnsiTheme="minorHAnsi"/>
                      <w:sz w:val="18"/>
                      <w:szCs w:val="18"/>
                    </w:rPr>
                  </w:pPr>
                  <w:r w:rsidRPr="009E3701">
                    <w:rPr>
                      <w:rFonts w:asciiTheme="minorHAnsi" w:hAnsiTheme="minorHAnsi"/>
                      <w:sz w:val="18"/>
                      <w:szCs w:val="18"/>
                    </w:rPr>
                    <w:t>100%</w:t>
                  </w:r>
                </w:p>
              </w:tc>
              <w:tc>
                <w:tcPr>
                  <w:tcW w:w="1417" w:type="dxa"/>
                  <w:vAlign w:val="center"/>
                </w:tcPr>
                <w:p w14:paraId="58B003AC" w14:textId="77777777" w:rsidR="00B05564" w:rsidRPr="009E3701" w:rsidRDefault="00B05564" w:rsidP="00B05564">
                  <w:pPr>
                    <w:spacing w:line="240" w:lineRule="auto"/>
                    <w:jc w:val="center"/>
                    <w:rPr>
                      <w:rFonts w:asciiTheme="minorHAnsi" w:hAnsiTheme="minorHAnsi"/>
                      <w:sz w:val="18"/>
                      <w:szCs w:val="18"/>
                    </w:rPr>
                  </w:pPr>
                  <w:r w:rsidRPr="009E3701">
                    <w:rPr>
                      <w:rFonts w:asciiTheme="minorHAnsi" w:hAnsiTheme="minorHAnsi"/>
                      <w:sz w:val="18"/>
                      <w:szCs w:val="18"/>
                    </w:rPr>
                    <w:t>0%</w:t>
                  </w:r>
                </w:p>
              </w:tc>
              <w:tc>
                <w:tcPr>
                  <w:tcW w:w="1843" w:type="dxa"/>
                  <w:vAlign w:val="center"/>
                </w:tcPr>
                <w:p w14:paraId="7389BD77" w14:textId="5314E360" w:rsidR="00B05564" w:rsidRPr="009E3701" w:rsidRDefault="00B05564" w:rsidP="00B05564">
                  <w:pPr>
                    <w:spacing w:line="240" w:lineRule="auto"/>
                    <w:jc w:val="center"/>
                    <w:rPr>
                      <w:rFonts w:asciiTheme="minorHAnsi" w:hAnsiTheme="minorHAnsi" w:cs="Arial"/>
                      <w:sz w:val="18"/>
                      <w:szCs w:val="18"/>
                    </w:rPr>
                  </w:pPr>
                  <w:r w:rsidRPr="009E3701">
                    <w:rPr>
                      <w:rFonts w:asciiTheme="minorHAnsi" w:hAnsiTheme="minorHAnsi"/>
                      <w:sz w:val="18"/>
                      <w:szCs w:val="18"/>
                    </w:rPr>
                    <w:t>6</w:t>
                  </w:r>
                  <w:r w:rsidR="00D67143" w:rsidRPr="009E3701">
                    <w:rPr>
                      <w:rFonts w:asciiTheme="minorHAnsi" w:hAnsiTheme="minorHAnsi"/>
                      <w:sz w:val="18"/>
                      <w:szCs w:val="18"/>
                    </w:rPr>
                    <w:t>9</w:t>
                  </w:r>
                  <w:r w:rsidRPr="009E3701">
                    <w:rPr>
                      <w:rFonts w:asciiTheme="minorHAnsi" w:hAnsiTheme="minorHAnsi"/>
                      <w:sz w:val="18"/>
                      <w:szCs w:val="18"/>
                    </w:rPr>
                    <w:t>/</w:t>
                  </w:r>
                  <w:proofErr w:type="spellStart"/>
                  <w:r w:rsidRPr="009E3701">
                    <w:rPr>
                      <w:rFonts w:asciiTheme="minorHAnsi" w:hAnsiTheme="minorHAnsi"/>
                      <w:sz w:val="18"/>
                      <w:szCs w:val="18"/>
                    </w:rPr>
                    <w:t>105°C</w:t>
                  </w:r>
                  <w:proofErr w:type="spellEnd"/>
                </w:p>
              </w:tc>
            </w:tr>
            <w:tr w:rsidR="003F1D2C" w:rsidRPr="009E3701" w14:paraId="5F6CE044" w14:textId="77777777" w:rsidTr="0010652C">
              <w:tc>
                <w:tcPr>
                  <w:tcW w:w="796" w:type="dxa"/>
                  <w:vAlign w:val="center"/>
                </w:tcPr>
                <w:p w14:paraId="47407A86" w14:textId="2409DBB0" w:rsidR="003F1D2C" w:rsidRPr="009E3701" w:rsidRDefault="003F1D2C" w:rsidP="003F1D2C">
                  <w:pPr>
                    <w:spacing w:line="240" w:lineRule="auto"/>
                    <w:jc w:val="center"/>
                    <w:rPr>
                      <w:rFonts w:asciiTheme="minorHAnsi" w:hAnsiTheme="minorHAnsi"/>
                      <w:b/>
                      <w:sz w:val="18"/>
                      <w:szCs w:val="18"/>
                    </w:rPr>
                  </w:pPr>
                  <w:r w:rsidRPr="009E3701">
                    <w:rPr>
                      <w:rFonts w:asciiTheme="minorHAnsi" w:hAnsiTheme="minorHAnsi"/>
                      <w:b/>
                      <w:sz w:val="18"/>
                      <w:szCs w:val="18"/>
                    </w:rPr>
                    <w:t>7</w:t>
                  </w:r>
                </w:p>
              </w:tc>
              <w:tc>
                <w:tcPr>
                  <w:tcW w:w="1496" w:type="dxa"/>
                </w:tcPr>
                <w:p w14:paraId="0FA9422C" w14:textId="5806DA4D" w:rsidR="003F1D2C" w:rsidRPr="009E3701" w:rsidRDefault="003F1D2C" w:rsidP="003F1D2C">
                  <w:pPr>
                    <w:spacing w:line="240" w:lineRule="auto"/>
                    <w:rPr>
                      <w:rFonts w:asciiTheme="minorHAnsi" w:hAnsiTheme="minorHAnsi"/>
                      <w:sz w:val="18"/>
                      <w:szCs w:val="18"/>
                    </w:rPr>
                  </w:pPr>
                  <w:r w:rsidRPr="009E3701">
                    <w:rPr>
                      <w:rFonts w:asciiTheme="minorHAnsi" w:hAnsiTheme="minorHAnsi"/>
                      <w:sz w:val="18"/>
                      <w:szCs w:val="18"/>
                    </w:rPr>
                    <w:t>Low DH return T</w:t>
                  </w:r>
                </w:p>
              </w:tc>
              <w:tc>
                <w:tcPr>
                  <w:tcW w:w="1742" w:type="dxa"/>
                  <w:vAlign w:val="center"/>
                </w:tcPr>
                <w:p w14:paraId="6B5C3D24" w14:textId="19F1B2BD" w:rsidR="003F1D2C" w:rsidRPr="009E3701" w:rsidRDefault="003F1D2C" w:rsidP="003F1D2C">
                  <w:pPr>
                    <w:spacing w:line="240" w:lineRule="auto"/>
                    <w:jc w:val="center"/>
                    <w:rPr>
                      <w:rFonts w:asciiTheme="minorHAnsi" w:hAnsiTheme="minorHAnsi"/>
                      <w:sz w:val="18"/>
                      <w:szCs w:val="18"/>
                    </w:rPr>
                  </w:pPr>
                  <w:r w:rsidRPr="009E3701">
                    <w:rPr>
                      <w:rFonts w:asciiTheme="minorHAnsi" w:hAnsiTheme="minorHAnsi"/>
                      <w:sz w:val="18"/>
                      <w:szCs w:val="18"/>
                    </w:rPr>
                    <w:t>100%</w:t>
                  </w:r>
                </w:p>
              </w:tc>
              <w:tc>
                <w:tcPr>
                  <w:tcW w:w="1417" w:type="dxa"/>
                  <w:vAlign w:val="center"/>
                </w:tcPr>
                <w:p w14:paraId="4CA27FE5" w14:textId="38C98C2A" w:rsidR="003F1D2C" w:rsidRPr="009E3701" w:rsidRDefault="003F1D2C" w:rsidP="003F1D2C">
                  <w:pPr>
                    <w:spacing w:line="240" w:lineRule="auto"/>
                    <w:jc w:val="center"/>
                    <w:rPr>
                      <w:rFonts w:asciiTheme="minorHAnsi" w:hAnsiTheme="minorHAnsi"/>
                      <w:sz w:val="18"/>
                      <w:szCs w:val="18"/>
                    </w:rPr>
                  </w:pPr>
                  <w:r w:rsidRPr="009E3701">
                    <w:rPr>
                      <w:rFonts w:asciiTheme="minorHAnsi" w:hAnsiTheme="minorHAnsi"/>
                      <w:sz w:val="18"/>
                      <w:szCs w:val="18"/>
                    </w:rPr>
                    <w:t>0%</w:t>
                  </w:r>
                </w:p>
              </w:tc>
              <w:tc>
                <w:tcPr>
                  <w:tcW w:w="1843" w:type="dxa"/>
                  <w:vAlign w:val="center"/>
                </w:tcPr>
                <w:p w14:paraId="11114ABD" w14:textId="1F7568F4" w:rsidR="003F1D2C" w:rsidRPr="009E3701" w:rsidRDefault="003F1D2C" w:rsidP="003F1D2C">
                  <w:pPr>
                    <w:spacing w:line="240" w:lineRule="auto"/>
                    <w:jc w:val="center"/>
                    <w:rPr>
                      <w:rFonts w:asciiTheme="minorHAnsi" w:hAnsiTheme="minorHAnsi"/>
                      <w:sz w:val="18"/>
                      <w:szCs w:val="18"/>
                    </w:rPr>
                  </w:pPr>
                  <w:r w:rsidRPr="009E3701">
                    <w:rPr>
                      <w:rFonts w:asciiTheme="minorHAnsi" w:hAnsiTheme="minorHAnsi"/>
                      <w:sz w:val="18"/>
                      <w:szCs w:val="18"/>
                    </w:rPr>
                    <w:t>60/</w:t>
                  </w:r>
                  <w:proofErr w:type="spellStart"/>
                  <w:r w:rsidR="00D67143" w:rsidRPr="009E3701">
                    <w:rPr>
                      <w:rFonts w:asciiTheme="minorHAnsi" w:hAnsiTheme="minorHAnsi"/>
                      <w:sz w:val="18"/>
                      <w:szCs w:val="18"/>
                    </w:rPr>
                    <w:t>83</w:t>
                  </w:r>
                  <w:r w:rsidRPr="009E3701">
                    <w:rPr>
                      <w:rFonts w:asciiTheme="minorHAnsi" w:hAnsiTheme="minorHAnsi"/>
                      <w:sz w:val="18"/>
                      <w:szCs w:val="18"/>
                    </w:rPr>
                    <w:t>°C</w:t>
                  </w:r>
                  <w:proofErr w:type="spellEnd"/>
                </w:p>
              </w:tc>
            </w:tr>
            <w:tr w:rsidR="00B05564" w:rsidRPr="009E3701" w14:paraId="2E5BF0F4" w14:textId="77777777" w:rsidTr="0010652C">
              <w:tc>
                <w:tcPr>
                  <w:tcW w:w="796" w:type="dxa"/>
                  <w:vAlign w:val="center"/>
                </w:tcPr>
                <w:p w14:paraId="57EA5ADE" w14:textId="2BE79D6F" w:rsidR="00B05564" w:rsidRPr="009E3701" w:rsidRDefault="003F1D2C" w:rsidP="00B05564">
                  <w:pPr>
                    <w:spacing w:line="240" w:lineRule="auto"/>
                    <w:jc w:val="center"/>
                    <w:rPr>
                      <w:rFonts w:asciiTheme="minorHAnsi" w:hAnsiTheme="minorHAnsi"/>
                      <w:b/>
                      <w:sz w:val="18"/>
                      <w:szCs w:val="18"/>
                    </w:rPr>
                  </w:pPr>
                  <w:r w:rsidRPr="009E3701">
                    <w:rPr>
                      <w:rFonts w:asciiTheme="minorHAnsi" w:hAnsiTheme="minorHAnsi"/>
                      <w:b/>
                      <w:sz w:val="18"/>
                      <w:szCs w:val="18"/>
                    </w:rPr>
                    <w:t>8</w:t>
                  </w:r>
                </w:p>
              </w:tc>
              <w:tc>
                <w:tcPr>
                  <w:tcW w:w="1496" w:type="dxa"/>
                </w:tcPr>
                <w:p w14:paraId="54ACCEEA" w14:textId="77777777" w:rsidR="00B05564" w:rsidRPr="009E3701" w:rsidRDefault="00B05564" w:rsidP="00B05564">
                  <w:pPr>
                    <w:spacing w:line="240" w:lineRule="auto"/>
                    <w:rPr>
                      <w:rFonts w:asciiTheme="minorHAnsi" w:hAnsiTheme="minorHAnsi"/>
                      <w:sz w:val="18"/>
                      <w:szCs w:val="18"/>
                    </w:rPr>
                  </w:pPr>
                  <w:r w:rsidRPr="009E3701">
                    <w:rPr>
                      <w:rFonts w:asciiTheme="minorHAnsi" w:hAnsiTheme="minorHAnsi"/>
                      <w:sz w:val="18"/>
                      <w:szCs w:val="18"/>
                    </w:rPr>
                    <w:t>110% steam load</w:t>
                  </w:r>
                </w:p>
              </w:tc>
              <w:tc>
                <w:tcPr>
                  <w:tcW w:w="1742" w:type="dxa"/>
                  <w:vAlign w:val="center"/>
                </w:tcPr>
                <w:p w14:paraId="048ABFCD" w14:textId="77777777" w:rsidR="00B05564" w:rsidRPr="009E3701" w:rsidRDefault="00B05564" w:rsidP="00B05564">
                  <w:pPr>
                    <w:spacing w:line="240" w:lineRule="auto"/>
                    <w:jc w:val="center"/>
                    <w:rPr>
                      <w:rFonts w:asciiTheme="minorHAnsi" w:hAnsiTheme="minorHAnsi"/>
                      <w:sz w:val="18"/>
                      <w:szCs w:val="18"/>
                    </w:rPr>
                  </w:pPr>
                  <w:r w:rsidRPr="009E3701">
                    <w:rPr>
                      <w:rFonts w:asciiTheme="minorHAnsi" w:hAnsiTheme="minorHAnsi"/>
                      <w:sz w:val="18"/>
                      <w:szCs w:val="18"/>
                    </w:rPr>
                    <w:t>110%</w:t>
                  </w:r>
                </w:p>
              </w:tc>
              <w:tc>
                <w:tcPr>
                  <w:tcW w:w="1417" w:type="dxa"/>
                  <w:vAlign w:val="center"/>
                </w:tcPr>
                <w:p w14:paraId="59ECD850" w14:textId="77777777" w:rsidR="00B05564" w:rsidRPr="009E3701" w:rsidRDefault="00B05564" w:rsidP="00B05564">
                  <w:pPr>
                    <w:spacing w:line="240" w:lineRule="auto"/>
                    <w:jc w:val="center"/>
                    <w:rPr>
                      <w:rFonts w:asciiTheme="minorHAnsi" w:hAnsiTheme="minorHAnsi"/>
                      <w:sz w:val="18"/>
                      <w:szCs w:val="18"/>
                    </w:rPr>
                  </w:pPr>
                  <w:r w:rsidRPr="009E3701">
                    <w:rPr>
                      <w:rFonts w:asciiTheme="minorHAnsi" w:hAnsiTheme="minorHAnsi"/>
                      <w:sz w:val="18"/>
                      <w:szCs w:val="18"/>
                    </w:rPr>
                    <w:t>0%</w:t>
                  </w:r>
                </w:p>
              </w:tc>
              <w:tc>
                <w:tcPr>
                  <w:tcW w:w="1843" w:type="dxa"/>
                  <w:vAlign w:val="center"/>
                </w:tcPr>
                <w:p w14:paraId="6E3361C8" w14:textId="39BDF5ED" w:rsidR="00B05564" w:rsidRPr="009E3701" w:rsidRDefault="00B05564" w:rsidP="00B05564">
                  <w:pPr>
                    <w:spacing w:line="240" w:lineRule="auto"/>
                    <w:jc w:val="center"/>
                    <w:rPr>
                      <w:rFonts w:asciiTheme="minorHAnsi" w:hAnsiTheme="minorHAnsi" w:cs="Arial"/>
                      <w:sz w:val="18"/>
                      <w:szCs w:val="18"/>
                      <w:rtl/>
                    </w:rPr>
                  </w:pPr>
                  <w:r w:rsidRPr="009E3701">
                    <w:rPr>
                      <w:rFonts w:asciiTheme="minorHAnsi" w:hAnsiTheme="minorHAnsi"/>
                      <w:sz w:val="18"/>
                      <w:szCs w:val="18"/>
                    </w:rPr>
                    <w:t>6</w:t>
                  </w:r>
                  <w:r w:rsidR="00D67143" w:rsidRPr="009E3701">
                    <w:rPr>
                      <w:rFonts w:asciiTheme="minorHAnsi" w:hAnsiTheme="minorHAnsi"/>
                      <w:sz w:val="18"/>
                      <w:szCs w:val="18"/>
                    </w:rPr>
                    <w:t>9</w:t>
                  </w:r>
                  <w:r w:rsidRPr="009E3701">
                    <w:rPr>
                      <w:rFonts w:asciiTheme="minorHAnsi" w:hAnsiTheme="minorHAnsi"/>
                      <w:sz w:val="18"/>
                      <w:szCs w:val="18"/>
                    </w:rPr>
                    <w:t>/</w:t>
                  </w:r>
                  <w:proofErr w:type="spellStart"/>
                  <w:r w:rsidR="00360D9F" w:rsidRPr="009E3701">
                    <w:rPr>
                      <w:rFonts w:asciiTheme="minorHAnsi" w:hAnsiTheme="minorHAnsi"/>
                      <w:sz w:val="18"/>
                      <w:szCs w:val="18"/>
                    </w:rPr>
                    <w:t>90</w:t>
                  </w:r>
                  <w:r w:rsidRPr="009E3701">
                    <w:rPr>
                      <w:rFonts w:asciiTheme="minorHAnsi" w:hAnsiTheme="minorHAnsi"/>
                      <w:sz w:val="18"/>
                      <w:szCs w:val="18"/>
                    </w:rPr>
                    <w:t>°C</w:t>
                  </w:r>
                  <w:proofErr w:type="spellEnd"/>
                </w:p>
              </w:tc>
            </w:tr>
            <w:tr w:rsidR="00B05564" w:rsidRPr="009E3701" w14:paraId="5AC65A06" w14:textId="77777777" w:rsidTr="0010652C">
              <w:tc>
                <w:tcPr>
                  <w:tcW w:w="796" w:type="dxa"/>
                  <w:vAlign w:val="center"/>
                </w:tcPr>
                <w:p w14:paraId="584D29C6" w14:textId="47904C5B" w:rsidR="00B05564" w:rsidRPr="009E3701" w:rsidRDefault="00A26370" w:rsidP="00B05564">
                  <w:pPr>
                    <w:spacing w:line="240" w:lineRule="auto"/>
                    <w:jc w:val="center"/>
                    <w:rPr>
                      <w:rFonts w:asciiTheme="minorHAnsi" w:hAnsiTheme="minorHAnsi"/>
                      <w:b/>
                      <w:sz w:val="18"/>
                      <w:szCs w:val="18"/>
                    </w:rPr>
                  </w:pPr>
                  <w:r w:rsidRPr="009E3701">
                    <w:rPr>
                      <w:rFonts w:asciiTheme="minorHAnsi" w:hAnsiTheme="minorHAnsi"/>
                      <w:b/>
                      <w:sz w:val="18"/>
                      <w:szCs w:val="18"/>
                    </w:rPr>
                    <w:t>9</w:t>
                  </w:r>
                </w:p>
              </w:tc>
              <w:tc>
                <w:tcPr>
                  <w:tcW w:w="1496" w:type="dxa"/>
                </w:tcPr>
                <w:p w14:paraId="234874BC" w14:textId="1AE091E1" w:rsidR="00B05564" w:rsidRPr="009E3701" w:rsidRDefault="00B05564" w:rsidP="00B05564">
                  <w:pPr>
                    <w:spacing w:line="240" w:lineRule="auto"/>
                    <w:rPr>
                      <w:rFonts w:asciiTheme="minorHAnsi" w:hAnsiTheme="minorHAnsi"/>
                      <w:sz w:val="18"/>
                      <w:szCs w:val="18"/>
                    </w:rPr>
                  </w:pPr>
                  <w:r w:rsidRPr="009E3701">
                    <w:rPr>
                      <w:rFonts w:asciiTheme="minorHAnsi" w:hAnsiTheme="minorHAnsi"/>
                      <w:sz w:val="18"/>
                      <w:szCs w:val="18"/>
                    </w:rPr>
                    <w:t>110% turbine bypass + high DH flow</w:t>
                  </w:r>
                </w:p>
              </w:tc>
              <w:tc>
                <w:tcPr>
                  <w:tcW w:w="1742" w:type="dxa"/>
                  <w:vAlign w:val="center"/>
                </w:tcPr>
                <w:p w14:paraId="2DB3280A" w14:textId="77777777" w:rsidR="00B05564" w:rsidRPr="009E3701" w:rsidRDefault="00B05564" w:rsidP="00B05564">
                  <w:pPr>
                    <w:spacing w:line="240" w:lineRule="auto"/>
                    <w:jc w:val="center"/>
                    <w:rPr>
                      <w:rFonts w:asciiTheme="minorHAnsi" w:hAnsiTheme="minorHAnsi"/>
                      <w:sz w:val="18"/>
                      <w:szCs w:val="18"/>
                    </w:rPr>
                  </w:pPr>
                  <w:r w:rsidRPr="009E3701">
                    <w:rPr>
                      <w:rFonts w:asciiTheme="minorHAnsi" w:hAnsiTheme="minorHAnsi"/>
                      <w:sz w:val="18"/>
                      <w:szCs w:val="18"/>
                    </w:rPr>
                    <w:t>0%</w:t>
                  </w:r>
                </w:p>
              </w:tc>
              <w:tc>
                <w:tcPr>
                  <w:tcW w:w="1417" w:type="dxa"/>
                  <w:vAlign w:val="center"/>
                </w:tcPr>
                <w:p w14:paraId="4D13D602" w14:textId="65669489" w:rsidR="00B05564" w:rsidRPr="009E3701" w:rsidRDefault="00B05564" w:rsidP="00B05564">
                  <w:pPr>
                    <w:spacing w:line="240" w:lineRule="auto"/>
                    <w:jc w:val="center"/>
                    <w:rPr>
                      <w:rFonts w:asciiTheme="minorHAnsi" w:hAnsiTheme="minorHAnsi"/>
                      <w:sz w:val="18"/>
                      <w:szCs w:val="18"/>
                    </w:rPr>
                  </w:pPr>
                  <w:r w:rsidRPr="009E3701">
                    <w:rPr>
                      <w:rFonts w:asciiTheme="minorHAnsi" w:hAnsiTheme="minorHAnsi"/>
                      <w:sz w:val="18"/>
                      <w:szCs w:val="18"/>
                    </w:rPr>
                    <w:t>110%</w:t>
                  </w:r>
                  <w:r w:rsidR="00D21533" w:rsidRPr="009E3701">
                    <w:rPr>
                      <w:rFonts w:asciiTheme="minorHAnsi" w:hAnsiTheme="minorHAnsi"/>
                      <w:sz w:val="18"/>
                      <w:szCs w:val="18"/>
                    </w:rPr>
                    <w:t>*</w:t>
                  </w:r>
                  <w:r w:rsidRPr="009E3701">
                    <w:rPr>
                      <w:rFonts w:asciiTheme="minorHAnsi" w:hAnsiTheme="minorHAnsi"/>
                      <w:sz w:val="18"/>
                      <w:szCs w:val="18"/>
                    </w:rPr>
                    <w:t>*</w:t>
                  </w:r>
                </w:p>
              </w:tc>
              <w:tc>
                <w:tcPr>
                  <w:tcW w:w="1843" w:type="dxa"/>
                  <w:vAlign w:val="center"/>
                </w:tcPr>
                <w:p w14:paraId="0D05E46B" w14:textId="77CB4864" w:rsidR="00B05564" w:rsidRPr="009E3701" w:rsidRDefault="2EF2DFB9" w:rsidP="00B05564">
                  <w:pPr>
                    <w:spacing w:line="240" w:lineRule="auto"/>
                    <w:jc w:val="center"/>
                    <w:rPr>
                      <w:rFonts w:asciiTheme="minorHAnsi" w:hAnsiTheme="minorHAnsi" w:cs="Arial"/>
                      <w:sz w:val="18"/>
                      <w:szCs w:val="18"/>
                      <w:rtl/>
                    </w:rPr>
                  </w:pPr>
                  <w:r w:rsidRPr="009E3701">
                    <w:rPr>
                      <w:rFonts w:asciiTheme="minorHAnsi" w:hAnsiTheme="minorHAnsi"/>
                      <w:sz w:val="18"/>
                      <w:szCs w:val="18"/>
                    </w:rPr>
                    <w:t>69/</w:t>
                  </w:r>
                  <w:proofErr w:type="spellStart"/>
                  <w:r w:rsidRPr="009E3701">
                    <w:rPr>
                      <w:rFonts w:asciiTheme="minorHAnsi" w:hAnsiTheme="minorHAnsi"/>
                      <w:sz w:val="18"/>
                      <w:szCs w:val="18"/>
                    </w:rPr>
                    <w:t>8</w:t>
                  </w:r>
                  <w:r w:rsidR="005904A2" w:rsidRPr="009E3701">
                    <w:rPr>
                      <w:rFonts w:asciiTheme="minorHAnsi" w:hAnsiTheme="minorHAnsi"/>
                      <w:sz w:val="18"/>
                      <w:szCs w:val="18"/>
                    </w:rPr>
                    <w:t>3</w:t>
                  </w:r>
                  <w:r w:rsidR="00B05564" w:rsidRPr="009E3701">
                    <w:rPr>
                      <w:rFonts w:asciiTheme="minorHAnsi" w:hAnsiTheme="minorHAnsi"/>
                      <w:sz w:val="18"/>
                      <w:szCs w:val="18"/>
                    </w:rPr>
                    <w:t>°C</w:t>
                  </w:r>
                  <w:proofErr w:type="spellEnd"/>
                </w:p>
              </w:tc>
            </w:tr>
            <w:tr w:rsidR="00B05564" w:rsidRPr="009E3701" w14:paraId="42AF724C" w14:textId="77777777" w:rsidTr="0010652C">
              <w:tc>
                <w:tcPr>
                  <w:tcW w:w="796" w:type="dxa"/>
                  <w:vAlign w:val="center"/>
                </w:tcPr>
                <w:p w14:paraId="266AE910" w14:textId="4CA52761" w:rsidR="00B05564" w:rsidRPr="009E3701" w:rsidRDefault="00B05564" w:rsidP="00B05564">
                  <w:pPr>
                    <w:spacing w:line="240" w:lineRule="auto"/>
                    <w:jc w:val="center"/>
                    <w:rPr>
                      <w:rFonts w:asciiTheme="minorHAnsi" w:hAnsiTheme="minorHAnsi"/>
                      <w:b/>
                      <w:sz w:val="18"/>
                      <w:szCs w:val="18"/>
                    </w:rPr>
                  </w:pPr>
                  <w:r w:rsidRPr="009E3701">
                    <w:rPr>
                      <w:rFonts w:asciiTheme="minorHAnsi" w:hAnsiTheme="minorHAnsi"/>
                      <w:b/>
                      <w:sz w:val="18"/>
                      <w:szCs w:val="18"/>
                    </w:rPr>
                    <w:t>1</w:t>
                  </w:r>
                  <w:r w:rsidR="00A26370" w:rsidRPr="009E3701">
                    <w:rPr>
                      <w:rFonts w:asciiTheme="minorHAnsi" w:hAnsiTheme="minorHAnsi"/>
                      <w:b/>
                      <w:sz w:val="18"/>
                      <w:szCs w:val="18"/>
                    </w:rPr>
                    <w:t>0</w:t>
                  </w:r>
                </w:p>
              </w:tc>
              <w:tc>
                <w:tcPr>
                  <w:tcW w:w="1496" w:type="dxa"/>
                </w:tcPr>
                <w:p w14:paraId="6E7BD7E9" w14:textId="5A7B42E7" w:rsidR="00B05564" w:rsidRPr="009E3701" w:rsidRDefault="00B05564" w:rsidP="00B05564">
                  <w:pPr>
                    <w:spacing w:line="240" w:lineRule="auto"/>
                    <w:rPr>
                      <w:rFonts w:asciiTheme="minorHAnsi" w:hAnsiTheme="minorHAnsi"/>
                      <w:sz w:val="18"/>
                      <w:szCs w:val="18"/>
                    </w:rPr>
                  </w:pPr>
                  <w:r w:rsidRPr="009E3701">
                    <w:rPr>
                      <w:rFonts w:asciiTheme="minorHAnsi" w:hAnsiTheme="minorHAnsi"/>
                      <w:sz w:val="18"/>
                      <w:szCs w:val="18"/>
                    </w:rPr>
                    <w:t>70 % turbine load + low DH flow</w:t>
                  </w:r>
                </w:p>
              </w:tc>
              <w:tc>
                <w:tcPr>
                  <w:tcW w:w="1742" w:type="dxa"/>
                  <w:vAlign w:val="center"/>
                </w:tcPr>
                <w:p w14:paraId="20170254" w14:textId="45C277C1" w:rsidR="00B05564" w:rsidRPr="009E3701" w:rsidRDefault="00B05564" w:rsidP="00B05564">
                  <w:pPr>
                    <w:spacing w:line="240" w:lineRule="auto"/>
                    <w:jc w:val="center"/>
                    <w:rPr>
                      <w:rFonts w:asciiTheme="minorHAnsi" w:hAnsiTheme="minorHAnsi"/>
                      <w:sz w:val="18"/>
                      <w:szCs w:val="18"/>
                    </w:rPr>
                  </w:pPr>
                  <w:r w:rsidRPr="009E3701">
                    <w:rPr>
                      <w:rFonts w:asciiTheme="minorHAnsi" w:hAnsiTheme="minorHAnsi"/>
                      <w:sz w:val="18"/>
                      <w:szCs w:val="18"/>
                    </w:rPr>
                    <w:t>70%</w:t>
                  </w:r>
                </w:p>
              </w:tc>
              <w:tc>
                <w:tcPr>
                  <w:tcW w:w="1417" w:type="dxa"/>
                  <w:vAlign w:val="center"/>
                </w:tcPr>
                <w:p w14:paraId="2DC10D95" w14:textId="5078FDCE" w:rsidR="00B05564" w:rsidRPr="009E3701" w:rsidRDefault="00B05564" w:rsidP="00B05564">
                  <w:pPr>
                    <w:spacing w:line="240" w:lineRule="auto"/>
                    <w:jc w:val="center"/>
                    <w:rPr>
                      <w:rFonts w:asciiTheme="minorHAnsi" w:hAnsiTheme="minorHAnsi"/>
                      <w:sz w:val="18"/>
                      <w:szCs w:val="18"/>
                    </w:rPr>
                  </w:pPr>
                  <w:r w:rsidRPr="009E3701">
                    <w:rPr>
                      <w:rFonts w:asciiTheme="minorHAnsi" w:hAnsiTheme="minorHAnsi"/>
                      <w:sz w:val="18"/>
                      <w:szCs w:val="18"/>
                    </w:rPr>
                    <w:t>0%</w:t>
                  </w:r>
                </w:p>
              </w:tc>
              <w:tc>
                <w:tcPr>
                  <w:tcW w:w="1843" w:type="dxa"/>
                  <w:vAlign w:val="center"/>
                </w:tcPr>
                <w:p w14:paraId="6232E864" w14:textId="37653B5F" w:rsidR="00B05564" w:rsidRPr="009E3701" w:rsidRDefault="00B05564" w:rsidP="00B05564">
                  <w:pPr>
                    <w:spacing w:line="240" w:lineRule="auto"/>
                    <w:jc w:val="center"/>
                    <w:rPr>
                      <w:rFonts w:asciiTheme="minorHAnsi" w:hAnsiTheme="minorHAnsi" w:cs="Arial"/>
                      <w:sz w:val="18"/>
                      <w:szCs w:val="18"/>
                    </w:rPr>
                  </w:pPr>
                  <w:r w:rsidRPr="009E3701">
                    <w:rPr>
                      <w:rFonts w:asciiTheme="minorHAnsi" w:hAnsiTheme="minorHAnsi"/>
                      <w:sz w:val="18"/>
                      <w:szCs w:val="18"/>
                    </w:rPr>
                    <w:t>6</w:t>
                  </w:r>
                  <w:r w:rsidR="00D67143" w:rsidRPr="009E3701">
                    <w:rPr>
                      <w:rFonts w:asciiTheme="minorHAnsi" w:hAnsiTheme="minorHAnsi"/>
                      <w:sz w:val="18"/>
                      <w:szCs w:val="18"/>
                    </w:rPr>
                    <w:t>9</w:t>
                  </w:r>
                  <w:r w:rsidRPr="009E3701">
                    <w:rPr>
                      <w:rFonts w:asciiTheme="minorHAnsi" w:hAnsiTheme="minorHAnsi"/>
                      <w:sz w:val="18"/>
                      <w:szCs w:val="18"/>
                    </w:rPr>
                    <w:t>/</w:t>
                  </w:r>
                  <w:proofErr w:type="spellStart"/>
                  <w:r w:rsidRPr="009E3701">
                    <w:rPr>
                      <w:rFonts w:asciiTheme="minorHAnsi" w:hAnsiTheme="minorHAnsi"/>
                      <w:sz w:val="18"/>
                      <w:szCs w:val="18"/>
                    </w:rPr>
                    <w:t>105°C</w:t>
                  </w:r>
                  <w:proofErr w:type="spellEnd"/>
                </w:p>
              </w:tc>
            </w:tr>
            <w:tr w:rsidR="00B05564" w:rsidRPr="009E3701" w14:paraId="166CE63A" w14:textId="77777777" w:rsidTr="0010652C">
              <w:tc>
                <w:tcPr>
                  <w:tcW w:w="796" w:type="dxa"/>
                  <w:vAlign w:val="center"/>
                </w:tcPr>
                <w:p w14:paraId="5FC0A32D" w14:textId="41A383DA" w:rsidR="00B05564" w:rsidRPr="009E3701" w:rsidRDefault="00B05564" w:rsidP="00B05564">
                  <w:pPr>
                    <w:spacing w:line="240" w:lineRule="auto"/>
                    <w:jc w:val="center"/>
                    <w:rPr>
                      <w:rFonts w:asciiTheme="minorHAnsi" w:hAnsiTheme="minorHAnsi"/>
                      <w:b/>
                      <w:sz w:val="18"/>
                      <w:szCs w:val="18"/>
                    </w:rPr>
                  </w:pPr>
                  <w:r w:rsidRPr="009E3701">
                    <w:rPr>
                      <w:rFonts w:asciiTheme="minorHAnsi" w:hAnsiTheme="minorHAnsi"/>
                      <w:b/>
                      <w:sz w:val="18"/>
                      <w:szCs w:val="18"/>
                    </w:rPr>
                    <w:t>1</w:t>
                  </w:r>
                  <w:r w:rsidR="00A26370" w:rsidRPr="009E3701">
                    <w:rPr>
                      <w:rFonts w:asciiTheme="minorHAnsi" w:hAnsiTheme="minorHAnsi"/>
                      <w:b/>
                      <w:sz w:val="18"/>
                      <w:szCs w:val="18"/>
                    </w:rPr>
                    <w:t>1</w:t>
                  </w:r>
                </w:p>
              </w:tc>
              <w:tc>
                <w:tcPr>
                  <w:tcW w:w="1496" w:type="dxa"/>
                </w:tcPr>
                <w:p w14:paraId="7C40DFD1" w14:textId="77777777" w:rsidR="00B05564" w:rsidRPr="009E3701" w:rsidRDefault="00B05564" w:rsidP="00B05564">
                  <w:pPr>
                    <w:spacing w:line="240" w:lineRule="auto"/>
                    <w:rPr>
                      <w:rFonts w:asciiTheme="minorHAnsi" w:hAnsiTheme="minorHAnsi"/>
                      <w:sz w:val="18"/>
                      <w:szCs w:val="18"/>
                    </w:rPr>
                  </w:pPr>
                  <w:r w:rsidRPr="009E3701">
                    <w:rPr>
                      <w:rFonts w:asciiTheme="minorHAnsi" w:hAnsiTheme="minorHAnsi"/>
                      <w:sz w:val="18"/>
                      <w:szCs w:val="18"/>
                    </w:rPr>
                    <w:t>Power island mode</w:t>
                  </w:r>
                </w:p>
              </w:tc>
              <w:tc>
                <w:tcPr>
                  <w:tcW w:w="1742" w:type="dxa"/>
                  <w:vAlign w:val="center"/>
                </w:tcPr>
                <w:p w14:paraId="5FD75966" w14:textId="1FDFB7DA" w:rsidR="00B05564" w:rsidRPr="009E3701" w:rsidRDefault="00B05564" w:rsidP="00B05564">
                  <w:pPr>
                    <w:spacing w:line="240" w:lineRule="auto"/>
                    <w:jc w:val="center"/>
                    <w:rPr>
                      <w:rFonts w:asciiTheme="minorHAnsi" w:hAnsiTheme="minorHAnsi"/>
                      <w:sz w:val="18"/>
                      <w:szCs w:val="18"/>
                    </w:rPr>
                  </w:pPr>
                  <w:r w:rsidRPr="009E3701">
                    <w:rPr>
                      <w:rFonts w:asciiTheme="minorHAnsi" w:hAnsiTheme="minorHAnsi"/>
                      <w:sz w:val="18"/>
                      <w:szCs w:val="18"/>
                    </w:rPr>
                    <w:t>To sustain estimated 1 MWe generated power</w:t>
                  </w:r>
                </w:p>
              </w:tc>
              <w:tc>
                <w:tcPr>
                  <w:tcW w:w="1417" w:type="dxa"/>
                  <w:vAlign w:val="center"/>
                </w:tcPr>
                <w:p w14:paraId="638D7D49" w14:textId="21ECA000" w:rsidR="00B05564" w:rsidRPr="009E3701" w:rsidRDefault="00B05564" w:rsidP="00B05564">
                  <w:pPr>
                    <w:spacing w:line="240" w:lineRule="auto"/>
                    <w:jc w:val="center"/>
                    <w:rPr>
                      <w:rFonts w:asciiTheme="minorHAnsi" w:hAnsiTheme="minorHAnsi"/>
                      <w:sz w:val="18"/>
                      <w:szCs w:val="18"/>
                    </w:rPr>
                  </w:pPr>
                  <w:r w:rsidRPr="009E3701">
                    <w:rPr>
                      <w:rFonts w:asciiTheme="minorHAnsi" w:hAnsiTheme="minorHAnsi"/>
                      <w:sz w:val="18"/>
                      <w:szCs w:val="18"/>
                    </w:rPr>
                    <w:t>Supplier design</w:t>
                  </w:r>
                </w:p>
              </w:tc>
              <w:tc>
                <w:tcPr>
                  <w:tcW w:w="1843" w:type="dxa"/>
                  <w:vAlign w:val="center"/>
                </w:tcPr>
                <w:p w14:paraId="460C548D" w14:textId="77777777" w:rsidR="00B05564" w:rsidRPr="009E3701" w:rsidRDefault="00B05564" w:rsidP="00B05564">
                  <w:pPr>
                    <w:spacing w:line="240" w:lineRule="auto"/>
                    <w:jc w:val="center"/>
                    <w:rPr>
                      <w:rFonts w:asciiTheme="minorHAnsi" w:hAnsiTheme="minorHAnsi"/>
                      <w:sz w:val="18"/>
                      <w:szCs w:val="18"/>
                    </w:rPr>
                  </w:pPr>
                  <w:r w:rsidRPr="009E3701">
                    <w:rPr>
                      <w:rFonts w:asciiTheme="minorHAnsi" w:hAnsiTheme="minorHAnsi" w:cs="Arial"/>
                      <w:sz w:val="18"/>
                      <w:szCs w:val="18"/>
                    </w:rPr>
                    <w:t>0 MJ/s</w:t>
                  </w:r>
                </w:p>
              </w:tc>
            </w:tr>
          </w:tbl>
          <w:p w14:paraId="6AC8F145" w14:textId="77777777" w:rsidR="009A4ECC" w:rsidRPr="00EB5DBA" w:rsidRDefault="009A4ECC" w:rsidP="009A4ECC">
            <w:pPr>
              <w:spacing w:line="240" w:lineRule="auto"/>
            </w:pPr>
          </w:p>
          <w:p w14:paraId="1CFFAB5B" w14:textId="0272BC19" w:rsidR="00D21533" w:rsidRPr="00D21533" w:rsidRDefault="00D21533" w:rsidP="009A4ECC">
            <w:pPr>
              <w:spacing w:line="240" w:lineRule="auto"/>
            </w:pPr>
            <w:r>
              <w:t xml:space="preserve">*   </w:t>
            </w:r>
            <w:r w:rsidRPr="00160592">
              <w:rPr>
                <w:sz w:val="16"/>
                <w:szCs w:val="16"/>
              </w:rPr>
              <w:t xml:space="preserve">DH temperatures are at DH supply limits of the </w:t>
            </w:r>
            <w:r w:rsidR="00B026FE">
              <w:rPr>
                <w:sz w:val="16"/>
                <w:szCs w:val="16"/>
              </w:rPr>
              <w:t>Line</w:t>
            </w:r>
            <w:r w:rsidRPr="00160592">
              <w:rPr>
                <w:sz w:val="16"/>
                <w:szCs w:val="16"/>
              </w:rPr>
              <w:t xml:space="preserve">, refer to Appendix A18 </w:t>
            </w:r>
            <w:r w:rsidRPr="00160592">
              <w:rPr>
                <w:i/>
                <w:iCs/>
                <w:sz w:val="16"/>
                <w:szCs w:val="16"/>
              </w:rPr>
              <w:t>Limits of Supply</w:t>
            </w:r>
            <w:r w:rsidRPr="00160592">
              <w:rPr>
                <w:sz w:val="16"/>
                <w:szCs w:val="16"/>
              </w:rPr>
              <w:t xml:space="preserve">. </w:t>
            </w:r>
            <w:proofErr w:type="spellStart"/>
            <w:r w:rsidRPr="00160592">
              <w:rPr>
                <w:sz w:val="16"/>
                <w:szCs w:val="16"/>
              </w:rPr>
              <w:t>I.e</w:t>
            </w:r>
            <w:proofErr w:type="spellEnd"/>
            <w:r w:rsidRPr="00160592">
              <w:rPr>
                <w:sz w:val="16"/>
                <w:szCs w:val="16"/>
              </w:rPr>
              <w:t xml:space="preserve"> the connection points for the </w:t>
            </w:r>
            <w:r w:rsidR="00B026FE">
              <w:rPr>
                <w:sz w:val="16"/>
                <w:szCs w:val="16"/>
              </w:rPr>
              <w:t>Line</w:t>
            </w:r>
            <w:r w:rsidRPr="00160592">
              <w:rPr>
                <w:sz w:val="16"/>
                <w:szCs w:val="16"/>
              </w:rPr>
              <w:t xml:space="preserve"> to the Employer’s existing </w:t>
            </w:r>
            <w:r>
              <w:rPr>
                <w:sz w:val="16"/>
                <w:szCs w:val="16"/>
              </w:rPr>
              <w:t xml:space="preserve">DH </w:t>
            </w:r>
            <w:r w:rsidRPr="00160592">
              <w:rPr>
                <w:sz w:val="16"/>
                <w:szCs w:val="16"/>
              </w:rPr>
              <w:t>system.</w:t>
            </w:r>
          </w:p>
          <w:p w14:paraId="39DCD8BB" w14:textId="4765872D" w:rsidR="009A4ECC" w:rsidRPr="00EB5DBA" w:rsidRDefault="009A4ECC" w:rsidP="009A4ECC">
            <w:pPr>
              <w:spacing w:line="240" w:lineRule="auto"/>
            </w:pPr>
            <w:r w:rsidRPr="00EB5DBA">
              <w:t>*</w:t>
            </w:r>
            <w:r w:rsidR="00D21533">
              <w:t>*</w:t>
            </w:r>
            <w:r w:rsidRPr="00EB5DBA">
              <w:t xml:space="preserve"> </w:t>
            </w:r>
            <w:r w:rsidRPr="00160592">
              <w:rPr>
                <w:sz w:val="16"/>
                <w:szCs w:val="16"/>
              </w:rPr>
              <w:t>Based on 110% live steam supply to be split between de-aeration steam (reduction station outside scope) and the live steam bypass.</w:t>
            </w:r>
          </w:p>
          <w:p w14:paraId="3757664F" w14:textId="7CBC8103" w:rsidR="009A4ECC" w:rsidRPr="00EB5DBA" w:rsidRDefault="009A4ECC" w:rsidP="00B34834">
            <w:pPr>
              <w:spacing w:line="240" w:lineRule="auto"/>
              <w:rPr>
                <w:rFonts w:ascii="Calibri" w:hAnsi="Calibri" w:cs="Calibri"/>
                <w:sz w:val="22"/>
                <w:szCs w:val="22"/>
              </w:rPr>
            </w:pPr>
          </w:p>
        </w:tc>
      </w:tr>
      <w:tr w:rsidR="009A4ECC" w:rsidRPr="00EB5DBA" w14:paraId="796E3DEE" w14:textId="77777777" w:rsidTr="0010652C">
        <w:trPr>
          <w:trHeight w:val="225"/>
        </w:trPr>
        <w:tc>
          <w:tcPr>
            <w:tcW w:w="1985" w:type="dxa"/>
            <w:tcBorders>
              <w:left w:val="single" w:sz="4" w:space="0" w:color="auto"/>
              <w:right w:val="single" w:sz="4" w:space="0" w:color="auto"/>
            </w:tcBorders>
            <w:shd w:val="clear" w:color="auto" w:fill="DEE8F0"/>
            <w:vAlign w:val="center"/>
          </w:tcPr>
          <w:p w14:paraId="3FA94FBD" w14:textId="77777777" w:rsidR="009A4ECC" w:rsidRPr="00C042B3" w:rsidRDefault="009A4ECC" w:rsidP="009A4ECC">
            <w:pPr>
              <w:pStyle w:val="Zkladntext"/>
              <w:spacing w:after="240"/>
              <w:rPr>
                <w:b/>
              </w:rPr>
            </w:pPr>
          </w:p>
        </w:tc>
        <w:tc>
          <w:tcPr>
            <w:tcW w:w="7655" w:type="dxa"/>
            <w:gridSpan w:val="2"/>
            <w:vMerge/>
            <w:tcBorders>
              <w:bottom w:val="single" w:sz="4" w:space="0" w:color="auto"/>
              <w:right w:val="single" w:sz="4" w:space="0" w:color="auto"/>
            </w:tcBorders>
          </w:tcPr>
          <w:p w14:paraId="007A9336" w14:textId="77777777" w:rsidR="009A4ECC" w:rsidRPr="00EB5DBA" w:rsidRDefault="009A4ECC" w:rsidP="009A4ECC">
            <w:pPr>
              <w:rPr>
                <w:rFonts w:ascii="Calibri" w:hAnsi="Calibri" w:cs="Calibri"/>
                <w:sz w:val="22"/>
                <w:szCs w:val="22"/>
              </w:rPr>
            </w:pPr>
          </w:p>
        </w:tc>
      </w:tr>
      <w:tr w:rsidR="009A4ECC" w:rsidRPr="00EB5DBA" w14:paraId="3B263EFF" w14:textId="77777777" w:rsidTr="0010652C">
        <w:trPr>
          <w:trHeight w:val="225"/>
        </w:trPr>
        <w:tc>
          <w:tcPr>
            <w:tcW w:w="1985" w:type="dxa"/>
            <w:tcBorders>
              <w:left w:val="single" w:sz="4" w:space="0" w:color="auto"/>
              <w:right w:val="single" w:sz="4" w:space="0" w:color="auto"/>
            </w:tcBorders>
            <w:shd w:val="clear" w:color="auto" w:fill="DEE8F0"/>
            <w:vAlign w:val="center"/>
          </w:tcPr>
          <w:p w14:paraId="60E46628" w14:textId="77777777" w:rsidR="009A4ECC" w:rsidRPr="00C042B3" w:rsidRDefault="009A4ECC" w:rsidP="009A4ECC">
            <w:pPr>
              <w:pStyle w:val="Zkladntext"/>
              <w:spacing w:after="240"/>
              <w:rPr>
                <w:b/>
              </w:rPr>
            </w:pPr>
          </w:p>
        </w:tc>
        <w:tc>
          <w:tcPr>
            <w:tcW w:w="7655" w:type="dxa"/>
            <w:gridSpan w:val="2"/>
            <w:vMerge/>
            <w:tcBorders>
              <w:bottom w:val="single" w:sz="4" w:space="0" w:color="auto"/>
              <w:right w:val="single" w:sz="4" w:space="0" w:color="auto"/>
            </w:tcBorders>
          </w:tcPr>
          <w:p w14:paraId="0A3555B9" w14:textId="77777777" w:rsidR="009A4ECC" w:rsidRPr="00EB5DBA" w:rsidRDefault="009A4ECC" w:rsidP="009A4ECC">
            <w:pPr>
              <w:rPr>
                <w:rFonts w:ascii="Calibri" w:hAnsi="Calibri" w:cs="Calibri"/>
                <w:sz w:val="22"/>
                <w:szCs w:val="22"/>
              </w:rPr>
            </w:pPr>
          </w:p>
        </w:tc>
      </w:tr>
      <w:tr w:rsidR="009A4ECC" w:rsidRPr="00EB5DBA" w14:paraId="4B7D6833" w14:textId="77777777" w:rsidTr="0010652C">
        <w:trPr>
          <w:trHeight w:val="225"/>
        </w:trPr>
        <w:tc>
          <w:tcPr>
            <w:tcW w:w="1985" w:type="dxa"/>
            <w:tcBorders>
              <w:left w:val="single" w:sz="4" w:space="0" w:color="auto"/>
              <w:right w:val="single" w:sz="4" w:space="0" w:color="auto"/>
            </w:tcBorders>
            <w:shd w:val="clear" w:color="auto" w:fill="DEE8F0"/>
            <w:vAlign w:val="center"/>
          </w:tcPr>
          <w:p w14:paraId="66994570" w14:textId="77777777" w:rsidR="009A4ECC" w:rsidRPr="00C042B3" w:rsidRDefault="009A4ECC" w:rsidP="009A4ECC">
            <w:pPr>
              <w:pStyle w:val="Zkladntext"/>
              <w:spacing w:after="240"/>
              <w:rPr>
                <w:b/>
              </w:rPr>
            </w:pPr>
          </w:p>
        </w:tc>
        <w:tc>
          <w:tcPr>
            <w:tcW w:w="7655" w:type="dxa"/>
            <w:gridSpan w:val="2"/>
            <w:vMerge/>
            <w:tcBorders>
              <w:bottom w:val="single" w:sz="4" w:space="0" w:color="auto"/>
              <w:right w:val="single" w:sz="4" w:space="0" w:color="auto"/>
            </w:tcBorders>
          </w:tcPr>
          <w:p w14:paraId="0CE86BD4" w14:textId="77777777" w:rsidR="009A4ECC" w:rsidRPr="00EB5DBA" w:rsidRDefault="009A4ECC" w:rsidP="009A4ECC">
            <w:pPr>
              <w:rPr>
                <w:rFonts w:ascii="Calibri" w:hAnsi="Calibri" w:cs="Calibri"/>
                <w:sz w:val="22"/>
                <w:szCs w:val="22"/>
              </w:rPr>
            </w:pPr>
          </w:p>
        </w:tc>
      </w:tr>
      <w:tr w:rsidR="009A4ECC" w:rsidRPr="00EB5DBA" w14:paraId="6E14F34F" w14:textId="77777777" w:rsidTr="0010652C">
        <w:trPr>
          <w:trHeight w:val="225"/>
        </w:trPr>
        <w:tc>
          <w:tcPr>
            <w:tcW w:w="1985" w:type="dxa"/>
            <w:tcBorders>
              <w:left w:val="single" w:sz="4" w:space="0" w:color="auto"/>
              <w:right w:val="single" w:sz="4" w:space="0" w:color="auto"/>
            </w:tcBorders>
            <w:shd w:val="clear" w:color="auto" w:fill="DEE8F0"/>
            <w:vAlign w:val="center"/>
          </w:tcPr>
          <w:p w14:paraId="6C0AEB7A" w14:textId="77777777" w:rsidR="009A4ECC" w:rsidRPr="00C042B3" w:rsidRDefault="009A4ECC" w:rsidP="009A4ECC">
            <w:pPr>
              <w:pStyle w:val="Zkladntext"/>
              <w:spacing w:after="240"/>
              <w:rPr>
                <w:b/>
              </w:rPr>
            </w:pPr>
          </w:p>
        </w:tc>
        <w:tc>
          <w:tcPr>
            <w:tcW w:w="7655" w:type="dxa"/>
            <w:gridSpan w:val="2"/>
            <w:vMerge/>
            <w:tcBorders>
              <w:bottom w:val="single" w:sz="4" w:space="0" w:color="auto"/>
              <w:right w:val="single" w:sz="4" w:space="0" w:color="auto"/>
            </w:tcBorders>
          </w:tcPr>
          <w:p w14:paraId="53A14D07" w14:textId="77777777" w:rsidR="009A4ECC" w:rsidRPr="00EB5DBA" w:rsidRDefault="009A4ECC" w:rsidP="009A4ECC">
            <w:pPr>
              <w:rPr>
                <w:rFonts w:ascii="Calibri" w:hAnsi="Calibri" w:cs="Calibri"/>
                <w:sz w:val="22"/>
                <w:szCs w:val="22"/>
              </w:rPr>
            </w:pPr>
          </w:p>
        </w:tc>
      </w:tr>
      <w:tr w:rsidR="009A4ECC" w:rsidRPr="00EB5DBA" w14:paraId="4FF9E7FC" w14:textId="77777777" w:rsidTr="0010652C">
        <w:trPr>
          <w:trHeight w:val="225"/>
        </w:trPr>
        <w:tc>
          <w:tcPr>
            <w:tcW w:w="1985" w:type="dxa"/>
            <w:tcBorders>
              <w:left w:val="single" w:sz="4" w:space="0" w:color="auto"/>
              <w:bottom w:val="single" w:sz="4" w:space="0" w:color="auto"/>
              <w:right w:val="single" w:sz="4" w:space="0" w:color="auto"/>
            </w:tcBorders>
            <w:shd w:val="clear" w:color="auto" w:fill="DEE8F0"/>
            <w:vAlign w:val="center"/>
          </w:tcPr>
          <w:p w14:paraId="1EA05CE9" w14:textId="46AC7239" w:rsidR="009A4ECC" w:rsidRPr="00C042B3" w:rsidRDefault="009A4ECC" w:rsidP="009A4ECC">
            <w:pPr>
              <w:pStyle w:val="Zkladntext"/>
              <w:spacing w:after="240"/>
              <w:rPr>
                <w:b/>
              </w:rPr>
            </w:pPr>
          </w:p>
        </w:tc>
        <w:tc>
          <w:tcPr>
            <w:tcW w:w="7655" w:type="dxa"/>
            <w:gridSpan w:val="2"/>
            <w:vMerge/>
            <w:tcBorders>
              <w:bottom w:val="single" w:sz="4" w:space="0" w:color="auto"/>
              <w:right w:val="single" w:sz="4" w:space="0" w:color="auto"/>
            </w:tcBorders>
          </w:tcPr>
          <w:p w14:paraId="22B9E103" w14:textId="77777777" w:rsidR="009A4ECC" w:rsidRPr="00EB5DBA" w:rsidRDefault="009A4ECC" w:rsidP="009A4ECC">
            <w:pPr>
              <w:rPr>
                <w:rFonts w:ascii="Calibri" w:hAnsi="Calibri" w:cs="Calibri"/>
                <w:sz w:val="22"/>
                <w:szCs w:val="22"/>
              </w:rPr>
            </w:pPr>
          </w:p>
        </w:tc>
      </w:tr>
    </w:tbl>
    <w:p w14:paraId="6FDA04EF" w14:textId="4B157892" w:rsidR="00F07CE7" w:rsidRDefault="00F07CE7" w:rsidP="00A5644A">
      <w:pPr>
        <w:spacing w:line="240" w:lineRule="auto"/>
      </w:pPr>
    </w:p>
    <w:p w14:paraId="28350CBC" w14:textId="6333BDB2" w:rsidR="006E56DD" w:rsidRPr="00EB5DBA" w:rsidRDefault="00F07CE7" w:rsidP="00F07CE7">
      <w:r>
        <w:br w:type="page"/>
      </w:r>
    </w:p>
    <w:p w14:paraId="19FC2BDA" w14:textId="15C6D997" w:rsidR="00A5644A" w:rsidRPr="00EB5DBA" w:rsidRDefault="00A5644A" w:rsidP="00192F0F">
      <w:pPr>
        <w:pStyle w:val="Nadpis1"/>
        <w:keepLines w:val="0"/>
        <w:pageBreakBefore w:val="0"/>
        <w:numPr>
          <w:ilvl w:val="0"/>
          <w:numId w:val="17"/>
        </w:numPr>
        <w:suppressAutoHyphens w:val="0"/>
        <w:spacing w:after="230"/>
        <w:ind w:hanging="851"/>
        <w:contextualSpacing w:val="0"/>
        <w:rPr>
          <w:lang w:val="en-US"/>
        </w:rPr>
      </w:pPr>
      <w:bookmarkStart w:id="93" w:name="_Toc376874937"/>
      <w:bookmarkStart w:id="94" w:name="_Toc170671965"/>
      <w:r w:rsidRPr="00EB5DBA">
        <w:rPr>
          <w:lang w:val="en-US"/>
        </w:rPr>
        <w:lastRenderedPageBreak/>
        <w:t xml:space="preserve">Process and design data, </w:t>
      </w:r>
      <w:r w:rsidR="000541F5" w:rsidRPr="00EB5DBA">
        <w:rPr>
          <w:lang w:val="en-US"/>
        </w:rPr>
        <w:t xml:space="preserve">Auxiliary </w:t>
      </w:r>
      <w:r w:rsidRPr="00EB5DBA">
        <w:rPr>
          <w:lang w:val="en-US"/>
        </w:rPr>
        <w:t>Equipment</w:t>
      </w:r>
      <w:bookmarkEnd w:id="93"/>
      <w:bookmarkEnd w:id="94"/>
    </w:p>
    <w:tbl>
      <w:tblPr>
        <w:tblW w:w="9640" w:type="dxa"/>
        <w:tblInd w:w="-147" w:type="dxa"/>
        <w:tblCellMar>
          <w:left w:w="70" w:type="dxa"/>
          <w:right w:w="70" w:type="dxa"/>
        </w:tblCellMar>
        <w:tblLook w:val="0000" w:firstRow="0" w:lastRow="0" w:firstColumn="0" w:lastColumn="0" w:noHBand="0" w:noVBand="0"/>
      </w:tblPr>
      <w:tblGrid>
        <w:gridCol w:w="1985"/>
        <w:gridCol w:w="4394"/>
        <w:gridCol w:w="3261"/>
      </w:tblGrid>
      <w:tr w:rsidR="00A5644A" w:rsidRPr="00EB5DBA" w14:paraId="3D50DB12" w14:textId="77777777" w:rsidTr="00B34834">
        <w:trPr>
          <w:trHeight w:val="225"/>
          <w:tblHeader/>
        </w:trPr>
        <w:tc>
          <w:tcPr>
            <w:tcW w:w="9640" w:type="dxa"/>
            <w:gridSpan w:val="3"/>
            <w:tcBorders>
              <w:top w:val="single" w:sz="4" w:space="0" w:color="auto"/>
              <w:left w:val="single" w:sz="4" w:space="0" w:color="auto"/>
              <w:bottom w:val="single" w:sz="4" w:space="0" w:color="auto"/>
              <w:right w:val="single" w:sz="4" w:space="0" w:color="auto"/>
            </w:tcBorders>
            <w:shd w:val="clear" w:color="auto" w:fill="BAD2E0"/>
          </w:tcPr>
          <w:p w14:paraId="7A2B1ABD" w14:textId="13C4D312" w:rsidR="00A5644A" w:rsidRPr="00EB5DBA" w:rsidRDefault="00A5644A" w:rsidP="00BE08F6">
            <w:pPr>
              <w:spacing w:line="240" w:lineRule="auto"/>
              <w:jc w:val="center"/>
              <w:rPr>
                <w:b/>
                <w:bCs/>
              </w:rPr>
            </w:pPr>
          </w:p>
          <w:p w14:paraId="62ADCEFA" w14:textId="08962EBB" w:rsidR="00A5644A" w:rsidRPr="00EB5DBA" w:rsidRDefault="00A5644A" w:rsidP="00BE08F6">
            <w:pPr>
              <w:spacing w:line="240" w:lineRule="auto"/>
              <w:jc w:val="center"/>
              <w:rPr>
                <w:b/>
                <w:bCs/>
                <w:sz w:val="20"/>
                <w:szCs w:val="20"/>
              </w:rPr>
            </w:pPr>
            <w:r w:rsidRPr="00EB5DBA">
              <w:rPr>
                <w:b/>
                <w:bCs/>
                <w:sz w:val="20"/>
                <w:szCs w:val="20"/>
              </w:rPr>
              <w:t xml:space="preserve">Table for Process and Design Data, </w:t>
            </w:r>
            <w:r w:rsidR="00BA00AD" w:rsidRPr="00EB5DBA">
              <w:rPr>
                <w:b/>
                <w:bCs/>
                <w:sz w:val="20"/>
                <w:szCs w:val="20"/>
              </w:rPr>
              <w:t xml:space="preserve">Auxiliary </w:t>
            </w:r>
            <w:r w:rsidRPr="00EB5DBA">
              <w:rPr>
                <w:b/>
                <w:bCs/>
                <w:sz w:val="20"/>
                <w:szCs w:val="20"/>
              </w:rPr>
              <w:t>Equipment</w:t>
            </w:r>
          </w:p>
          <w:p w14:paraId="40EA32A6" w14:textId="048B6A3E" w:rsidR="00A5644A" w:rsidRPr="00EB5DBA" w:rsidRDefault="00A5644A" w:rsidP="00BE08F6">
            <w:pPr>
              <w:spacing w:line="240" w:lineRule="auto"/>
              <w:jc w:val="center"/>
              <w:rPr>
                <w:b/>
                <w:bCs/>
                <w:sz w:val="20"/>
                <w:szCs w:val="20"/>
              </w:rPr>
            </w:pPr>
            <w:r w:rsidRPr="00EB5DBA">
              <w:rPr>
                <w:b/>
                <w:bCs/>
                <w:sz w:val="20"/>
                <w:szCs w:val="20"/>
              </w:rPr>
              <w:br/>
              <w:t>Appendix A1</w:t>
            </w:r>
            <w:r w:rsidR="000A6EAF" w:rsidRPr="00EB5DBA">
              <w:rPr>
                <w:b/>
                <w:bCs/>
                <w:sz w:val="20"/>
                <w:szCs w:val="20"/>
              </w:rPr>
              <w:t>3</w:t>
            </w:r>
          </w:p>
          <w:p w14:paraId="73A5DE5F" w14:textId="77777777" w:rsidR="00A5644A" w:rsidRPr="00EB5DBA" w:rsidRDefault="00A5644A" w:rsidP="00BE08F6">
            <w:pPr>
              <w:spacing w:line="240" w:lineRule="auto"/>
              <w:jc w:val="center"/>
              <w:rPr>
                <w:b/>
                <w:bCs/>
              </w:rPr>
            </w:pPr>
          </w:p>
        </w:tc>
      </w:tr>
      <w:tr w:rsidR="00A5644A" w:rsidRPr="00EB5DBA" w14:paraId="742B87BD" w14:textId="77777777" w:rsidTr="00B34834">
        <w:trPr>
          <w:trHeight w:val="356"/>
          <w:tblHeader/>
        </w:trPr>
        <w:tc>
          <w:tcPr>
            <w:tcW w:w="1985" w:type="dxa"/>
            <w:tcBorders>
              <w:top w:val="single" w:sz="4" w:space="0" w:color="auto"/>
              <w:left w:val="single" w:sz="4" w:space="0" w:color="auto"/>
              <w:bottom w:val="single" w:sz="4" w:space="0" w:color="auto"/>
              <w:right w:val="single" w:sz="4" w:space="0" w:color="auto"/>
            </w:tcBorders>
            <w:shd w:val="clear" w:color="auto" w:fill="BAD2E0"/>
          </w:tcPr>
          <w:p w14:paraId="61F1256B" w14:textId="77777777" w:rsidR="00A5644A" w:rsidRPr="00EB5DBA" w:rsidRDefault="00A5644A" w:rsidP="00BE08F6">
            <w:pPr>
              <w:spacing w:line="240" w:lineRule="auto"/>
              <w:rPr>
                <w:b/>
                <w:bCs/>
              </w:rPr>
            </w:pPr>
            <w:r w:rsidRPr="00EB5DBA">
              <w:rPr>
                <w:b/>
                <w:bCs/>
              </w:rPr>
              <w:t>Reference</w:t>
            </w:r>
          </w:p>
        </w:tc>
        <w:tc>
          <w:tcPr>
            <w:tcW w:w="4394" w:type="dxa"/>
            <w:tcBorders>
              <w:top w:val="single" w:sz="4" w:space="0" w:color="auto"/>
              <w:left w:val="nil"/>
              <w:bottom w:val="single" w:sz="4" w:space="0" w:color="auto"/>
              <w:right w:val="nil"/>
            </w:tcBorders>
            <w:shd w:val="clear" w:color="auto" w:fill="BAD2E0"/>
          </w:tcPr>
          <w:p w14:paraId="7B355894" w14:textId="4064E499" w:rsidR="00A5644A" w:rsidRPr="00EB5DBA" w:rsidRDefault="00B026FE" w:rsidP="00BE08F6">
            <w:pPr>
              <w:spacing w:line="240" w:lineRule="auto"/>
              <w:rPr>
                <w:b/>
                <w:bCs/>
              </w:rPr>
            </w:pPr>
            <w:r>
              <w:rPr>
                <w:b/>
                <w:bCs/>
              </w:rPr>
              <w:t>Line</w:t>
            </w:r>
            <w:r w:rsidR="00A5644A" w:rsidRPr="00EB5DBA">
              <w:rPr>
                <w:b/>
                <w:bCs/>
              </w:rPr>
              <w:t xml:space="preserve"> Component / Parameter</w:t>
            </w:r>
          </w:p>
        </w:tc>
        <w:tc>
          <w:tcPr>
            <w:tcW w:w="3261" w:type="dxa"/>
            <w:tcBorders>
              <w:top w:val="single" w:sz="4" w:space="0" w:color="auto"/>
              <w:left w:val="single" w:sz="4" w:space="0" w:color="auto"/>
              <w:bottom w:val="single" w:sz="4" w:space="0" w:color="auto"/>
              <w:right w:val="single" w:sz="4" w:space="0" w:color="auto"/>
            </w:tcBorders>
            <w:shd w:val="clear" w:color="auto" w:fill="BAD2E0"/>
          </w:tcPr>
          <w:p w14:paraId="48941662" w14:textId="77777777" w:rsidR="00A5644A" w:rsidRPr="00EB5DBA" w:rsidRDefault="00A5644A" w:rsidP="00BE08F6">
            <w:pPr>
              <w:spacing w:line="240" w:lineRule="auto"/>
              <w:jc w:val="center"/>
              <w:rPr>
                <w:b/>
                <w:bCs/>
              </w:rPr>
            </w:pPr>
            <w:r w:rsidRPr="00EB5DBA">
              <w:rPr>
                <w:b/>
                <w:bCs/>
              </w:rPr>
              <w:t>Value / Description</w:t>
            </w:r>
          </w:p>
        </w:tc>
      </w:tr>
      <w:tr w:rsidR="00A5644A" w:rsidRPr="00EB5DBA" w14:paraId="1831295D" w14:textId="77777777" w:rsidTr="00320928">
        <w:trPr>
          <w:trHeight w:val="519"/>
        </w:trPr>
        <w:tc>
          <w:tcPr>
            <w:tcW w:w="1985" w:type="dxa"/>
            <w:tcBorders>
              <w:top w:val="single" w:sz="4" w:space="0" w:color="auto"/>
              <w:left w:val="single" w:sz="4" w:space="0" w:color="auto"/>
              <w:right w:val="single" w:sz="4" w:space="0" w:color="auto"/>
            </w:tcBorders>
            <w:shd w:val="clear" w:color="auto" w:fill="DEE8F0"/>
            <w:vAlign w:val="center"/>
          </w:tcPr>
          <w:p w14:paraId="45034B35" w14:textId="257A70A2" w:rsidR="00A5644A" w:rsidRPr="00320928" w:rsidRDefault="00DC0F52" w:rsidP="00320928">
            <w:pPr>
              <w:spacing w:line="240" w:lineRule="auto"/>
              <w:rPr>
                <w:b/>
                <w:bCs/>
              </w:rPr>
            </w:pPr>
            <w:r w:rsidRPr="00320928">
              <w:rPr>
                <w:b/>
              </w:rPr>
              <w:t>A5</w:t>
            </w:r>
            <w:r w:rsidR="00320928">
              <w:rPr>
                <w:b/>
              </w:rPr>
              <w:t>: sec. 4</w:t>
            </w:r>
          </w:p>
        </w:tc>
        <w:tc>
          <w:tcPr>
            <w:tcW w:w="7655" w:type="dxa"/>
            <w:gridSpan w:val="2"/>
            <w:tcBorders>
              <w:top w:val="single" w:sz="4" w:space="0" w:color="auto"/>
              <w:left w:val="nil"/>
              <w:bottom w:val="single" w:sz="4" w:space="0" w:color="auto"/>
              <w:right w:val="single" w:sz="4" w:space="0" w:color="auto"/>
            </w:tcBorders>
            <w:shd w:val="clear" w:color="auto" w:fill="DEE8F0"/>
            <w:vAlign w:val="center"/>
          </w:tcPr>
          <w:p w14:paraId="2A68F950" w14:textId="4BEC00DC" w:rsidR="00A5644A" w:rsidRPr="00EB5DBA" w:rsidRDefault="00BA00AD" w:rsidP="00BE08F6">
            <w:pPr>
              <w:spacing w:line="240" w:lineRule="auto"/>
            </w:pPr>
            <w:r w:rsidRPr="00EB5DBA">
              <w:rPr>
                <w:b/>
                <w:bCs/>
              </w:rPr>
              <w:t>Waste cranes</w:t>
            </w:r>
          </w:p>
        </w:tc>
      </w:tr>
      <w:tr w:rsidR="00BA00AD" w:rsidRPr="00EB5DBA" w14:paraId="61CA60FC" w14:textId="77777777" w:rsidTr="004A6470">
        <w:trPr>
          <w:trHeight w:val="331"/>
        </w:trPr>
        <w:tc>
          <w:tcPr>
            <w:tcW w:w="1985" w:type="dxa"/>
            <w:vMerge w:val="restart"/>
            <w:tcBorders>
              <w:left w:val="single" w:sz="4" w:space="0" w:color="auto"/>
              <w:bottom w:val="single" w:sz="4" w:space="0" w:color="auto"/>
              <w:right w:val="single" w:sz="4" w:space="0" w:color="auto"/>
            </w:tcBorders>
            <w:shd w:val="clear" w:color="auto" w:fill="DEE8F0"/>
          </w:tcPr>
          <w:p w14:paraId="2CC622B9" w14:textId="77777777" w:rsidR="00BA00AD" w:rsidRPr="00320928" w:rsidRDefault="00BA00AD" w:rsidP="00BA00AD">
            <w:pPr>
              <w:pStyle w:val="Zkladntext"/>
              <w:spacing w:after="240"/>
              <w:rPr>
                <w:b/>
              </w:rPr>
            </w:pPr>
          </w:p>
        </w:tc>
        <w:tc>
          <w:tcPr>
            <w:tcW w:w="4394" w:type="dxa"/>
            <w:tcBorders>
              <w:top w:val="single" w:sz="4" w:space="0" w:color="auto"/>
              <w:left w:val="nil"/>
              <w:bottom w:val="single" w:sz="4" w:space="0" w:color="auto"/>
              <w:right w:val="nil"/>
            </w:tcBorders>
            <w:shd w:val="clear" w:color="auto" w:fill="auto"/>
          </w:tcPr>
          <w:p w14:paraId="482ED1D9" w14:textId="5076C148" w:rsidR="00BA00AD" w:rsidRPr="00EB5DBA" w:rsidRDefault="00BA00AD" w:rsidP="00B34834">
            <w:pPr>
              <w:spacing w:line="240" w:lineRule="auto"/>
              <w:ind w:left="141"/>
            </w:pPr>
            <w:r w:rsidRPr="00EB5DBA">
              <w:t>Number of cranes</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473545FA" w14:textId="6F6F4B9C" w:rsidR="00BA00AD" w:rsidRPr="00EB5DBA" w:rsidRDefault="00BA00AD" w:rsidP="00BA00AD">
            <w:pPr>
              <w:spacing w:line="240" w:lineRule="auto"/>
              <w:jc w:val="center"/>
            </w:pPr>
            <w:r w:rsidRPr="00EB5DBA">
              <w:t xml:space="preserve">2 fully automated cranes for the new </w:t>
            </w:r>
            <w:r w:rsidR="00B026FE">
              <w:t>Line</w:t>
            </w:r>
            <w:r w:rsidRPr="00EB5DBA">
              <w:t xml:space="preserve"> and </w:t>
            </w:r>
            <w:r w:rsidR="00B026FE">
              <w:t>E</w:t>
            </w:r>
            <w:r w:rsidRPr="00EB5DBA">
              <w:t xml:space="preserve">xisting </w:t>
            </w:r>
            <w:r w:rsidR="00B026FE">
              <w:t>facility</w:t>
            </w:r>
            <w:r w:rsidRPr="00EB5DBA">
              <w:t>.</w:t>
            </w:r>
          </w:p>
        </w:tc>
      </w:tr>
      <w:tr w:rsidR="00BA00AD" w:rsidRPr="00EB5DBA" w14:paraId="3366CFB1" w14:textId="77777777" w:rsidTr="00B34834">
        <w:trPr>
          <w:trHeight w:val="331"/>
        </w:trPr>
        <w:tc>
          <w:tcPr>
            <w:tcW w:w="1985" w:type="dxa"/>
            <w:vMerge/>
            <w:tcBorders>
              <w:top w:val="single" w:sz="4" w:space="0" w:color="auto"/>
              <w:left w:val="single" w:sz="4" w:space="0" w:color="auto"/>
              <w:bottom w:val="single" w:sz="4" w:space="0" w:color="auto"/>
              <w:right w:val="single" w:sz="4" w:space="0" w:color="auto"/>
            </w:tcBorders>
            <w:shd w:val="clear" w:color="auto" w:fill="DEE8F0"/>
          </w:tcPr>
          <w:p w14:paraId="1842534E" w14:textId="77777777" w:rsidR="00BA00AD" w:rsidRPr="00320928" w:rsidRDefault="00BA00AD" w:rsidP="00BA00AD">
            <w:pPr>
              <w:pStyle w:val="Zkladntext"/>
              <w:spacing w:after="240"/>
              <w:rPr>
                <w:b/>
              </w:rPr>
            </w:pPr>
          </w:p>
        </w:tc>
        <w:tc>
          <w:tcPr>
            <w:tcW w:w="4394" w:type="dxa"/>
            <w:tcBorders>
              <w:top w:val="single" w:sz="4" w:space="0" w:color="auto"/>
              <w:left w:val="nil"/>
              <w:bottom w:val="single" w:sz="4" w:space="0" w:color="auto"/>
              <w:right w:val="nil"/>
            </w:tcBorders>
            <w:shd w:val="clear" w:color="auto" w:fill="auto"/>
          </w:tcPr>
          <w:p w14:paraId="43829201" w14:textId="31DA1176" w:rsidR="00BA00AD" w:rsidRPr="00EB5DBA" w:rsidRDefault="00BA00AD" w:rsidP="00B34834">
            <w:pPr>
              <w:spacing w:line="240" w:lineRule="auto"/>
              <w:ind w:left="141"/>
            </w:pPr>
            <w:r w:rsidRPr="00EB5DBA">
              <w:t>Grab size</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032812D3" w14:textId="798B1337" w:rsidR="00BA00AD" w:rsidRPr="00EB5DBA" w:rsidRDefault="00BA00AD" w:rsidP="00BA00AD">
            <w:pPr>
              <w:spacing w:line="240" w:lineRule="auto"/>
              <w:jc w:val="center"/>
            </w:pPr>
            <w:r w:rsidRPr="00EB5DBA">
              <w:t>Min.  8 m</w:t>
            </w:r>
            <w:r w:rsidRPr="00EB5DBA">
              <w:rPr>
                <w:vertAlign w:val="superscript"/>
              </w:rPr>
              <w:t>3</w:t>
            </w:r>
          </w:p>
        </w:tc>
      </w:tr>
      <w:tr w:rsidR="00BA00AD" w:rsidRPr="00EB5DBA" w14:paraId="698A00FB" w14:textId="77777777" w:rsidTr="00B34834">
        <w:trPr>
          <w:trHeight w:val="331"/>
        </w:trPr>
        <w:tc>
          <w:tcPr>
            <w:tcW w:w="1985" w:type="dxa"/>
            <w:vMerge/>
            <w:tcBorders>
              <w:top w:val="single" w:sz="4" w:space="0" w:color="auto"/>
              <w:left w:val="single" w:sz="4" w:space="0" w:color="auto"/>
              <w:bottom w:val="single" w:sz="4" w:space="0" w:color="auto"/>
              <w:right w:val="single" w:sz="4" w:space="0" w:color="auto"/>
            </w:tcBorders>
            <w:shd w:val="clear" w:color="auto" w:fill="DEE8F0"/>
          </w:tcPr>
          <w:p w14:paraId="5DA30523" w14:textId="77777777" w:rsidR="00BA00AD" w:rsidRPr="00320928" w:rsidRDefault="00BA00AD" w:rsidP="00BA00AD">
            <w:pPr>
              <w:pStyle w:val="Zkladntext"/>
              <w:spacing w:after="240"/>
              <w:rPr>
                <w:b/>
              </w:rPr>
            </w:pPr>
          </w:p>
        </w:tc>
        <w:tc>
          <w:tcPr>
            <w:tcW w:w="4394" w:type="dxa"/>
            <w:tcBorders>
              <w:top w:val="single" w:sz="4" w:space="0" w:color="auto"/>
              <w:left w:val="nil"/>
              <w:bottom w:val="single" w:sz="4" w:space="0" w:color="auto"/>
              <w:right w:val="nil"/>
            </w:tcBorders>
            <w:shd w:val="clear" w:color="auto" w:fill="auto"/>
          </w:tcPr>
          <w:p w14:paraId="5208FA43" w14:textId="68DE224D" w:rsidR="00BA00AD" w:rsidRPr="00EB5DBA" w:rsidRDefault="00BA00AD" w:rsidP="00B34834">
            <w:pPr>
              <w:spacing w:line="240" w:lineRule="auto"/>
              <w:ind w:left="141"/>
            </w:pPr>
            <w:r w:rsidRPr="00EB5DBA">
              <w:t>Crane lifting capacity</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3D75C16B" w14:textId="2CD6CD66" w:rsidR="00BA00AD" w:rsidRPr="00EB5DBA" w:rsidRDefault="00BA00AD" w:rsidP="00BA00AD">
            <w:pPr>
              <w:spacing w:line="240" w:lineRule="auto"/>
              <w:jc w:val="center"/>
            </w:pPr>
            <w:r w:rsidRPr="00EB5DBA">
              <w:t>Min. 12 t</w:t>
            </w:r>
          </w:p>
        </w:tc>
      </w:tr>
      <w:tr w:rsidR="00BA00AD" w:rsidRPr="00EB5DBA" w14:paraId="701BD0D7" w14:textId="77777777" w:rsidTr="00B34834">
        <w:trPr>
          <w:trHeight w:val="331"/>
        </w:trPr>
        <w:tc>
          <w:tcPr>
            <w:tcW w:w="1985" w:type="dxa"/>
            <w:vMerge/>
            <w:tcBorders>
              <w:top w:val="single" w:sz="4" w:space="0" w:color="auto"/>
              <w:left w:val="single" w:sz="4" w:space="0" w:color="auto"/>
              <w:bottom w:val="single" w:sz="4" w:space="0" w:color="auto"/>
              <w:right w:val="single" w:sz="4" w:space="0" w:color="auto"/>
            </w:tcBorders>
            <w:shd w:val="clear" w:color="auto" w:fill="DEE8F0"/>
          </w:tcPr>
          <w:p w14:paraId="2198A12A" w14:textId="77777777" w:rsidR="00BA00AD" w:rsidRPr="00320928" w:rsidRDefault="00BA00AD" w:rsidP="00BA00AD">
            <w:pPr>
              <w:pStyle w:val="Zkladntext"/>
              <w:spacing w:after="240"/>
              <w:rPr>
                <w:b/>
              </w:rPr>
            </w:pPr>
          </w:p>
        </w:tc>
        <w:tc>
          <w:tcPr>
            <w:tcW w:w="4394" w:type="dxa"/>
            <w:tcBorders>
              <w:top w:val="single" w:sz="4" w:space="0" w:color="auto"/>
              <w:left w:val="nil"/>
              <w:bottom w:val="single" w:sz="4" w:space="0" w:color="auto"/>
              <w:right w:val="nil"/>
            </w:tcBorders>
            <w:shd w:val="clear" w:color="auto" w:fill="auto"/>
          </w:tcPr>
          <w:p w14:paraId="776B98F4" w14:textId="38712E13" w:rsidR="00BA00AD" w:rsidRPr="00EB5DBA" w:rsidRDefault="00BA00AD" w:rsidP="00B34834">
            <w:pPr>
              <w:spacing w:line="240" w:lineRule="auto"/>
              <w:ind w:left="141"/>
            </w:pPr>
            <w:r w:rsidRPr="00EB5DBA">
              <w:t>Precision of weighing system</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18E3CB65" w14:textId="77777777" w:rsidR="009C1A97" w:rsidRPr="00EB5DBA" w:rsidRDefault="009C1A97" w:rsidP="009C1A97">
            <w:pPr>
              <w:spacing w:line="240" w:lineRule="auto"/>
              <w:jc w:val="center"/>
            </w:pPr>
            <w:r w:rsidRPr="00EB5DBA">
              <w:t>+/- 2% of actual weight in the</w:t>
            </w:r>
          </w:p>
          <w:p w14:paraId="75D7BA87" w14:textId="75FEA8A5" w:rsidR="00BA00AD" w:rsidRPr="00EB5DBA" w:rsidRDefault="009C1A97" w:rsidP="009C1A97">
            <w:pPr>
              <w:spacing w:line="240" w:lineRule="auto"/>
              <w:jc w:val="center"/>
            </w:pPr>
            <w:r w:rsidRPr="00EB5DBA">
              <w:t>complete scale range</w:t>
            </w:r>
          </w:p>
        </w:tc>
      </w:tr>
      <w:tr w:rsidR="00BA00AD" w:rsidRPr="00EB5DBA" w14:paraId="517A926B" w14:textId="77777777" w:rsidTr="00B34834">
        <w:trPr>
          <w:trHeight w:val="331"/>
        </w:trPr>
        <w:tc>
          <w:tcPr>
            <w:tcW w:w="1985" w:type="dxa"/>
            <w:vMerge/>
            <w:tcBorders>
              <w:top w:val="single" w:sz="4" w:space="0" w:color="auto"/>
              <w:left w:val="single" w:sz="4" w:space="0" w:color="auto"/>
              <w:bottom w:val="single" w:sz="4" w:space="0" w:color="auto"/>
              <w:right w:val="single" w:sz="4" w:space="0" w:color="auto"/>
            </w:tcBorders>
            <w:shd w:val="clear" w:color="auto" w:fill="DEE8F0"/>
          </w:tcPr>
          <w:p w14:paraId="47ACACBD" w14:textId="77777777" w:rsidR="00BA00AD" w:rsidRPr="00320928" w:rsidRDefault="00BA00AD" w:rsidP="00BA00AD">
            <w:pPr>
              <w:pStyle w:val="Zkladntext"/>
              <w:spacing w:after="240"/>
              <w:rPr>
                <w:b/>
              </w:rPr>
            </w:pPr>
          </w:p>
        </w:tc>
        <w:tc>
          <w:tcPr>
            <w:tcW w:w="4394" w:type="dxa"/>
            <w:tcBorders>
              <w:top w:val="single" w:sz="4" w:space="0" w:color="auto"/>
              <w:left w:val="nil"/>
              <w:bottom w:val="single" w:sz="4" w:space="0" w:color="auto"/>
              <w:right w:val="nil"/>
            </w:tcBorders>
            <w:shd w:val="clear" w:color="auto" w:fill="auto"/>
          </w:tcPr>
          <w:p w14:paraId="466BA0EE" w14:textId="7586996B" w:rsidR="00BA00AD" w:rsidRPr="00EB5DBA" w:rsidRDefault="00BA00AD" w:rsidP="00B34834">
            <w:pPr>
              <w:spacing w:line="240" w:lineRule="auto"/>
              <w:ind w:left="141"/>
            </w:pPr>
            <w:r w:rsidRPr="00EB5DBA">
              <w:t>Crane rail</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2A09B53C" w14:textId="47B88DBD" w:rsidR="00BA00AD" w:rsidRPr="00EB5DBA" w:rsidRDefault="00BA00AD" w:rsidP="00BA00AD">
            <w:pPr>
              <w:spacing w:line="240" w:lineRule="auto"/>
              <w:jc w:val="center"/>
            </w:pPr>
            <w:r w:rsidRPr="00EB5DBA">
              <w:t>DIN 536</w:t>
            </w:r>
          </w:p>
        </w:tc>
      </w:tr>
      <w:tr w:rsidR="00BA00AD" w:rsidRPr="00EB5DBA" w14:paraId="45EA3539" w14:textId="77777777" w:rsidTr="00B34834">
        <w:trPr>
          <w:trHeight w:val="331"/>
        </w:trPr>
        <w:tc>
          <w:tcPr>
            <w:tcW w:w="1985" w:type="dxa"/>
            <w:vMerge/>
            <w:tcBorders>
              <w:top w:val="single" w:sz="4" w:space="0" w:color="auto"/>
              <w:left w:val="single" w:sz="4" w:space="0" w:color="auto"/>
              <w:bottom w:val="single" w:sz="4" w:space="0" w:color="auto"/>
              <w:right w:val="single" w:sz="4" w:space="0" w:color="auto"/>
            </w:tcBorders>
            <w:shd w:val="clear" w:color="auto" w:fill="DEE8F0"/>
          </w:tcPr>
          <w:p w14:paraId="58A3BFE8" w14:textId="77777777" w:rsidR="00BA00AD" w:rsidRPr="00320928" w:rsidRDefault="00BA00AD" w:rsidP="00BA00AD">
            <w:pPr>
              <w:pStyle w:val="Zkladntext"/>
              <w:spacing w:after="240"/>
              <w:rPr>
                <w:b/>
              </w:rPr>
            </w:pPr>
          </w:p>
        </w:tc>
        <w:tc>
          <w:tcPr>
            <w:tcW w:w="4394" w:type="dxa"/>
            <w:tcBorders>
              <w:top w:val="single" w:sz="4" w:space="0" w:color="auto"/>
              <w:left w:val="nil"/>
              <w:bottom w:val="single" w:sz="4" w:space="0" w:color="auto"/>
              <w:right w:val="nil"/>
            </w:tcBorders>
            <w:shd w:val="clear" w:color="auto" w:fill="auto"/>
          </w:tcPr>
          <w:p w14:paraId="1D06144E" w14:textId="0E226CD8" w:rsidR="00BA00AD" w:rsidRPr="00EB5DBA" w:rsidRDefault="00BA00AD" w:rsidP="00B34834">
            <w:pPr>
              <w:spacing w:line="240" w:lineRule="auto"/>
              <w:ind w:left="141"/>
            </w:pPr>
            <w:r w:rsidRPr="00EB5DBA">
              <w:t>Crane rails, clamps and base material</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0D45B2D4" w14:textId="59B6647F" w:rsidR="00BA00AD" w:rsidRPr="00EB5DBA" w:rsidRDefault="00BA00AD" w:rsidP="00BA00AD">
            <w:pPr>
              <w:spacing w:line="240" w:lineRule="auto"/>
              <w:jc w:val="center"/>
            </w:pPr>
            <w:proofErr w:type="spellStart"/>
            <w:r w:rsidRPr="00EB5DBA">
              <w:t>VDI</w:t>
            </w:r>
            <w:proofErr w:type="spellEnd"/>
            <w:r w:rsidRPr="00EB5DBA">
              <w:t xml:space="preserve"> 3576</w:t>
            </w:r>
          </w:p>
        </w:tc>
      </w:tr>
      <w:tr w:rsidR="00161C9D" w:rsidRPr="00EB5DBA" w14:paraId="19AC99BE" w14:textId="77777777" w:rsidTr="00B34834">
        <w:trPr>
          <w:trHeight w:val="331"/>
        </w:trPr>
        <w:tc>
          <w:tcPr>
            <w:tcW w:w="1985" w:type="dxa"/>
            <w:vMerge/>
            <w:tcBorders>
              <w:top w:val="single" w:sz="4" w:space="0" w:color="auto"/>
              <w:left w:val="single" w:sz="4" w:space="0" w:color="auto"/>
              <w:bottom w:val="single" w:sz="4" w:space="0" w:color="auto"/>
              <w:right w:val="single" w:sz="4" w:space="0" w:color="auto"/>
            </w:tcBorders>
            <w:shd w:val="clear" w:color="auto" w:fill="DEE8F0"/>
          </w:tcPr>
          <w:p w14:paraId="29B01C17" w14:textId="77777777" w:rsidR="00161C9D" w:rsidRPr="00320928" w:rsidRDefault="00161C9D" w:rsidP="00161C9D">
            <w:pPr>
              <w:pStyle w:val="Zkladntext"/>
              <w:spacing w:after="240"/>
              <w:rPr>
                <w:b/>
              </w:rPr>
            </w:pPr>
          </w:p>
        </w:tc>
        <w:tc>
          <w:tcPr>
            <w:tcW w:w="4394" w:type="dxa"/>
            <w:tcBorders>
              <w:top w:val="single" w:sz="4" w:space="0" w:color="auto"/>
              <w:left w:val="nil"/>
              <w:bottom w:val="single" w:sz="4" w:space="0" w:color="auto"/>
              <w:right w:val="nil"/>
            </w:tcBorders>
            <w:shd w:val="clear" w:color="auto" w:fill="auto"/>
          </w:tcPr>
          <w:p w14:paraId="643254D4" w14:textId="7F6FBCE1" w:rsidR="00161C9D" w:rsidRPr="00EB5DBA" w:rsidRDefault="00161C9D" w:rsidP="00161C9D">
            <w:pPr>
              <w:spacing w:line="240" w:lineRule="auto"/>
              <w:ind w:left="141"/>
            </w:pPr>
            <w:r w:rsidRPr="00EB5DBA">
              <w:t>Tolerances for crane rails</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79ED24E0" w14:textId="5E6BF3B8" w:rsidR="00161C9D" w:rsidRPr="00EB5DBA" w:rsidRDefault="00161C9D" w:rsidP="00161C9D">
            <w:pPr>
              <w:spacing w:line="240" w:lineRule="auto"/>
              <w:jc w:val="center"/>
            </w:pPr>
            <w:proofErr w:type="spellStart"/>
            <w:r w:rsidRPr="00EB5DBA">
              <w:t>VDI</w:t>
            </w:r>
            <w:proofErr w:type="spellEnd"/>
            <w:r w:rsidRPr="00EB5DBA">
              <w:t xml:space="preserve"> 3576 </w:t>
            </w:r>
            <w:r w:rsidR="002524B8" w:rsidRPr="00EB5DBA">
              <w:t>Toler</w:t>
            </w:r>
            <w:r w:rsidR="002524B8" w:rsidRPr="00EB5DBA" w:rsidDel="00536BAF">
              <w:t>a</w:t>
            </w:r>
            <w:r w:rsidR="002524B8" w:rsidRPr="00EB5DBA">
              <w:t>nce</w:t>
            </w:r>
            <w:r w:rsidRPr="00EB5DBA">
              <w:t xml:space="preserve"> </w:t>
            </w:r>
            <w:r w:rsidR="004D34B3">
              <w:t>Class</w:t>
            </w:r>
            <w:r w:rsidR="004D34B3" w:rsidRPr="00EB5DBA">
              <w:t xml:space="preserve"> </w:t>
            </w:r>
            <w:r w:rsidRPr="00EB5DBA">
              <w:t>1</w:t>
            </w:r>
          </w:p>
        </w:tc>
      </w:tr>
      <w:tr w:rsidR="00161C9D" w:rsidRPr="00EB5DBA" w14:paraId="4035BD5C" w14:textId="77777777" w:rsidTr="00B34834">
        <w:trPr>
          <w:trHeight w:val="331"/>
        </w:trPr>
        <w:tc>
          <w:tcPr>
            <w:tcW w:w="1985" w:type="dxa"/>
            <w:vMerge/>
            <w:tcBorders>
              <w:top w:val="single" w:sz="4" w:space="0" w:color="auto"/>
              <w:left w:val="single" w:sz="4" w:space="0" w:color="auto"/>
              <w:bottom w:val="single" w:sz="4" w:space="0" w:color="auto"/>
              <w:right w:val="single" w:sz="4" w:space="0" w:color="auto"/>
            </w:tcBorders>
            <w:shd w:val="clear" w:color="auto" w:fill="DEE8F0"/>
          </w:tcPr>
          <w:p w14:paraId="3D69F661" w14:textId="77777777" w:rsidR="00161C9D" w:rsidRPr="00320928" w:rsidRDefault="00161C9D" w:rsidP="00161C9D">
            <w:pPr>
              <w:pStyle w:val="Zkladntext"/>
              <w:spacing w:after="240"/>
              <w:rPr>
                <w:b/>
              </w:rPr>
            </w:pPr>
          </w:p>
        </w:tc>
        <w:tc>
          <w:tcPr>
            <w:tcW w:w="7655" w:type="dxa"/>
            <w:gridSpan w:val="2"/>
            <w:tcBorders>
              <w:top w:val="single" w:sz="4" w:space="0" w:color="auto"/>
              <w:left w:val="nil"/>
              <w:bottom w:val="single" w:sz="4" w:space="0" w:color="auto"/>
              <w:right w:val="single" w:sz="4" w:space="0" w:color="auto"/>
            </w:tcBorders>
            <w:shd w:val="clear" w:color="auto" w:fill="auto"/>
            <w:vAlign w:val="center"/>
          </w:tcPr>
          <w:p w14:paraId="018AADAF" w14:textId="0871C936" w:rsidR="00161C9D" w:rsidRPr="00EB5DBA" w:rsidRDefault="00161C9D" w:rsidP="00B34834">
            <w:pPr>
              <w:spacing w:line="240" w:lineRule="auto"/>
            </w:pPr>
            <w:r w:rsidRPr="00EB5DBA">
              <w:rPr>
                <w:b/>
              </w:rPr>
              <w:t>Crane capacity (pr. crane in automatic mode)</w:t>
            </w:r>
          </w:p>
        </w:tc>
      </w:tr>
      <w:tr w:rsidR="00161C9D" w:rsidRPr="00EB5DBA" w14:paraId="4BD3F524" w14:textId="77777777" w:rsidTr="00B34834">
        <w:trPr>
          <w:trHeight w:val="331"/>
        </w:trPr>
        <w:tc>
          <w:tcPr>
            <w:tcW w:w="1985" w:type="dxa"/>
            <w:vMerge/>
            <w:tcBorders>
              <w:top w:val="single" w:sz="4" w:space="0" w:color="auto"/>
              <w:left w:val="single" w:sz="4" w:space="0" w:color="auto"/>
              <w:bottom w:val="single" w:sz="4" w:space="0" w:color="auto"/>
              <w:right w:val="single" w:sz="4" w:space="0" w:color="auto"/>
            </w:tcBorders>
            <w:shd w:val="clear" w:color="auto" w:fill="DEE8F0"/>
          </w:tcPr>
          <w:p w14:paraId="7B9F3B3E" w14:textId="77777777" w:rsidR="00161C9D" w:rsidRPr="00320928" w:rsidRDefault="00161C9D" w:rsidP="00161C9D">
            <w:pPr>
              <w:pStyle w:val="Zkladntext"/>
              <w:spacing w:after="240"/>
              <w:rPr>
                <w:b/>
              </w:rPr>
            </w:pPr>
          </w:p>
        </w:tc>
        <w:tc>
          <w:tcPr>
            <w:tcW w:w="4394" w:type="dxa"/>
            <w:tcBorders>
              <w:top w:val="single" w:sz="4" w:space="0" w:color="auto"/>
              <w:left w:val="nil"/>
              <w:bottom w:val="single" w:sz="4" w:space="0" w:color="auto"/>
              <w:right w:val="nil"/>
            </w:tcBorders>
            <w:shd w:val="clear" w:color="auto" w:fill="auto"/>
          </w:tcPr>
          <w:p w14:paraId="26B0BB73" w14:textId="01A2358C" w:rsidR="00161C9D" w:rsidRPr="00EB5DBA" w:rsidRDefault="00161C9D" w:rsidP="00161C9D">
            <w:pPr>
              <w:spacing w:line="240" w:lineRule="auto"/>
              <w:ind w:left="141"/>
            </w:pPr>
            <w:r w:rsidRPr="00EB5DBA">
              <w:t>Charging hopper (nominal)</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6514036A" w14:textId="46ECE48C" w:rsidR="00161C9D" w:rsidRPr="00EB5DBA" w:rsidRDefault="00161C9D" w:rsidP="00161C9D">
            <w:pPr>
              <w:spacing w:line="240" w:lineRule="auto"/>
              <w:jc w:val="center"/>
            </w:pPr>
            <w:r w:rsidRPr="00EB5DBA">
              <w:t>45 t/h</w:t>
            </w:r>
          </w:p>
        </w:tc>
      </w:tr>
      <w:tr w:rsidR="00161C9D" w:rsidRPr="00EB5DBA" w14:paraId="12E36FD3" w14:textId="77777777" w:rsidTr="00B34834">
        <w:trPr>
          <w:trHeight w:val="331"/>
        </w:trPr>
        <w:tc>
          <w:tcPr>
            <w:tcW w:w="1985" w:type="dxa"/>
            <w:vMerge/>
            <w:tcBorders>
              <w:top w:val="single" w:sz="4" w:space="0" w:color="auto"/>
              <w:left w:val="single" w:sz="4" w:space="0" w:color="auto"/>
              <w:bottom w:val="single" w:sz="4" w:space="0" w:color="auto"/>
              <w:right w:val="single" w:sz="4" w:space="0" w:color="auto"/>
            </w:tcBorders>
            <w:shd w:val="clear" w:color="auto" w:fill="DEE8F0"/>
          </w:tcPr>
          <w:p w14:paraId="423B123C" w14:textId="77777777" w:rsidR="00161C9D" w:rsidRPr="00320928" w:rsidRDefault="00161C9D" w:rsidP="00161C9D">
            <w:pPr>
              <w:pStyle w:val="Zkladntext"/>
              <w:spacing w:after="240"/>
              <w:rPr>
                <w:b/>
              </w:rPr>
            </w:pPr>
          </w:p>
        </w:tc>
        <w:tc>
          <w:tcPr>
            <w:tcW w:w="4394" w:type="dxa"/>
            <w:tcBorders>
              <w:top w:val="single" w:sz="4" w:space="0" w:color="auto"/>
              <w:left w:val="nil"/>
              <w:bottom w:val="single" w:sz="4" w:space="0" w:color="auto"/>
              <w:right w:val="nil"/>
            </w:tcBorders>
            <w:shd w:val="clear" w:color="auto" w:fill="auto"/>
          </w:tcPr>
          <w:p w14:paraId="6F376681" w14:textId="09089A8B" w:rsidR="00161C9D" w:rsidRPr="00EB5DBA" w:rsidRDefault="00161C9D" w:rsidP="00161C9D">
            <w:pPr>
              <w:spacing w:line="240" w:lineRule="auto"/>
              <w:ind w:left="141"/>
            </w:pPr>
            <w:r w:rsidRPr="00EB5DBA">
              <w:t>Mixing</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3B64537B" w14:textId="2A1D709C" w:rsidR="00161C9D" w:rsidRPr="00EB5DBA" w:rsidRDefault="00161C9D" w:rsidP="00161C9D">
            <w:pPr>
              <w:spacing w:line="240" w:lineRule="auto"/>
              <w:jc w:val="center"/>
            </w:pPr>
            <w:r w:rsidRPr="00EB5DBA">
              <w:t>75 t/h</w:t>
            </w:r>
          </w:p>
        </w:tc>
      </w:tr>
      <w:tr w:rsidR="00161C9D" w:rsidRPr="00EB5DBA" w14:paraId="64C824BA" w14:textId="77777777" w:rsidTr="00B34834">
        <w:trPr>
          <w:trHeight w:val="331"/>
        </w:trPr>
        <w:tc>
          <w:tcPr>
            <w:tcW w:w="1985" w:type="dxa"/>
            <w:vMerge/>
            <w:tcBorders>
              <w:top w:val="single" w:sz="4" w:space="0" w:color="auto"/>
              <w:left w:val="single" w:sz="4" w:space="0" w:color="auto"/>
              <w:bottom w:val="single" w:sz="4" w:space="0" w:color="auto"/>
              <w:right w:val="single" w:sz="4" w:space="0" w:color="auto"/>
            </w:tcBorders>
            <w:shd w:val="clear" w:color="auto" w:fill="DEE8F0"/>
          </w:tcPr>
          <w:p w14:paraId="3BB60863" w14:textId="77777777" w:rsidR="00161C9D" w:rsidRPr="00320928" w:rsidRDefault="00161C9D" w:rsidP="00161C9D">
            <w:pPr>
              <w:pStyle w:val="Zkladntext"/>
              <w:spacing w:after="240"/>
              <w:rPr>
                <w:b/>
              </w:rPr>
            </w:pPr>
          </w:p>
        </w:tc>
        <w:tc>
          <w:tcPr>
            <w:tcW w:w="4394" w:type="dxa"/>
            <w:tcBorders>
              <w:top w:val="single" w:sz="4" w:space="0" w:color="auto"/>
              <w:left w:val="nil"/>
              <w:bottom w:val="single" w:sz="4" w:space="0" w:color="auto"/>
              <w:right w:val="nil"/>
            </w:tcBorders>
            <w:shd w:val="clear" w:color="auto" w:fill="auto"/>
          </w:tcPr>
          <w:p w14:paraId="516C8765" w14:textId="4D5E0F01" w:rsidR="00161C9D" w:rsidRPr="00EB5DBA" w:rsidRDefault="00161C9D" w:rsidP="00161C9D">
            <w:pPr>
              <w:spacing w:line="240" w:lineRule="auto"/>
              <w:ind w:left="141"/>
            </w:pPr>
            <w:r w:rsidRPr="00EB5DBA">
              <w:t>Maximum hourly supply of delivered waste to be removed from the unloading bays and redistributed</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4B931637" w14:textId="2C72771A" w:rsidR="00161C9D" w:rsidRPr="00EB5DBA" w:rsidRDefault="00161C9D" w:rsidP="00161C9D">
            <w:pPr>
              <w:spacing w:line="240" w:lineRule="auto"/>
              <w:jc w:val="center"/>
            </w:pPr>
            <w:r w:rsidRPr="00EB5DBA">
              <w:t>200 t/h</w:t>
            </w:r>
          </w:p>
        </w:tc>
      </w:tr>
      <w:tr w:rsidR="007C1558" w:rsidRPr="00EB5DBA" w14:paraId="654CA7A3" w14:textId="77777777" w:rsidTr="0010652C">
        <w:trPr>
          <w:trHeight w:val="331"/>
        </w:trPr>
        <w:tc>
          <w:tcPr>
            <w:tcW w:w="1985" w:type="dxa"/>
            <w:tcBorders>
              <w:top w:val="single" w:sz="4" w:space="0" w:color="auto"/>
              <w:left w:val="single" w:sz="4" w:space="0" w:color="auto"/>
              <w:right w:val="single" w:sz="4" w:space="0" w:color="auto"/>
            </w:tcBorders>
            <w:shd w:val="clear" w:color="auto" w:fill="DEE8F0"/>
            <w:vAlign w:val="center"/>
          </w:tcPr>
          <w:p w14:paraId="347926A1" w14:textId="3F6D4497" w:rsidR="007C1558" w:rsidRPr="00320928" w:rsidRDefault="00320928" w:rsidP="00320928">
            <w:pPr>
              <w:pStyle w:val="Zkladntext"/>
              <w:spacing w:after="240"/>
              <w:rPr>
                <w:b/>
              </w:rPr>
            </w:pPr>
            <w:r w:rsidRPr="00320928">
              <w:rPr>
                <w:b/>
              </w:rPr>
              <w:t>A5</w:t>
            </w:r>
            <w:r>
              <w:rPr>
                <w:b/>
              </w:rPr>
              <w:t>: sec. 4</w:t>
            </w:r>
          </w:p>
        </w:tc>
        <w:tc>
          <w:tcPr>
            <w:tcW w:w="7655" w:type="dxa"/>
            <w:gridSpan w:val="2"/>
            <w:tcBorders>
              <w:top w:val="single" w:sz="4" w:space="0" w:color="auto"/>
              <w:left w:val="nil"/>
              <w:bottom w:val="single" w:sz="4" w:space="0" w:color="auto"/>
              <w:right w:val="single" w:sz="4" w:space="0" w:color="auto"/>
            </w:tcBorders>
            <w:shd w:val="clear" w:color="auto" w:fill="DEE8F0"/>
            <w:vAlign w:val="center"/>
          </w:tcPr>
          <w:p w14:paraId="725295E0" w14:textId="1CEBC538" w:rsidR="007C1558" w:rsidRPr="00EB5DBA" w:rsidRDefault="007C1558" w:rsidP="0010652C">
            <w:pPr>
              <w:spacing w:line="240" w:lineRule="auto"/>
            </w:pPr>
            <w:r w:rsidRPr="0010652C">
              <w:rPr>
                <w:b/>
                <w:bCs/>
              </w:rPr>
              <w:t>Hoppers of existing Lines K2 and K3</w:t>
            </w:r>
          </w:p>
        </w:tc>
      </w:tr>
      <w:tr w:rsidR="007C1558" w:rsidRPr="00EB5DBA" w14:paraId="0F8BD2CC" w14:textId="77777777" w:rsidTr="0010652C">
        <w:trPr>
          <w:trHeight w:hRule="exact" w:val="567"/>
        </w:trPr>
        <w:tc>
          <w:tcPr>
            <w:tcW w:w="1985" w:type="dxa"/>
            <w:tcBorders>
              <w:left w:val="single" w:sz="4" w:space="0" w:color="auto"/>
              <w:right w:val="single" w:sz="4" w:space="0" w:color="auto"/>
            </w:tcBorders>
            <w:shd w:val="clear" w:color="auto" w:fill="DEE8F0"/>
          </w:tcPr>
          <w:p w14:paraId="6615C767" w14:textId="77777777" w:rsidR="007C1558" w:rsidRPr="00320928" w:rsidRDefault="007C1558" w:rsidP="00161C9D">
            <w:pPr>
              <w:pStyle w:val="Zkladntext"/>
              <w:spacing w:after="240"/>
              <w:rPr>
                <w:b/>
              </w:rPr>
            </w:pPr>
          </w:p>
        </w:tc>
        <w:tc>
          <w:tcPr>
            <w:tcW w:w="4394" w:type="dxa"/>
            <w:tcBorders>
              <w:top w:val="single" w:sz="4" w:space="0" w:color="auto"/>
              <w:left w:val="nil"/>
              <w:bottom w:val="single" w:sz="4" w:space="0" w:color="auto"/>
              <w:right w:val="nil"/>
            </w:tcBorders>
            <w:shd w:val="clear" w:color="auto" w:fill="auto"/>
            <w:vAlign w:val="center"/>
          </w:tcPr>
          <w:p w14:paraId="6C8FA351" w14:textId="7CA9A811" w:rsidR="007C1558" w:rsidRPr="00EB5DBA" w:rsidRDefault="00A736DC">
            <w:pPr>
              <w:spacing w:line="240" w:lineRule="auto"/>
              <w:ind w:left="141"/>
            </w:pPr>
            <w:r>
              <w:t>Dimensions</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5D793FA7" w14:textId="192BF0D7" w:rsidR="007C1558" w:rsidRPr="00EB5DBA" w:rsidRDefault="00A736DC">
            <w:pPr>
              <w:spacing w:line="240" w:lineRule="auto"/>
              <w:jc w:val="center"/>
            </w:pPr>
            <w:r>
              <w:t xml:space="preserve">Refer to Appendix E7 </w:t>
            </w:r>
            <w:r w:rsidRPr="0010652C">
              <w:rPr>
                <w:i/>
                <w:iCs/>
              </w:rPr>
              <w:t>Waste hopper drawings for Existing Plant</w:t>
            </w:r>
          </w:p>
        </w:tc>
      </w:tr>
      <w:tr w:rsidR="00350CAE" w:rsidRPr="00EB5DBA" w14:paraId="1CEACE1A" w14:textId="77777777" w:rsidTr="00320928">
        <w:trPr>
          <w:trHeight w:val="331"/>
        </w:trPr>
        <w:tc>
          <w:tcPr>
            <w:tcW w:w="1985" w:type="dxa"/>
            <w:tcBorders>
              <w:top w:val="single" w:sz="4" w:space="0" w:color="auto"/>
              <w:left w:val="single" w:sz="4" w:space="0" w:color="auto"/>
              <w:right w:val="single" w:sz="4" w:space="0" w:color="auto"/>
            </w:tcBorders>
            <w:shd w:val="clear" w:color="auto" w:fill="DEE8F0"/>
            <w:vAlign w:val="center"/>
          </w:tcPr>
          <w:p w14:paraId="00320CDF" w14:textId="7E08B4B1" w:rsidR="00350CAE" w:rsidRPr="00320928" w:rsidRDefault="007E14E3" w:rsidP="00320928">
            <w:pPr>
              <w:pStyle w:val="Zkladntext"/>
              <w:spacing w:after="240"/>
              <w:rPr>
                <w:b/>
              </w:rPr>
            </w:pPr>
            <w:r w:rsidRPr="00320928">
              <w:rPr>
                <w:b/>
              </w:rPr>
              <w:t>A5</w:t>
            </w:r>
            <w:r w:rsidR="00320928">
              <w:rPr>
                <w:b/>
              </w:rPr>
              <w:t>: sec. 4</w:t>
            </w:r>
          </w:p>
        </w:tc>
        <w:tc>
          <w:tcPr>
            <w:tcW w:w="7655" w:type="dxa"/>
            <w:gridSpan w:val="2"/>
            <w:tcBorders>
              <w:top w:val="single" w:sz="4" w:space="0" w:color="auto"/>
              <w:left w:val="nil"/>
              <w:bottom w:val="single" w:sz="4" w:space="0" w:color="auto"/>
              <w:right w:val="single" w:sz="4" w:space="0" w:color="auto"/>
            </w:tcBorders>
            <w:shd w:val="clear" w:color="auto" w:fill="DEE8F0"/>
            <w:vAlign w:val="center"/>
          </w:tcPr>
          <w:p w14:paraId="62817ED0" w14:textId="62C08691" w:rsidR="00350CAE" w:rsidRPr="00EB5DBA" w:rsidRDefault="00350CAE" w:rsidP="00350CAE">
            <w:pPr>
              <w:spacing w:line="240" w:lineRule="auto"/>
            </w:pPr>
            <w:r w:rsidRPr="00EB5DBA">
              <w:rPr>
                <w:b/>
                <w:bCs/>
              </w:rPr>
              <w:t>Waste crane availability</w:t>
            </w:r>
          </w:p>
        </w:tc>
      </w:tr>
      <w:tr w:rsidR="000D53BA" w:rsidRPr="00EB5DBA" w14:paraId="55A4CB13" w14:textId="77777777" w:rsidTr="00350CAE">
        <w:trPr>
          <w:trHeight w:val="331"/>
        </w:trPr>
        <w:tc>
          <w:tcPr>
            <w:tcW w:w="1985" w:type="dxa"/>
            <w:tcBorders>
              <w:left w:val="single" w:sz="4" w:space="0" w:color="auto"/>
              <w:right w:val="single" w:sz="4" w:space="0" w:color="auto"/>
            </w:tcBorders>
            <w:shd w:val="clear" w:color="auto" w:fill="DEE8F0"/>
          </w:tcPr>
          <w:p w14:paraId="04275D21" w14:textId="77777777" w:rsidR="000D53BA" w:rsidRPr="00320928" w:rsidRDefault="000D53BA" w:rsidP="00161C9D">
            <w:pPr>
              <w:pStyle w:val="Zkladntext"/>
              <w:spacing w:after="240"/>
              <w:rPr>
                <w:b/>
              </w:rPr>
            </w:pPr>
          </w:p>
        </w:tc>
        <w:tc>
          <w:tcPr>
            <w:tcW w:w="4394" w:type="dxa"/>
            <w:tcBorders>
              <w:top w:val="single" w:sz="4" w:space="0" w:color="auto"/>
              <w:left w:val="nil"/>
              <w:bottom w:val="single" w:sz="4" w:space="0" w:color="auto"/>
              <w:right w:val="nil"/>
            </w:tcBorders>
            <w:shd w:val="clear" w:color="auto" w:fill="auto"/>
          </w:tcPr>
          <w:p w14:paraId="752C5E47" w14:textId="5D8B288B" w:rsidR="000D53BA" w:rsidRPr="00EB5DBA" w:rsidRDefault="000D53BA" w:rsidP="00161C9D">
            <w:pPr>
              <w:spacing w:line="240" w:lineRule="auto"/>
              <w:ind w:left="141"/>
            </w:pPr>
            <w:r w:rsidRPr="00EB5DBA">
              <w:t>Operational availability of crane system (common system for Line K1, Line K2 and Line K3</w:t>
            </w:r>
            <w:r w:rsidR="00076311" w:rsidRPr="00EB5DBA">
              <w:t>)</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4229B8D6" w14:textId="0456CD71" w:rsidR="000D53BA" w:rsidRPr="00EB5DBA" w:rsidRDefault="000D53BA" w:rsidP="00161C9D">
            <w:pPr>
              <w:spacing w:line="240" w:lineRule="auto"/>
              <w:jc w:val="center"/>
            </w:pPr>
            <w:r w:rsidRPr="00EB5DBA">
              <w:t>8760 hours/year</w:t>
            </w:r>
          </w:p>
        </w:tc>
      </w:tr>
      <w:tr w:rsidR="000D53BA" w:rsidRPr="00EB5DBA" w14:paraId="4C24E186" w14:textId="77777777" w:rsidTr="00350CAE">
        <w:trPr>
          <w:trHeight w:val="331"/>
        </w:trPr>
        <w:tc>
          <w:tcPr>
            <w:tcW w:w="1985" w:type="dxa"/>
            <w:tcBorders>
              <w:left w:val="single" w:sz="4" w:space="0" w:color="auto"/>
              <w:right w:val="single" w:sz="4" w:space="0" w:color="auto"/>
            </w:tcBorders>
            <w:shd w:val="clear" w:color="auto" w:fill="DEE8F0"/>
          </w:tcPr>
          <w:p w14:paraId="137F7DBE" w14:textId="77777777" w:rsidR="000D53BA" w:rsidRPr="00320928" w:rsidRDefault="000D53BA" w:rsidP="00161C9D">
            <w:pPr>
              <w:pStyle w:val="Zkladntext"/>
              <w:spacing w:after="240"/>
              <w:rPr>
                <w:b/>
              </w:rPr>
            </w:pPr>
          </w:p>
        </w:tc>
        <w:tc>
          <w:tcPr>
            <w:tcW w:w="4394" w:type="dxa"/>
            <w:tcBorders>
              <w:top w:val="single" w:sz="4" w:space="0" w:color="auto"/>
              <w:left w:val="nil"/>
              <w:bottom w:val="single" w:sz="4" w:space="0" w:color="auto"/>
              <w:right w:val="nil"/>
            </w:tcBorders>
            <w:shd w:val="clear" w:color="auto" w:fill="auto"/>
          </w:tcPr>
          <w:p w14:paraId="1D07A529" w14:textId="12C1D461" w:rsidR="000D53BA" w:rsidRPr="00EB5DBA" w:rsidRDefault="00076311" w:rsidP="00161C9D">
            <w:pPr>
              <w:spacing w:line="240" w:lineRule="auto"/>
              <w:ind w:left="141"/>
            </w:pPr>
            <w:r w:rsidRPr="00EB5DBA">
              <w:t xml:space="preserve">Operational availability of each of the two individual crane systems </w:t>
            </w:r>
            <w:r w:rsidRPr="00EB5DBA">
              <w:br/>
              <w:t>(cranes are not considered available while performing service and maintenance)</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4957E624" w14:textId="1213F409" w:rsidR="000D53BA" w:rsidRPr="00EB5DBA" w:rsidRDefault="00076311" w:rsidP="00161C9D">
            <w:pPr>
              <w:spacing w:line="240" w:lineRule="auto"/>
              <w:jc w:val="center"/>
            </w:pPr>
            <w:r w:rsidRPr="00EB5DBA">
              <w:t>8700 hours/year</w:t>
            </w:r>
          </w:p>
        </w:tc>
      </w:tr>
      <w:tr w:rsidR="000D53BA" w:rsidRPr="00EB5DBA" w14:paraId="1BA5DA6B" w14:textId="77777777" w:rsidTr="00350CAE">
        <w:trPr>
          <w:trHeight w:val="331"/>
        </w:trPr>
        <w:tc>
          <w:tcPr>
            <w:tcW w:w="1985" w:type="dxa"/>
            <w:tcBorders>
              <w:left w:val="single" w:sz="4" w:space="0" w:color="auto"/>
              <w:right w:val="single" w:sz="4" w:space="0" w:color="auto"/>
            </w:tcBorders>
            <w:shd w:val="clear" w:color="auto" w:fill="DEE8F0"/>
          </w:tcPr>
          <w:p w14:paraId="6506AF85" w14:textId="77777777" w:rsidR="000D53BA" w:rsidRPr="00320928" w:rsidRDefault="000D53BA" w:rsidP="00161C9D">
            <w:pPr>
              <w:pStyle w:val="Zkladntext"/>
              <w:spacing w:after="240"/>
              <w:rPr>
                <w:b/>
              </w:rPr>
            </w:pPr>
          </w:p>
        </w:tc>
        <w:tc>
          <w:tcPr>
            <w:tcW w:w="4394" w:type="dxa"/>
            <w:tcBorders>
              <w:top w:val="single" w:sz="4" w:space="0" w:color="auto"/>
              <w:left w:val="nil"/>
              <w:bottom w:val="single" w:sz="4" w:space="0" w:color="auto"/>
              <w:right w:val="nil"/>
            </w:tcBorders>
            <w:shd w:val="clear" w:color="auto" w:fill="auto"/>
          </w:tcPr>
          <w:p w14:paraId="4C886EF0" w14:textId="1A3D24F0" w:rsidR="000D53BA" w:rsidRPr="00EB5DBA" w:rsidRDefault="00076311" w:rsidP="00161C9D">
            <w:pPr>
              <w:spacing w:line="240" w:lineRule="auto"/>
              <w:ind w:left="141"/>
            </w:pPr>
            <w:r w:rsidRPr="00EB5DBA">
              <w:t>Availability of crane system</w:t>
            </w:r>
            <w:r w:rsidR="00505845" w:rsidRPr="00EB5DBA">
              <w:t xml:space="preserve"> in unmanned </w:t>
            </w:r>
            <w:proofErr w:type="gramStart"/>
            <w:r w:rsidR="00505845" w:rsidRPr="00EB5DBA">
              <w:t>full</w:t>
            </w:r>
            <w:proofErr w:type="gramEnd"/>
            <w:r w:rsidR="00505845" w:rsidRPr="00EB5DBA">
              <w:t xml:space="preserve"> automatic mode</w:t>
            </w:r>
            <w:r w:rsidRPr="00EB5DBA">
              <w:t xml:space="preserve"> (common system for Line K1, Line K2 and Line K3)</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2914BD10" w14:textId="0999935A" w:rsidR="000D53BA" w:rsidRPr="00EB5DBA" w:rsidRDefault="00076311" w:rsidP="00161C9D">
            <w:pPr>
              <w:spacing w:line="240" w:lineRule="auto"/>
              <w:jc w:val="center"/>
            </w:pPr>
            <w:r w:rsidRPr="00EB5DBA">
              <w:t>8700 hours/year</w:t>
            </w:r>
          </w:p>
        </w:tc>
      </w:tr>
      <w:tr w:rsidR="000D53BA" w:rsidRPr="00EB5DBA" w14:paraId="2210BCE2" w14:textId="77777777" w:rsidTr="00350CAE">
        <w:trPr>
          <w:trHeight w:val="331"/>
        </w:trPr>
        <w:tc>
          <w:tcPr>
            <w:tcW w:w="1985" w:type="dxa"/>
            <w:tcBorders>
              <w:left w:val="single" w:sz="4" w:space="0" w:color="auto"/>
              <w:right w:val="single" w:sz="4" w:space="0" w:color="auto"/>
            </w:tcBorders>
            <w:shd w:val="clear" w:color="auto" w:fill="DEE8F0"/>
          </w:tcPr>
          <w:p w14:paraId="2EC23E44" w14:textId="77777777" w:rsidR="000D53BA" w:rsidRPr="00320928" w:rsidRDefault="000D53BA" w:rsidP="00161C9D">
            <w:pPr>
              <w:pStyle w:val="Zkladntext"/>
              <w:spacing w:after="240"/>
              <w:rPr>
                <w:b/>
              </w:rPr>
            </w:pPr>
          </w:p>
        </w:tc>
        <w:tc>
          <w:tcPr>
            <w:tcW w:w="4394" w:type="dxa"/>
            <w:tcBorders>
              <w:top w:val="single" w:sz="4" w:space="0" w:color="auto"/>
              <w:left w:val="nil"/>
              <w:bottom w:val="single" w:sz="4" w:space="0" w:color="auto"/>
              <w:right w:val="nil"/>
            </w:tcBorders>
            <w:shd w:val="clear" w:color="auto" w:fill="auto"/>
          </w:tcPr>
          <w:p w14:paraId="6CDB8C92" w14:textId="6154A377" w:rsidR="000D53BA" w:rsidRPr="00EB5DBA" w:rsidRDefault="00076311" w:rsidP="00161C9D">
            <w:pPr>
              <w:spacing w:line="240" w:lineRule="auto"/>
              <w:ind w:left="141"/>
            </w:pPr>
            <w:r w:rsidRPr="00EB5DBA">
              <w:t xml:space="preserve">Maximum number of required interventions in evening, night and weekends, due to malfunctions of unmanned </w:t>
            </w:r>
            <w:proofErr w:type="gramStart"/>
            <w:r w:rsidRPr="00EB5DBA">
              <w:t>full</w:t>
            </w:r>
            <w:proofErr w:type="gramEnd"/>
            <w:r w:rsidRPr="00EB5DBA">
              <w:t xml:space="preserve"> automatic operation system.</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3DAC9D06" w14:textId="333C37D7" w:rsidR="000D53BA" w:rsidRPr="00EB5DBA" w:rsidRDefault="00076311" w:rsidP="00350CAE">
            <w:pPr>
              <w:spacing w:line="240" w:lineRule="auto"/>
            </w:pPr>
            <w:r w:rsidRPr="00EB5DBA">
              <w:t>Within any period of 2 months the crane system shall operate for at least 30 evenings/nights of 16 consecutive hours and 5 whole weekends (weekend of 48 consecutive hours) without it is required that the operating staff intervenes.</w:t>
            </w:r>
          </w:p>
        </w:tc>
      </w:tr>
      <w:tr w:rsidR="000D53BA" w:rsidRPr="00EB5DBA" w14:paraId="54DD66C3" w14:textId="77777777" w:rsidTr="00350CAE">
        <w:trPr>
          <w:trHeight w:val="331"/>
        </w:trPr>
        <w:tc>
          <w:tcPr>
            <w:tcW w:w="1985" w:type="dxa"/>
            <w:tcBorders>
              <w:left w:val="single" w:sz="4" w:space="0" w:color="auto"/>
              <w:bottom w:val="single" w:sz="4" w:space="0" w:color="auto"/>
              <w:right w:val="single" w:sz="4" w:space="0" w:color="auto"/>
            </w:tcBorders>
            <w:shd w:val="clear" w:color="auto" w:fill="DEE8F0"/>
          </w:tcPr>
          <w:p w14:paraId="3329C87B" w14:textId="77777777" w:rsidR="000D53BA" w:rsidRPr="00320928" w:rsidRDefault="000D53BA" w:rsidP="00161C9D">
            <w:pPr>
              <w:pStyle w:val="Zkladntext"/>
              <w:spacing w:after="240"/>
              <w:rPr>
                <w:b/>
              </w:rPr>
            </w:pPr>
          </w:p>
        </w:tc>
        <w:tc>
          <w:tcPr>
            <w:tcW w:w="4394" w:type="dxa"/>
            <w:tcBorders>
              <w:top w:val="single" w:sz="4" w:space="0" w:color="auto"/>
              <w:left w:val="nil"/>
              <w:bottom w:val="single" w:sz="4" w:space="0" w:color="auto"/>
              <w:right w:val="nil"/>
            </w:tcBorders>
            <w:shd w:val="clear" w:color="auto" w:fill="auto"/>
          </w:tcPr>
          <w:p w14:paraId="64FCDE3D" w14:textId="6401A2A1" w:rsidR="000D53BA" w:rsidRPr="00EB5DBA" w:rsidRDefault="00076311" w:rsidP="00161C9D">
            <w:pPr>
              <w:spacing w:line="240" w:lineRule="auto"/>
              <w:ind w:left="141"/>
            </w:pPr>
            <w:r w:rsidRPr="00EB5DBA">
              <w:t xml:space="preserve">Maximum number of required interventions in working days due to malfunctions of unmanned </w:t>
            </w:r>
            <w:proofErr w:type="gramStart"/>
            <w:r w:rsidRPr="00EB5DBA">
              <w:t>full</w:t>
            </w:r>
            <w:proofErr w:type="gramEnd"/>
            <w:r w:rsidRPr="00EB5DBA">
              <w:t xml:space="preserve"> automatic operation system</w:t>
            </w:r>
            <w:r w:rsidRPr="00EB5DBA">
              <w:br/>
            </w:r>
            <w:r w:rsidRPr="00EB5DBA">
              <w:br/>
              <w:t xml:space="preserve">Interventions due to unnormal operation due </w:t>
            </w:r>
            <w:r w:rsidRPr="00EB5DBA">
              <w:lastRenderedPageBreak/>
              <w:t>to nonconforming waste shall not be taken into account.</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636DBB5F" w14:textId="77777777" w:rsidR="000D53BA" w:rsidRPr="00EB5DBA" w:rsidRDefault="00076311" w:rsidP="00076311">
            <w:pPr>
              <w:spacing w:line="240" w:lineRule="auto"/>
            </w:pPr>
            <w:r w:rsidRPr="00EB5DBA">
              <w:lastRenderedPageBreak/>
              <w:t>Within any period of 5 consecutive working days the crane system shall be able to operate with a maximum of:</w:t>
            </w:r>
            <w:r w:rsidRPr="00EB5DBA">
              <w:br/>
            </w:r>
            <w:r w:rsidRPr="00EB5DBA">
              <w:br/>
            </w:r>
            <w:r w:rsidRPr="00EB5DBA">
              <w:lastRenderedPageBreak/>
              <w:t>a) 4 required interventions per day in connection with change of tasks.</w:t>
            </w:r>
          </w:p>
          <w:p w14:paraId="36C24A26" w14:textId="77777777" w:rsidR="00076311" w:rsidRPr="00EB5DBA" w:rsidRDefault="00076311" w:rsidP="00076311">
            <w:pPr>
              <w:spacing w:line="240" w:lineRule="auto"/>
            </w:pPr>
          </w:p>
          <w:p w14:paraId="53E6B5E8" w14:textId="5D1C57C6" w:rsidR="00076311" w:rsidRPr="00EB5DBA" w:rsidRDefault="00076311" w:rsidP="00350CAE">
            <w:pPr>
              <w:spacing w:line="240" w:lineRule="auto"/>
            </w:pPr>
            <w:r w:rsidRPr="00EB5DBA">
              <w:t>b) 1 required intervention not due to change of tasks.</w:t>
            </w:r>
          </w:p>
        </w:tc>
      </w:tr>
      <w:tr w:rsidR="00350CAE" w:rsidRPr="00EB5DBA" w14:paraId="000E4279" w14:textId="77777777" w:rsidTr="00350CAE">
        <w:trPr>
          <w:trHeight w:val="331"/>
        </w:trPr>
        <w:tc>
          <w:tcPr>
            <w:tcW w:w="1985" w:type="dxa"/>
            <w:tcBorders>
              <w:left w:val="single" w:sz="4" w:space="0" w:color="auto"/>
              <w:right w:val="single" w:sz="4" w:space="0" w:color="auto"/>
            </w:tcBorders>
            <w:shd w:val="clear" w:color="auto" w:fill="DEE8F0"/>
          </w:tcPr>
          <w:p w14:paraId="34FA9479" w14:textId="3F42DF77" w:rsidR="00350CAE" w:rsidRPr="00320928" w:rsidRDefault="007E14E3" w:rsidP="00161C9D">
            <w:pPr>
              <w:pStyle w:val="Zkladntext"/>
              <w:spacing w:after="240"/>
              <w:rPr>
                <w:b/>
              </w:rPr>
            </w:pPr>
            <w:r w:rsidRPr="00320928">
              <w:rPr>
                <w:b/>
              </w:rPr>
              <w:lastRenderedPageBreak/>
              <w:t>A5</w:t>
            </w:r>
            <w:r w:rsidR="00320928">
              <w:rPr>
                <w:b/>
              </w:rPr>
              <w:t>: sec. 4</w:t>
            </w:r>
          </w:p>
        </w:tc>
        <w:tc>
          <w:tcPr>
            <w:tcW w:w="7655" w:type="dxa"/>
            <w:gridSpan w:val="2"/>
            <w:tcBorders>
              <w:top w:val="single" w:sz="4" w:space="0" w:color="auto"/>
              <w:left w:val="nil"/>
              <w:bottom w:val="single" w:sz="4" w:space="0" w:color="auto"/>
              <w:right w:val="single" w:sz="4" w:space="0" w:color="auto"/>
            </w:tcBorders>
            <w:shd w:val="clear" w:color="auto" w:fill="DEE8F0"/>
            <w:vAlign w:val="center"/>
          </w:tcPr>
          <w:p w14:paraId="0E5578F7" w14:textId="2D224D5A" w:rsidR="00350CAE" w:rsidRPr="00EB5DBA" w:rsidRDefault="00350CAE" w:rsidP="00350CAE">
            <w:pPr>
              <w:spacing w:line="240" w:lineRule="auto"/>
            </w:pPr>
            <w:r w:rsidRPr="00EB5DBA">
              <w:rPr>
                <w:b/>
                <w:bCs/>
              </w:rPr>
              <w:t>Waste composition</w:t>
            </w:r>
          </w:p>
        </w:tc>
      </w:tr>
      <w:tr w:rsidR="00161C9D" w:rsidRPr="00EB5DBA" w14:paraId="20D81D29" w14:textId="77777777" w:rsidTr="00B34834">
        <w:trPr>
          <w:trHeight w:val="331"/>
        </w:trPr>
        <w:tc>
          <w:tcPr>
            <w:tcW w:w="1985" w:type="dxa"/>
            <w:tcBorders>
              <w:left w:val="single" w:sz="4" w:space="0" w:color="auto"/>
              <w:right w:val="single" w:sz="4" w:space="0" w:color="auto"/>
            </w:tcBorders>
            <w:shd w:val="clear" w:color="auto" w:fill="DEE8F0"/>
          </w:tcPr>
          <w:p w14:paraId="71A0378C" w14:textId="77777777" w:rsidR="00161C9D" w:rsidRPr="00320928" w:rsidRDefault="00161C9D" w:rsidP="00161C9D">
            <w:pPr>
              <w:pStyle w:val="Zkladntext"/>
              <w:spacing w:after="240"/>
              <w:rPr>
                <w:b/>
              </w:rPr>
            </w:pPr>
          </w:p>
        </w:tc>
        <w:tc>
          <w:tcPr>
            <w:tcW w:w="4394" w:type="dxa"/>
            <w:tcBorders>
              <w:top w:val="single" w:sz="4" w:space="0" w:color="auto"/>
              <w:left w:val="nil"/>
              <w:bottom w:val="single" w:sz="4" w:space="0" w:color="auto"/>
              <w:right w:val="nil"/>
            </w:tcBorders>
            <w:shd w:val="clear" w:color="auto" w:fill="auto"/>
          </w:tcPr>
          <w:p w14:paraId="2A7FF098" w14:textId="496BEBE0" w:rsidR="00161C9D" w:rsidRPr="00EB5DBA" w:rsidRDefault="00161C9D" w:rsidP="00B34834">
            <w:pPr>
              <w:spacing w:line="240" w:lineRule="auto"/>
              <w:ind w:left="141"/>
            </w:pPr>
            <w:r w:rsidRPr="00EB5DBA">
              <w:t>Waste density in grab to be used for calculation of waste crane capacity.</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093DBF14" w14:textId="4C44CAD0" w:rsidR="00161C9D" w:rsidRPr="00EB5DBA" w:rsidRDefault="00161C9D" w:rsidP="00161C9D">
            <w:pPr>
              <w:spacing w:line="240" w:lineRule="auto"/>
              <w:jc w:val="center"/>
            </w:pPr>
            <w:r w:rsidRPr="00EB5DBA">
              <w:t>600 kg/m</w:t>
            </w:r>
            <w:r w:rsidRPr="00EB5DBA">
              <w:rPr>
                <w:vertAlign w:val="superscript"/>
              </w:rPr>
              <w:t>3</w:t>
            </w:r>
          </w:p>
        </w:tc>
      </w:tr>
      <w:tr w:rsidR="00161C9D" w:rsidRPr="00EB5DBA" w14:paraId="7CABFA1C" w14:textId="77777777" w:rsidTr="004A6470">
        <w:trPr>
          <w:trHeight w:val="331"/>
        </w:trPr>
        <w:tc>
          <w:tcPr>
            <w:tcW w:w="1985" w:type="dxa"/>
            <w:tcBorders>
              <w:left w:val="single" w:sz="4" w:space="0" w:color="auto"/>
              <w:bottom w:val="single" w:sz="4" w:space="0" w:color="auto"/>
              <w:right w:val="single" w:sz="4" w:space="0" w:color="auto"/>
            </w:tcBorders>
            <w:shd w:val="clear" w:color="auto" w:fill="DEE8F0"/>
          </w:tcPr>
          <w:p w14:paraId="44A0517B" w14:textId="77777777" w:rsidR="00161C9D" w:rsidRPr="00320928" w:rsidRDefault="00161C9D" w:rsidP="00161C9D">
            <w:pPr>
              <w:pStyle w:val="Zkladntext"/>
              <w:spacing w:after="240"/>
              <w:rPr>
                <w:b/>
              </w:rPr>
            </w:pPr>
          </w:p>
        </w:tc>
        <w:tc>
          <w:tcPr>
            <w:tcW w:w="4394" w:type="dxa"/>
            <w:tcBorders>
              <w:top w:val="single" w:sz="4" w:space="0" w:color="auto"/>
              <w:left w:val="nil"/>
              <w:bottom w:val="single" w:sz="4" w:space="0" w:color="auto"/>
              <w:right w:val="nil"/>
            </w:tcBorders>
            <w:shd w:val="clear" w:color="auto" w:fill="auto"/>
          </w:tcPr>
          <w:p w14:paraId="5562B213" w14:textId="19839478" w:rsidR="00161C9D" w:rsidRPr="00EB5DBA" w:rsidRDefault="00161C9D" w:rsidP="00B34834">
            <w:pPr>
              <w:spacing w:line="240" w:lineRule="auto"/>
              <w:ind w:left="141"/>
            </w:pPr>
            <w:r w:rsidRPr="00EB5DBA">
              <w:t>Waste density in grab to be used for calculation of design load.</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46566D4D" w14:textId="7213BD7D" w:rsidR="00161C9D" w:rsidRPr="00EB5DBA" w:rsidRDefault="009C1A97" w:rsidP="00161C9D">
            <w:pPr>
              <w:spacing w:line="240" w:lineRule="auto"/>
              <w:jc w:val="center"/>
            </w:pPr>
            <w:r w:rsidRPr="00EB5DBA">
              <w:t xml:space="preserve">min. </w:t>
            </w:r>
            <w:r w:rsidR="00161C9D" w:rsidRPr="00EB5DBA">
              <w:t>850 kg/m</w:t>
            </w:r>
            <w:r w:rsidR="00161C9D" w:rsidRPr="00EB5DBA">
              <w:rPr>
                <w:vertAlign w:val="superscript"/>
              </w:rPr>
              <w:t>3</w:t>
            </w:r>
          </w:p>
        </w:tc>
      </w:tr>
      <w:tr w:rsidR="00161C9D" w:rsidRPr="00EB5DBA" w14:paraId="138FC5D0" w14:textId="77777777" w:rsidTr="00320928">
        <w:trPr>
          <w:trHeight w:val="331"/>
        </w:trPr>
        <w:tc>
          <w:tcPr>
            <w:tcW w:w="1985" w:type="dxa"/>
            <w:vMerge w:val="restart"/>
            <w:tcBorders>
              <w:top w:val="single" w:sz="4" w:space="0" w:color="auto"/>
              <w:left w:val="single" w:sz="4" w:space="0" w:color="auto"/>
              <w:right w:val="single" w:sz="4" w:space="0" w:color="auto"/>
            </w:tcBorders>
            <w:shd w:val="clear" w:color="auto" w:fill="DEE8F0"/>
          </w:tcPr>
          <w:p w14:paraId="2369C5EF" w14:textId="5054D337" w:rsidR="00161C9D" w:rsidRPr="00320928" w:rsidRDefault="00DC0F52" w:rsidP="00320928">
            <w:pPr>
              <w:pStyle w:val="Zkladntext"/>
              <w:spacing w:after="240"/>
              <w:rPr>
                <w:b/>
              </w:rPr>
            </w:pPr>
            <w:r w:rsidRPr="00320928">
              <w:rPr>
                <w:b/>
              </w:rPr>
              <w:t>A5</w:t>
            </w:r>
            <w:r w:rsidR="00320928">
              <w:rPr>
                <w:b/>
              </w:rPr>
              <w:t>: sec. 4</w:t>
            </w:r>
          </w:p>
        </w:tc>
        <w:tc>
          <w:tcPr>
            <w:tcW w:w="7655" w:type="dxa"/>
            <w:gridSpan w:val="2"/>
            <w:tcBorders>
              <w:top w:val="single" w:sz="4" w:space="0" w:color="auto"/>
              <w:left w:val="nil"/>
              <w:bottom w:val="single" w:sz="4" w:space="0" w:color="auto"/>
              <w:right w:val="single" w:sz="4" w:space="0" w:color="auto"/>
            </w:tcBorders>
            <w:shd w:val="clear" w:color="auto" w:fill="DEE8F0"/>
            <w:vAlign w:val="center"/>
          </w:tcPr>
          <w:p w14:paraId="2BDB3512" w14:textId="37E9D2A9" w:rsidR="00161C9D" w:rsidRPr="00EB5DBA" w:rsidRDefault="00161C9D">
            <w:pPr>
              <w:spacing w:line="240" w:lineRule="auto"/>
            </w:pPr>
            <w:r w:rsidRPr="00EB5DBA">
              <w:rPr>
                <w:b/>
                <w:bCs/>
              </w:rPr>
              <w:t>Construction for Waste cranes</w:t>
            </w:r>
          </w:p>
        </w:tc>
      </w:tr>
      <w:tr w:rsidR="00161C9D" w:rsidRPr="00EB5DBA" w14:paraId="2077F438" w14:textId="77777777" w:rsidTr="00B34834">
        <w:trPr>
          <w:trHeight w:val="331"/>
        </w:trPr>
        <w:tc>
          <w:tcPr>
            <w:tcW w:w="1985" w:type="dxa"/>
            <w:vMerge/>
            <w:tcBorders>
              <w:left w:val="single" w:sz="4" w:space="0" w:color="auto"/>
              <w:right w:val="single" w:sz="4" w:space="0" w:color="auto"/>
            </w:tcBorders>
            <w:shd w:val="clear" w:color="auto" w:fill="DEE8F0"/>
          </w:tcPr>
          <w:p w14:paraId="3CE8CE20" w14:textId="77777777" w:rsidR="00161C9D" w:rsidRPr="00320928" w:rsidRDefault="00161C9D" w:rsidP="00161C9D"/>
        </w:tc>
        <w:tc>
          <w:tcPr>
            <w:tcW w:w="4394" w:type="dxa"/>
            <w:tcBorders>
              <w:top w:val="single" w:sz="4" w:space="0" w:color="auto"/>
              <w:left w:val="nil"/>
              <w:bottom w:val="single" w:sz="4" w:space="0" w:color="auto"/>
              <w:right w:val="nil"/>
            </w:tcBorders>
            <w:shd w:val="clear" w:color="auto" w:fill="auto"/>
          </w:tcPr>
          <w:p w14:paraId="4A388102" w14:textId="77777777" w:rsidR="00161C9D" w:rsidRPr="00EB5DBA" w:rsidRDefault="00161C9D" w:rsidP="00B34834">
            <w:pPr>
              <w:spacing w:line="240" w:lineRule="auto"/>
              <w:ind w:left="141"/>
            </w:pPr>
            <w:r w:rsidRPr="00EB5DBA">
              <w:t>Load- carrying structure safety factor</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74BA0C54" w14:textId="77777777" w:rsidR="00161C9D" w:rsidRPr="00EB5DBA" w:rsidRDefault="00161C9D" w:rsidP="00B34834">
            <w:pPr>
              <w:jc w:val="center"/>
            </w:pPr>
            <w:r w:rsidRPr="00EB5DBA">
              <w:t>Normal</w:t>
            </w:r>
          </w:p>
        </w:tc>
      </w:tr>
      <w:tr w:rsidR="00161C9D" w:rsidRPr="00EB5DBA" w14:paraId="5FC6A27F" w14:textId="77777777" w:rsidTr="00B34834">
        <w:trPr>
          <w:trHeight w:val="331"/>
        </w:trPr>
        <w:tc>
          <w:tcPr>
            <w:tcW w:w="1985" w:type="dxa"/>
            <w:vMerge/>
            <w:tcBorders>
              <w:left w:val="single" w:sz="4" w:space="0" w:color="auto"/>
              <w:right w:val="single" w:sz="4" w:space="0" w:color="auto"/>
            </w:tcBorders>
            <w:shd w:val="clear" w:color="auto" w:fill="DEE8F0"/>
          </w:tcPr>
          <w:p w14:paraId="34E0CC01" w14:textId="77777777" w:rsidR="00161C9D" w:rsidRPr="00320928" w:rsidRDefault="00161C9D" w:rsidP="00161C9D"/>
        </w:tc>
        <w:tc>
          <w:tcPr>
            <w:tcW w:w="4394" w:type="dxa"/>
            <w:tcBorders>
              <w:top w:val="single" w:sz="4" w:space="0" w:color="auto"/>
              <w:left w:val="nil"/>
              <w:bottom w:val="single" w:sz="4" w:space="0" w:color="auto"/>
              <w:right w:val="nil"/>
            </w:tcBorders>
            <w:shd w:val="clear" w:color="auto" w:fill="auto"/>
          </w:tcPr>
          <w:p w14:paraId="2EFF1D07" w14:textId="77777777" w:rsidR="00161C9D" w:rsidRPr="00EB5DBA" w:rsidRDefault="00161C9D" w:rsidP="00B34834">
            <w:pPr>
              <w:spacing w:line="240" w:lineRule="auto"/>
              <w:ind w:left="141"/>
            </w:pPr>
            <w:r w:rsidRPr="00EB5DBA">
              <w:t>FEM Crane 1.001 class</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0C096725" w14:textId="77777777" w:rsidR="00161C9D" w:rsidRPr="00EB5DBA" w:rsidRDefault="00161C9D" w:rsidP="00B34834">
            <w:pPr>
              <w:jc w:val="center"/>
            </w:pPr>
            <w:r w:rsidRPr="00EB5DBA">
              <w:t>A8</w:t>
            </w:r>
          </w:p>
        </w:tc>
      </w:tr>
      <w:tr w:rsidR="00161C9D" w:rsidRPr="00EB5DBA" w14:paraId="6A8F4B18" w14:textId="77777777" w:rsidTr="00B34834">
        <w:trPr>
          <w:trHeight w:val="331"/>
        </w:trPr>
        <w:tc>
          <w:tcPr>
            <w:tcW w:w="1985" w:type="dxa"/>
            <w:vMerge/>
            <w:tcBorders>
              <w:left w:val="single" w:sz="4" w:space="0" w:color="auto"/>
              <w:right w:val="single" w:sz="4" w:space="0" w:color="auto"/>
            </w:tcBorders>
            <w:shd w:val="clear" w:color="auto" w:fill="DEE8F0"/>
          </w:tcPr>
          <w:p w14:paraId="6254DAD8" w14:textId="77777777" w:rsidR="00161C9D" w:rsidRPr="00320928" w:rsidRDefault="00161C9D" w:rsidP="00161C9D"/>
        </w:tc>
        <w:tc>
          <w:tcPr>
            <w:tcW w:w="4394" w:type="dxa"/>
            <w:tcBorders>
              <w:top w:val="single" w:sz="4" w:space="0" w:color="auto"/>
              <w:left w:val="nil"/>
              <w:bottom w:val="single" w:sz="4" w:space="0" w:color="auto"/>
              <w:right w:val="nil"/>
            </w:tcBorders>
            <w:shd w:val="clear" w:color="auto" w:fill="auto"/>
          </w:tcPr>
          <w:p w14:paraId="6C5C8235" w14:textId="57112CAB" w:rsidR="00161C9D" w:rsidRPr="00EB5DBA" w:rsidRDefault="009C1A97" w:rsidP="00B34834">
            <w:pPr>
              <w:spacing w:line="240" w:lineRule="auto"/>
              <w:ind w:left="141"/>
            </w:pPr>
            <w:r w:rsidRPr="00EB5DBA">
              <w:t>FEM Mechanisms classification as per ISO norm:</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33FC211E" w14:textId="4FA02922" w:rsidR="00161C9D" w:rsidRPr="00EB5DBA" w:rsidRDefault="00161C9D" w:rsidP="00B34834">
            <w:pPr>
              <w:jc w:val="center"/>
            </w:pPr>
          </w:p>
        </w:tc>
      </w:tr>
      <w:tr w:rsidR="00161C9D" w:rsidRPr="00EB5DBA" w14:paraId="6BC0E299" w14:textId="77777777" w:rsidTr="00B34834">
        <w:trPr>
          <w:trHeight w:val="331"/>
        </w:trPr>
        <w:tc>
          <w:tcPr>
            <w:tcW w:w="1985" w:type="dxa"/>
            <w:vMerge/>
            <w:tcBorders>
              <w:left w:val="single" w:sz="4" w:space="0" w:color="auto"/>
              <w:right w:val="single" w:sz="4" w:space="0" w:color="auto"/>
            </w:tcBorders>
            <w:shd w:val="clear" w:color="auto" w:fill="DEE8F0"/>
          </w:tcPr>
          <w:p w14:paraId="1640D7B3" w14:textId="77777777" w:rsidR="00161C9D" w:rsidRPr="00320928" w:rsidRDefault="00161C9D" w:rsidP="00161C9D"/>
        </w:tc>
        <w:tc>
          <w:tcPr>
            <w:tcW w:w="4394" w:type="dxa"/>
            <w:tcBorders>
              <w:top w:val="single" w:sz="4" w:space="0" w:color="auto"/>
              <w:left w:val="nil"/>
              <w:bottom w:val="single" w:sz="4" w:space="0" w:color="auto"/>
              <w:right w:val="nil"/>
            </w:tcBorders>
            <w:shd w:val="clear" w:color="auto" w:fill="auto"/>
          </w:tcPr>
          <w:p w14:paraId="509FAACB" w14:textId="0B081C54" w:rsidR="00161C9D" w:rsidRPr="00EB5DBA" w:rsidRDefault="00161C9D" w:rsidP="00B34834">
            <w:pPr>
              <w:pStyle w:val="Odstavecseseznamem"/>
              <w:numPr>
                <w:ilvl w:val="0"/>
                <w:numId w:val="23"/>
              </w:numPr>
              <w:spacing w:line="240" w:lineRule="auto"/>
            </w:pPr>
            <w:r w:rsidRPr="00EB5DBA">
              <w:t>Hoist</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8681380" w14:textId="77777777" w:rsidR="00161C9D" w:rsidRPr="00EB5DBA" w:rsidRDefault="00161C9D" w:rsidP="00B34834">
            <w:pPr>
              <w:jc w:val="center"/>
            </w:pPr>
            <w:proofErr w:type="spellStart"/>
            <w:r w:rsidRPr="00EB5DBA">
              <w:t>M8</w:t>
            </w:r>
            <w:proofErr w:type="spellEnd"/>
          </w:p>
        </w:tc>
      </w:tr>
      <w:tr w:rsidR="00161C9D" w:rsidRPr="00EB5DBA" w14:paraId="10B4B126" w14:textId="77777777" w:rsidTr="00B34834">
        <w:trPr>
          <w:trHeight w:val="331"/>
        </w:trPr>
        <w:tc>
          <w:tcPr>
            <w:tcW w:w="1985" w:type="dxa"/>
            <w:vMerge/>
            <w:tcBorders>
              <w:left w:val="single" w:sz="4" w:space="0" w:color="auto"/>
              <w:right w:val="single" w:sz="4" w:space="0" w:color="auto"/>
            </w:tcBorders>
            <w:shd w:val="clear" w:color="auto" w:fill="DEE8F0"/>
          </w:tcPr>
          <w:p w14:paraId="61C20443" w14:textId="77777777" w:rsidR="00161C9D" w:rsidRPr="00320928" w:rsidRDefault="00161C9D" w:rsidP="00161C9D"/>
        </w:tc>
        <w:tc>
          <w:tcPr>
            <w:tcW w:w="4394" w:type="dxa"/>
            <w:tcBorders>
              <w:top w:val="single" w:sz="4" w:space="0" w:color="auto"/>
              <w:left w:val="nil"/>
              <w:bottom w:val="single" w:sz="4" w:space="0" w:color="auto"/>
              <w:right w:val="nil"/>
            </w:tcBorders>
            <w:shd w:val="clear" w:color="auto" w:fill="auto"/>
          </w:tcPr>
          <w:p w14:paraId="6B2A61C4" w14:textId="3F5EF624" w:rsidR="00161C9D" w:rsidRPr="00EB5DBA" w:rsidRDefault="00161C9D" w:rsidP="00B34834">
            <w:pPr>
              <w:pStyle w:val="Odstavecseseznamem"/>
              <w:numPr>
                <w:ilvl w:val="0"/>
                <w:numId w:val="23"/>
              </w:numPr>
              <w:spacing w:line="240" w:lineRule="auto"/>
            </w:pPr>
            <w:r w:rsidRPr="00EB5DBA">
              <w:t>Crane travelling drive</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53F59DD4" w14:textId="77777777" w:rsidR="00161C9D" w:rsidRPr="00EB5DBA" w:rsidRDefault="00161C9D" w:rsidP="00B34834">
            <w:pPr>
              <w:jc w:val="center"/>
            </w:pPr>
            <w:proofErr w:type="spellStart"/>
            <w:r w:rsidRPr="00EB5DBA">
              <w:t>M7</w:t>
            </w:r>
            <w:proofErr w:type="spellEnd"/>
          </w:p>
        </w:tc>
      </w:tr>
      <w:tr w:rsidR="00161C9D" w:rsidRPr="00EB5DBA" w14:paraId="1A25A71F" w14:textId="77777777" w:rsidTr="00B34834">
        <w:trPr>
          <w:trHeight w:val="331"/>
        </w:trPr>
        <w:tc>
          <w:tcPr>
            <w:tcW w:w="1985" w:type="dxa"/>
            <w:vMerge/>
            <w:tcBorders>
              <w:left w:val="single" w:sz="4" w:space="0" w:color="auto"/>
              <w:right w:val="single" w:sz="4" w:space="0" w:color="auto"/>
            </w:tcBorders>
            <w:shd w:val="clear" w:color="auto" w:fill="DEE8F0"/>
          </w:tcPr>
          <w:p w14:paraId="7EFCBE31" w14:textId="77777777" w:rsidR="00161C9D" w:rsidRPr="00320928" w:rsidRDefault="00161C9D" w:rsidP="00161C9D"/>
        </w:tc>
        <w:tc>
          <w:tcPr>
            <w:tcW w:w="4394" w:type="dxa"/>
            <w:tcBorders>
              <w:top w:val="single" w:sz="4" w:space="0" w:color="auto"/>
              <w:left w:val="nil"/>
              <w:bottom w:val="single" w:sz="4" w:space="0" w:color="auto"/>
              <w:right w:val="nil"/>
            </w:tcBorders>
            <w:shd w:val="clear" w:color="auto" w:fill="auto"/>
          </w:tcPr>
          <w:p w14:paraId="41195144" w14:textId="0F39FDA3" w:rsidR="00161C9D" w:rsidRPr="00EB5DBA" w:rsidRDefault="00161C9D" w:rsidP="00B34834">
            <w:pPr>
              <w:pStyle w:val="Odstavecseseznamem"/>
              <w:numPr>
                <w:ilvl w:val="0"/>
                <w:numId w:val="23"/>
              </w:numPr>
              <w:spacing w:line="240" w:lineRule="auto"/>
            </w:pPr>
            <w:r w:rsidRPr="00EB5DBA">
              <w:t>Trolley traversing drive</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034F7419" w14:textId="77777777" w:rsidR="00161C9D" w:rsidRPr="00EB5DBA" w:rsidRDefault="00161C9D" w:rsidP="00B34834">
            <w:pPr>
              <w:jc w:val="center"/>
            </w:pPr>
            <w:proofErr w:type="spellStart"/>
            <w:r w:rsidRPr="00EB5DBA">
              <w:t>M7</w:t>
            </w:r>
            <w:proofErr w:type="spellEnd"/>
          </w:p>
        </w:tc>
      </w:tr>
      <w:tr w:rsidR="00161C9D" w:rsidRPr="00EB5DBA" w14:paraId="1142AB6E" w14:textId="77777777" w:rsidTr="00B34834">
        <w:trPr>
          <w:trHeight w:val="331"/>
        </w:trPr>
        <w:tc>
          <w:tcPr>
            <w:tcW w:w="1985" w:type="dxa"/>
            <w:vMerge/>
            <w:tcBorders>
              <w:left w:val="single" w:sz="4" w:space="0" w:color="auto"/>
              <w:right w:val="single" w:sz="4" w:space="0" w:color="auto"/>
            </w:tcBorders>
            <w:shd w:val="clear" w:color="auto" w:fill="DEE8F0"/>
          </w:tcPr>
          <w:p w14:paraId="3189010B" w14:textId="77777777" w:rsidR="00161C9D" w:rsidRPr="00320928" w:rsidRDefault="00161C9D" w:rsidP="00161C9D"/>
        </w:tc>
        <w:tc>
          <w:tcPr>
            <w:tcW w:w="4394" w:type="dxa"/>
            <w:tcBorders>
              <w:top w:val="single" w:sz="4" w:space="0" w:color="auto"/>
              <w:left w:val="nil"/>
              <w:bottom w:val="single" w:sz="4" w:space="0" w:color="auto"/>
              <w:right w:val="nil"/>
            </w:tcBorders>
            <w:shd w:val="clear" w:color="auto" w:fill="auto"/>
          </w:tcPr>
          <w:p w14:paraId="6FF9D6FD" w14:textId="77777777" w:rsidR="00161C9D" w:rsidRPr="00EB5DBA" w:rsidRDefault="00161C9D" w:rsidP="00B34834">
            <w:pPr>
              <w:spacing w:line="240" w:lineRule="auto"/>
              <w:ind w:left="141"/>
            </w:pPr>
            <w:r w:rsidRPr="00EB5DBA">
              <w:t>DIN Crane classes</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5EB99980" w14:textId="77777777" w:rsidR="00161C9D" w:rsidRPr="00EB5DBA" w:rsidRDefault="00161C9D" w:rsidP="00B34834">
            <w:pPr>
              <w:jc w:val="center"/>
            </w:pPr>
            <w:proofErr w:type="spellStart"/>
            <w:r w:rsidRPr="00EB5DBA">
              <w:t>H4</w:t>
            </w:r>
            <w:proofErr w:type="spellEnd"/>
            <w:r w:rsidRPr="00EB5DBA">
              <w:t>, B6</w:t>
            </w:r>
          </w:p>
        </w:tc>
      </w:tr>
      <w:tr w:rsidR="00161C9D" w:rsidRPr="00EB5DBA" w14:paraId="6182ED18" w14:textId="77777777" w:rsidTr="00B34834">
        <w:trPr>
          <w:trHeight w:val="331"/>
        </w:trPr>
        <w:tc>
          <w:tcPr>
            <w:tcW w:w="1985" w:type="dxa"/>
            <w:vMerge/>
            <w:tcBorders>
              <w:left w:val="single" w:sz="4" w:space="0" w:color="auto"/>
              <w:right w:val="single" w:sz="4" w:space="0" w:color="auto"/>
            </w:tcBorders>
            <w:shd w:val="clear" w:color="auto" w:fill="DEE8F0"/>
          </w:tcPr>
          <w:p w14:paraId="45B74BF7" w14:textId="77777777" w:rsidR="00161C9D" w:rsidRPr="00320928" w:rsidRDefault="00161C9D" w:rsidP="00161C9D"/>
        </w:tc>
        <w:tc>
          <w:tcPr>
            <w:tcW w:w="4394" w:type="dxa"/>
            <w:tcBorders>
              <w:top w:val="single" w:sz="4" w:space="0" w:color="auto"/>
              <w:left w:val="nil"/>
              <w:bottom w:val="single" w:sz="4" w:space="0" w:color="auto"/>
              <w:right w:val="nil"/>
            </w:tcBorders>
            <w:shd w:val="clear" w:color="auto" w:fill="auto"/>
          </w:tcPr>
          <w:p w14:paraId="23EA14A1" w14:textId="77777777" w:rsidR="00161C9D" w:rsidRPr="00EB5DBA" w:rsidRDefault="00161C9D" w:rsidP="00B34834">
            <w:pPr>
              <w:spacing w:line="240" w:lineRule="auto"/>
              <w:ind w:left="141"/>
            </w:pPr>
            <w:r w:rsidRPr="00EB5DBA">
              <w:t>DIN Mechanism Groups</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66262C6B" w14:textId="4E56D864" w:rsidR="00161C9D" w:rsidRPr="00EB5DBA" w:rsidRDefault="00161C9D" w:rsidP="00B34834">
            <w:pPr>
              <w:jc w:val="center"/>
            </w:pPr>
          </w:p>
        </w:tc>
      </w:tr>
      <w:tr w:rsidR="00161C9D" w:rsidRPr="00EB5DBA" w14:paraId="1E2BC214" w14:textId="77777777" w:rsidTr="00B34834">
        <w:trPr>
          <w:trHeight w:val="331"/>
        </w:trPr>
        <w:tc>
          <w:tcPr>
            <w:tcW w:w="1985" w:type="dxa"/>
            <w:vMerge/>
            <w:tcBorders>
              <w:left w:val="single" w:sz="4" w:space="0" w:color="auto"/>
              <w:right w:val="single" w:sz="4" w:space="0" w:color="auto"/>
            </w:tcBorders>
            <w:shd w:val="clear" w:color="auto" w:fill="DEE8F0"/>
          </w:tcPr>
          <w:p w14:paraId="76CEA4F5" w14:textId="77777777" w:rsidR="00161C9D" w:rsidRPr="00320928" w:rsidRDefault="00161C9D" w:rsidP="00161C9D"/>
        </w:tc>
        <w:tc>
          <w:tcPr>
            <w:tcW w:w="4394" w:type="dxa"/>
            <w:tcBorders>
              <w:top w:val="single" w:sz="4" w:space="0" w:color="auto"/>
              <w:left w:val="nil"/>
              <w:bottom w:val="single" w:sz="4" w:space="0" w:color="auto"/>
              <w:right w:val="nil"/>
            </w:tcBorders>
            <w:shd w:val="clear" w:color="auto" w:fill="auto"/>
          </w:tcPr>
          <w:p w14:paraId="709B32C7" w14:textId="04D698E5" w:rsidR="00161C9D" w:rsidRPr="00EB5DBA" w:rsidRDefault="00161C9D" w:rsidP="00B34834">
            <w:pPr>
              <w:pStyle w:val="Odstavecseseznamem"/>
              <w:numPr>
                <w:ilvl w:val="0"/>
                <w:numId w:val="23"/>
              </w:numPr>
              <w:spacing w:line="240" w:lineRule="auto"/>
            </w:pPr>
            <w:r w:rsidRPr="00EB5DBA">
              <w:t>Hoist</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0CF7EC2A" w14:textId="77777777" w:rsidR="00161C9D" w:rsidRPr="00EB5DBA" w:rsidRDefault="00161C9D" w:rsidP="00B34834">
            <w:pPr>
              <w:jc w:val="center"/>
            </w:pPr>
            <w:proofErr w:type="spellStart"/>
            <w:r w:rsidRPr="00EB5DBA">
              <w:t>5m</w:t>
            </w:r>
            <w:proofErr w:type="spellEnd"/>
          </w:p>
        </w:tc>
      </w:tr>
      <w:tr w:rsidR="00161C9D" w:rsidRPr="00EB5DBA" w14:paraId="393BD858" w14:textId="77777777" w:rsidTr="00B34834">
        <w:trPr>
          <w:trHeight w:val="331"/>
        </w:trPr>
        <w:tc>
          <w:tcPr>
            <w:tcW w:w="1985" w:type="dxa"/>
            <w:vMerge/>
            <w:tcBorders>
              <w:left w:val="single" w:sz="4" w:space="0" w:color="auto"/>
              <w:right w:val="single" w:sz="4" w:space="0" w:color="auto"/>
            </w:tcBorders>
            <w:shd w:val="clear" w:color="auto" w:fill="DEE8F0"/>
          </w:tcPr>
          <w:p w14:paraId="0FC1434C" w14:textId="77777777" w:rsidR="00161C9D" w:rsidRPr="00320928" w:rsidRDefault="00161C9D" w:rsidP="00161C9D"/>
        </w:tc>
        <w:tc>
          <w:tcPr>
            <w:tcW w:w="4394" w:type="dxa"/>
            <w:tcBorders>
              <w:top w:val="single" w:sz="4" w:space="0" w:color="auto"/>
              <w:left w:val="nil"/>
              <w:bottom w:val="single" w:sz="4" w:space="0" w:color="auto"/>
              <w:right w:val="nil"/>
            </w:tcBorders>
            <w:shd w:val="clear" w:color="auto" w:fill="auto"/>
          </w:tcPr>
          <w:p w14:paraId="043F7FC6" w14:textId="18A21CA2" w:rsidR="00161C9D" w:rsidRPr="00EB5DBA" w:rsidRDefault="00161C9D" w:rsidP="00B34834">
            <w:pPr>
              <w:pStyle w:val="Odstavecseseznamem"/>
              <w:numPr>
                <w:ilvl w:val="0"/>
                <w:numId w:val="23"/>
              </w:numPr>
              <w:spacing w:line="240" w:lineRule="auto"/>
            </w:pPr>
            <w:r w:rsidRPr="00EB5DBA">
              <w:t>Crane travelling drive</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3157525" w14:textId="77777777" w:rsidR="00161C9D" w:rsidRPr="00EB5DBA" w:rsidRDefault="00161C9D" w:rsidP="00B34834">
            <w:pPr>
              <w:jc w:val="center"/>
            </w:pPr>
            <w:proofErr w:type="spellStart"/>
            <w:r w:rsidRPr="00EB5DBA">
              <w:t>4m</w:t>
            </w:r>
            <w:proofErr w:type="spellEnd"/>
          </w:p>
        </w:tc>
      </w:tr>
      <w:tr w:rsidR="00161C9D" w:rsidRPr="00EB5DBA" w14:paraId="5005CCD8" w14:textId="77777777" w:rsidTr="00B34834">
        <w:trPr>
          <w:trHeight w:val="331"/>
        </w:trPr>
        <w:tc>
          <w:tcPr>
            <w:tcW w:w="1985" w:type="dxa"/>
            <w:vMerge/>
            <w:tcBorders>
              <w:left w:val="single" w:sz="4" w:space="0" w:color="auto"/>
              <w:right w:val="single" w:sz="4" w:space="0" w:color="auto"/>
            </w:tcBorders>
            <w:shd w:val="clear" w:color="auto" w:fill="DEE8F0"/>
          </w:tcPr>
          <w:p w14:paraId="47E781E2" w14:textId="77777777" w:rsidR="00161C9D" w:rsidRPr="00320928" w:rsidRDefault="00161C9D" w:rsidP="00161C9D"/>
        </w:tc>
        <w:tc>
          <w:tcPr>
            <w:tcW w:w="4394" w:type="dxa"/>
            <w:tcBorders>
              <w:top w:val="single" w:sz="4" w:space="0" w:color="auto"/>
              <w:left w:val="nil"/>
              <w:bottom w:val="single" w:sz="4" w:space="0" w:color="auto"/>
              <w:right w:val="nil"/>
            </w:tcBorders>
            <w:shd w:val="clear" w:color="auto" w:fill="auto"/>
          </w:tcPr>
          <w:p w14:paraId="176E93BF" w14:textId="5EB7D4C3" w:rsidR="00161C9D" w:rsidRPr="00EB5DBA" w:rsidRDefault="00161C9D" w:rsidP="00B34834">
            <w:pPr>
              <w:pStyle w:val="Odstavecseseznamem"/>
              <w:numPr>
                <w:ilvl w:val="0"/>
                <w:numId w:val="23"/>
              </w:numPr>
              <w:spacing w:line="240" w:lineRule="auto"/>
            </w:pPr>
            <w:r w:rsidRPr="00EB5DBA">
              <w:t>Trolley traversing drive</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0826B54C" w14:textId="77777777" w:rsidR="00161C9D" w:rsidRPr="00EB5DBA" w:rsidRDefault="00161C9D" w:rsidP="00B34834">
            <w:pPr>
              <w:jc w:val="center"/>
            </w:pPr>
            <w:proofErr w:type="spellStart"/>
            <w:r w:rsidRPr="00EB5DBA">
              <w:t>4m</w:t>
            </w:r>
            <w:proofErr w:type="spellEnd"/>
          </w:p>
        </w:tc>
      </w:tr>
      <w:tr w:rsidR="00161C9D" w:rsidRPr="00EB5DBA" w14:paraId="0A8C6150" w14:textId="77777777" w:rsidTr="00B34834">
        <w:trPr>
          <w:trHeight w:val="331"/>
        </w:trPr>
        <w:tc>
          <w:tcPr>
            <w:tcW w:w="1985" w:type="dxa"/>
            <w:vMerge/>
            <w:tcBorders>
              <w:left w:val="single" w:sz="4" w:space="0" w:color="auto"/>
              <w:right w:val="single" w:sz="4" w:space="0" w:color="auto"/>
            </w:tcBorders>
            <w:shd w:val="clear" w:color="auto" w:fill="DEE8F0"/>
          </w:tcPr>
          <w:p w14:paraId="09906911" w14:textId="77777777" w:rsidR="00161C9D" w:rsidRPr="00320928" w:rsidRDefault="00161C9D" w:rsidP="00161C9D"/>
        </w:tc>
        <w:tc>
          <w:tcPr>
            <w:tcW w:w="4394" w:type="dxa"/>
            <w:tcBorders>
              <w:top w:val="single" w:sz="4" w:space="0" w:color="auto"/>
              <w:left w:val="nil"/>
              <w:bottom w:val="single" w:sz="4" w:space="0" w:color="auto"/>
              <w:right w:val="nil"/>
            </w:tcBorders>
            <w:shd w:val="clear" w:color="auto" w:fill="auto"/>
          </w:tcPr>
          <w:p w14:paraId="041B688D" w14:textId="4D6A35A0" w:rsidR="00161C9D" w:rsidRPr="00EB5DBA" w:rsidRDefault="00161C9D" w:rsidP="00B34834">
            <w:pPr>
              <w:spacing w:line="240" w:lineRule="auto"/>
              <w:ind w:left="141"/>
            </w:pPr>
            <w:r w:rsidRPr="00EB5DBA">
              <w:t>Lifting speed, lifting gear with full grab</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A86A59E" w14:textId="77777777" w:rsidR="00161C9D" w:rsidRPr="00EB5DBA" w:rsidRDefault="00161C9D" w:rsidP="00B34834">
            <w:pPr>
              <w:jc w:val="center"/>
            </w:pPr>
            <w:r w:rsidRPr="00EB5DBA">
              <w:t>70 m/min</w:t>
            </w:r>
          </w:p>
        </w:tc>
      </w:tr>
      <w:tr w:rsidR="00161C9D" w:rsidRPr="00EB5DBA" w14:paraId="33419496" w14:textId="77777777" w:rsidTr="00B34834">
        <w:trPr>
          <w:trHeight w:val="331"/>
        </w:trPr>
        <w:tc>
          <w:tcPr>
            <w:tcW w:w="1985" w:type="dxa"/>
            <w:vMerge/>
            <w:tcBorders>
              <w:left w:val="single" w:sz="4" w:space="0" w:color="auto"/>
              <w:right w:val="single" w:sz="4" w:space="0" w:color="auto"/>
            </w:tcBorders>
            <w:shd w:val="clear" w:color="auto" w:fill="DEE8F0"/>
          </w:tcPr>
          <w:p w14:paraId="467DF568" w14:textId="77777777" w:rsidR="00161C9D" w:rsidRPr="00320928" w:rsidRDefault="00161C9D" w:rsidP="00161C9D"/>
        </w:tc>
        <w:tc>
          <w:tcPr>
            <w:tcW w:w="4394" w:type="dxa"/>
            <w:tcBorders>
              <w:top w:val="single" w:sz="4" w:space="0" w:color="auto"/>
              <w:left w:val="nil"/>
              <w:bottom w:val="single" w:sz="4" w:space="0" w:color="auto"/>
              <w:right w:val="nil"/>
            </w:tcBorders>
            <w:shd w:val="clear" w:color="auto" w:fill="auto"/>
          </w:tcPr>
          <w:p w14:paraId="693C6B39" w14:textId="7E980D78" w:rsidR="00161C9D" w:rsidRPr="00EB5DBA" w:rsidRDefault="00161C9D" w:rsidP="00B34834">
            <w:pPr>
              <w:spacing w:line="240" w:lineRule="auto"/>
              <w:ind w:left="141"/>
            </w:pPr>
            <w:r w:rsidRPr="00EB5DBA">
              <w:t xml:space="preserve">Driving speed, </w:t>
            </w:r>
            <w:r w:rsidR="009C1A97" w:rsidRPr="00EB5DBA">
              <w:t>trolley</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4DEA5EBF" w14:textId="2A49A656" w:rsidR="00161C9D" w:rsidRPr="00EB5DBA" w:rsidRDefault="009C1A97" w:rsidP="00B34834">
            <w:pPr>
              <w:jc w:val="center"/>
            </w:pPr>
            <w:r w:rsidRPr="00EB5DBA">
              <w:t>8</w:t>
            </w:r>
            <w:r w:rsidR="00161C9D" w:rsidRPr="00EB5DBA">
              <w:t>0 m/min</w:t>
            </w:r>
          </w:p>
        </w:tc>
      </w:tr>
      <w:tr w:rsidR="00161C9D" w:rsidRPr="00EB5DBA" w14:paraId="27030C86" w14:textId="77777777" w:rsidTr="00B34834">
        <w:trPr>
          <w:trHeight w:val="331"/>
        </w:trPr>
        <w:tc>
          <w:tcPr>
            <w:tcW w:w="1985" w:type="dxa"/>
            <w:vMerge/>
            <w:tcBorders>
              <w:left w:val="single" w:sz="4" w:space="0" w:color="auto"/>
              <w:right w:val="single" w:sz="4" w:space="0" w:color="auto"/>
            </w:tcBorders>
            <w:shd w:val="clear" w:color="auto" w:fill="DEE8F0"/>
          </w:tcPr>
          <w:p w14:paraId="75EE181A" w14:textId="77777777" w:rsidR="00161C9D" w:rsidRPr="00320928" w:rsidRDefault="00161C9D" w:rsidP="00161C9D"/>
        </w:tc>
        <w:tc>
          <w:tcPr>
            <w:tcW w:w="4394" w:type="dxa"/>
            <w:tcBorders>
              <w:top w:val="single" w:sz="4" w:space="0" w:color="auto"/>
              <w:left w:val="nil"/>
              <w:bottom w:val="single" w:sz="4" w:space="0" w:color="auto"/>
              <w:right w:val="nil"/>
            </w:tcBorders>
            <w:shd w:val="clear" w:color="auto" w:fill="auto"/>
          </w:tcPr>
          <w:p w14:paraId="4A1FA6F0" w14:textId="667F00E4" w:rsidR="00161C9D" w:rsidRPr="00EB5DBA" w:rsidRDefault="00161C9D" w:rsidP="00B34834">
            <w:pPr>
              <w:spacing w:line="240" w:lineRule="auto"/>
              <w:ind w:left="141"/>
            </w:pPr>
            <w:r w:rsidRPr="00EB5DBA">
              <w:t xml:space="preserve">Driving speed, </w:t>
            </w:r>
            <w:r w:rsidR="009C1A97" w:rsidRPr="00EB5DBA">
              <w:t>bridge</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3B542B04" w14:textId="2267499E" w:rsidR="00161C9D" w:rsidRPr="00EB5DBA" w:rsidRDefault="00161C9D" w:rsidP="00B34834">
            <w:pPr>
              <w:jc w:val="center"/>
            </w:pPr>
            <w:r w:rsidRPr="00EB5DBA">
              <w:t>80</w:t>
            </w:r>
            <w:r w:rsidR="004D34B3">
              <w:t>-100</w:t>
            </w:r>
            <w:r w:rsidRPr="00EB5DBA">
              <w:t xml:space="preserve"> m/min</w:t>
            </w:r>
          </w:p>
        </w:tc>
      </w:tr>
      <w:tr w:rsidR="00161C9D" w:rsidRPr="00EB5DBA" w14:paraId="2EB1A384" w14:textId="77777777" w:rsidTr="00B34834">
        <w:trPr>
          <w:trHeight w:val="331"/>
        </w:trPr>
        <w:tc>
          <w:tcPr>
            <w:tcW w:w="1985" w:type="dxa"/>
            <w:vMerge/>
            <w:tcBorders>
              <w:left w:val="single" w:sz="4" w:space="0" w:color="auto"/>
              <w:right w:val="single" w:sz="4" w:space="0" w:color="auto"/>
            </w:tcBorders>
            <w:shd w:val="clear" w:color="auto" w:fill="DEE8F0"/>
          </w:tcPr>
          <w:p w14:paraId="3B0442E0" w14:textId="77777777" w:rsidR="00161C9D" w:rsidRPr="00320928" w:rsidRDefault="00161C9D" w:rsidP="00161C9D"/>
        </w:tc>
        <w:tc>
          <w:tcPr>
            <w:tcW w:w="4394" w:type="dxa"/>
            <w:tcBorders>
              <w:top w:val="single" w:sz="4" w:space="0" w:color="auto"/>
              <w:left w:val="nil"/>
              <w:bottom w:val="single" w:sz="4" w:space="0" w:color="auto"/>
              <w:right w:val="nil"/>
            </w:tcBorders>
            <w:shd w:val="clear" w:color="auto" w:fill="auto"/>
          </w:tcPr>
          <w:p w14:paraId="2D866F2E" w14:textId="77777777" w:rsidR="00161C9D" w:rsidRPr="00EB5DBA" w:rsidRDefault="00161C9D" w:rsidP="00B34834">
            <w:pPr>
              <w:spacing w:line="240" w:lineRule="auto"/>
              <w:ind w:left="141"/>
            </w:pPr>
            <w:r w:rsidRPr="00EB5DBA">
              <w:t>Safety class</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9640F74" w14:textId="77777777" w:rsidR="00161C9D" w:rsidRPr="00EB5DBA" w:rsidRDefault="00161C9D" w:rsidP="00B34834">
            <w:pPr>
              <w:jc w:val="center"/>
            </w:pPr>
            <w:r w:rsidRPr="00EB5DBA">
              <w:t>Normal</w:t>
            </w:r>
          </w:p>
        </w:tc>
      </w:tr>
      <w:tr w:rsidR="00161C9D" w:rsidRPr="00EB5DBA" w14:paraId="2B8A6F29" w14:textId="77777777" w:rsidTr="00B34834">
        <w:trPr>
          <w:trHeight w:val="331"/>
        </w:trPr>
        <w:tc>
          <w:tcPr>
            <w:tcW w:w="1985" w:type="dxa"/>
            <w:vMerge/>
            <w:tcBorders>
              <w:left w:val="single" w:sz="4" w:space="0" w:color="auto"/>
              <w:right w:val="single" w:sz="4" w:space="0" w:color="auto"/>
            </w:tcBorders>
            <w:shd w:val="clear" w:color="auto" w:fill="DEE8F0"/>
          </w:tcPr>
          <w:p w14:paraId="6FDAD8A4" w14:textId="77777777" w:rsidR="00161C9D" w:rsidRPr="00320928" w:rsidRDefault="00161C9D" w:rsidP="00161C9D"/>
        </w:tc>
        <w:tc>
          <w:tcPr>
            <w:tcW w:w="4394" w:type="dxa"/>
            <w:tcBorders>
              <w:top w:val="single" w:sz="4" w:space="0" w:color="auto"/>
              <w:left w:val="nil"/>
              <w:bottom w:val="single" w:sz="4" w:space="0" w:color="auto"/>
              <w:right w:val="nil"/>
            </w:tcBorders>
            <w:shd w:val="clear" w:color="auto" w:fill="auto"/>
          </w:tcPr>
          <w:p w14:paraId="39B5F5AD" w14:textId="77777777" w:rsidR="00161C9D" w:rsidRPr="00EB5DBA" w:rsidRDefault="00161C9D" w:rsidP="00B34834">
            <w:pPr>
              <w:spacing w:line="240" w:lineRule="auto"/>
              <w:ind w:left="141"/>
            </w:pPr>
            <w:r w:rsidRPr="00EB5DBA">
              <w:t>Design lifetime</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49ECF7B" w14:textId="77777777" w:rsidR="00161C9D" w:rsidRPr="00EB5DBA" w:rsidRDefault="00161C9D" w:rsidP="00B34834">
            <w:pPr>
              <w:jc w:val="center"/>
            </w:pPr>
            <w:r w:rsidRPr="00EB5DBA">
              <w:t>25 years</w:t>
            </w:r>
          </w:p>
        </w:tc>
      </w:tr>
      <w:tr w:rsidR="00161C9D" w:rsidRPr="00EB5DBA" w14:paraId="3848617F" w14:textId="77777777" w:rsidTr="00B34834">
        <w:trPr>
          <w:trHeight w:val="331"/>
        </w:trPr>
        <w:tc>
          <w:tcPr>
            <w:tcW w:w="1985" w:type="dxa"/>
            <w:vMerge/>
            <w:tcBorders>
              <w:left w:val="single" w:sz="4" w:space="0" w:color="auto"/>
              <w:right w:val="single" w:sz="4" w:space="0" w:color="auto"/>
            </w:tcBorders>
            <w:shd w:val="clear" w:color="auto" w:fill="DEE8F0"/>
          </w:tcPr>
          <w:p w14:paraId="1F11AD92" w14:textId="77777777" w:rsidR="00161C9D" w:rsidRPr="00320928" w:rsidRDefault="00161C9D" w:rsidP="00161C9D"/>
        </w:tc>
        <w:tc>
          <w:tcPr>
            <w:tcW w:w="4394" w:type="dxa"/>
            <w:tcBorders>
              <w:top w:val="single" w:sz="4" w:space="0" w:color="auto"/>
              <w:left w:val="nil"/>
              <w:bottom w:val="single" w:sz="4" w:space="0" w:color="auto"/>
              <w:right w:val="nil"/>
            </w:tcBorders>
            <w:shd w:val="clear" w:color="auto" w:fill="auto"/>
          </w:tcPr>
          <w:p w14:paraId="043C88F1" w14:textId="77777777" w:rsidR="00161C9D" w:rsidRPr="00EB5DBA" w:rsidRDefault="00161C9D" w:rsidP="00B34834">
            <w:pPr>
              <w:spacing w:line="240" w:lineRule="auto"/>
              <w:ind w:left="141"/>
            </w:pPr>
            <w:r w:rsidRPr="00EB5DBA">
              <w:t>Length of runways (approx.)</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3A26AD06" w14:textId="22347D79" w:rsidR="00161C9D" w:rsidRDefault="00161C9D" w:rsidP="00B34834">
            <w:pPr>
              <w:jc w:val="center"/>
            </w:pPr>
            <w:r w:rsidRPr="00EB5DBA">
              <w:t>To be designed to achieve full coverage of new and existing bunkers and crane maintenance decks</w:t>
            </w:r>
            <w:r w:rsidR="004D34B3">
              <w:t xml:space="preserve"> with both cranes</w:t>
            </w:r>
            <w:r w:rsidRPr="00EB5DBA">
              <w:t>.</w:t>
            </w:r>
          </w:p>
          <w:p w14:paraId="215E434B" w14:textId="4810735E" w:rsidR="004056AE" w:rsidRPr="00EB5DBA" w:rsidRDefault="004056AE" w:rsidP="00B34834">
            <w:pPr>
              <w:jc w:val="center"/>
            </w:pPr>
          </w:p>
        </w:tc>
      </w:tr>
      <w:tr w:rsidR="00161C9D" w:rsidRPr="00EB5DBA" w14:paraId="05F53480" w14:textId="77777777" w:rsidTr="00B34834">
        <w:trPr>
          <w:trHeight w:val="331"/>
        </w:trPr>
        <w:tc>
          <w:tcPr>
            <w:tcW w:w="1985" w:type="dxa"/>
            <w:vMerge/>
            <w:tcBorders>
              <w:left w:val="single" w:sz="4" w:space="0" w:color="auto"/>
              <w:right w:val="single" w:sz="4" w:space="0" w:color="auto"/>
            </w:tcBorders>
            <w:shd w:val="clear" w:color="auto" w:fill="DEE8F0"/>
          </w:tcPr>
          <w:p w14:paraId="40463C8A" w14:textId="77777777" w:rsidR="00161C9D" w:rsidRPr="00320928" w:rsidRDefault="00161C9D" w:rsidP="00161C9D"/>
        </w:tc>
        <w:tc>
          <w:tcPr>
            <w:tcW w:w="4394" w:type="dxa"/>
            <w:tcBorders>
              <w:top w:val="single" w:sz="4" w:space="0" w:color="auto"/>
              <w:left w:val="nil"/>
              <w:bottom w:val="single" w:sz="4" w:space="0" w:color="auto"/>
              <w:right w:val="nil"/>
            </w:tcBorders>
            <w:shd w:val="clear" w:color="auto" w:fill="auto"/>
          </w:tcPr>
          <w:p w14:paraId="618D462F" w14:textId="77777777" w:rsidR="00161C9D" w:rsidRPr="00EB5DBA" w:rsidRDefault="00161C9D" w:rsidP="00B34834">
            <w:pPr>
              <w:spacing w:line="240" w:lineRule="auto"/>
              <w:ind w:left="141"/>
            </w:pPr>
            <w:r w:rsidRPr="00EB5DBA">
              <w:t>Span of crane bridge</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33A34BDE" w14:textId="77777777" w:rsidR="00161C9D" w:rsidRDefault="00161C9D" w:rsidP="00B34834">
            <w:pPr>
              <w:jc w:val="center"/>
            </w:pPr>
            <w:r w:rsidRPr="00EB5DBA">
              <w:t>To be designed according to building dimensions.</w:t>
            </w:r>
          </w:p>
          <w:p w14:paraId="03CA60EE" w14:textId="2081EE65" w:rsidR="004056AE" w:rsidRPr="00EB5DBA" w:rsidRDefault="004056AE" w:rsidP="00B34834">
            <w:pPr>
              <w:jc w:val="center"/>
            </w:pPr>
          </w:p>
        </w:tc>
      </w:tr>
      <w:tr w:rsidR="00161C9D" w:rsidRPr="00EB5DBA" w14:paraId="1C4D6F25" w14:textId="77777777" w:rsidTr="00B34834">
        <w:trPr>
          <w:trHeight w:val="331"/>
        </w:trPr>
        <w:tc>
          <w:tcPr>
            <w:tcW w:w="1985" w:type="dxa"/>
            <w:vMerge/>
            <w:tcBorders>
              <w:left w:val="single" w:sz="4" w:space="0" w:color="auto"/>
              <w:bottom w:val="single" w:sz="4" w:space="0" w:color="auto"/>
              <w:right w:val="single" w:sz="4" w:space="0" w:color="auto"/>
            </w:tcBorders>
            <w:shd w:val="clear" w:color="auto" w:fill="DEE8F0"/>
          </w:tcPr>
          <w:p w14:paraId="2AEBC228" w14:textId="77777777" w:rsidR="00161C9D" w:rsidRPr="00320928" w:rsidRDefault="00161C9D" w:rsidP="00161C9D"/>
        </w:tc>
        <w:tc>
          <w:tcPr>
            <w:tcW w:w="4394" w:type="dxa"/>
            <w:tcBorders>
              <w:top w:val="single" w:sz="4" w:space="0" w:color="auto"/>
              <w:left w:val="nil"/>
              <w:bottom w:val="single" w:sz="4" w:space="0" w:color="auto"/>
              <w:right w:val="nil"/>
            </w:tcBorders>
            <w:shd w:val="clear" w:color="auto" w:fill="auto"/>
          </w:tcPr>
          <w:p w14:paraId="31844017" w14:textId="77777777" w:rsidR="00161C9D" w:rsidRPr="00EB5DBA" w:rsidRDefault="00161C9D" w:rsidP="00B34834">
            <w:pPr>
              <w:spacing w:line="240" w:lineRule="auto"/>
              <w:ind w:left="141"/>
            </w:pPr>
            <w:r w:rsidRPr="00EB5DBA">
              <w:t>Lifting height</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679A8797" w14:textId="77777777" w:rsidR="00161C9D" w:rsidRDefault="00161C9D" w:rsidP="00B34834">
            <w:pPr>
              <w:jc w:val="center"/>
            </w:pPr>
            <w:r w:rsidRPr="00EB5DBA">
              <w:t>To be designed according to building dimensions.</w:t>
            </w:r>
          </w:p>
          <w:p w14:paraId="399B77BD" w14:textId="7B6833DC" w:rsidR="004056AE" w:rsidRPr="00EB5DBA" w:rsidRDefault="004056AE" w:rsidP="00B34834">
            <w:pPr>
              <w:jc w:val="center"/>
            </w:pPr>
          </w:p>
        </w:tc>
      </w:tr>
      <w:tr w:rsidR="00161C9D" w:rsidRPr="00EB5DBA" w14:paraId="16F92566" w14:textId="77777777" w:rsidTr="00320928">
        <w:trPr>
          <w:trHeight w:val="367"/>
        </w:trPr>
        <w:tc>
          <w:tcPr>
            <w:tcW w:w="1985" w:type="dxa"/>
            <w:tcBorders>
              <w:top w:val="single" w:sz="4" w:space="0" w:color="auto"/>
              <w:left w:val="single" w:sz="4" w:space="0" w:color="auto"/>
              <w:right w:val="single" w:sz="4" w:space="0" w:color="auto"/>
            </w:tcBorders>
            <w:shd w:val="clear" w:color="auto" w:fill="DEE8F0"/>
            <w:vAlign w:val="center"/>
          </w:tcPr>
          <w:p w14:paraId="06590C63" w14:textId="088A1A0A" w:rsidR="00161C9D" w:rsidRPr="00320928" w:rsidRDefault="00DC0F52" w:rsidP="0010652C">
            <w:pPr>
              <w:keepNext/>
              <w:keepLines/>
            </w:pPr>
            <w:r w:rsidRPr="00320928">
              <w:rPr>
                <w:b/>
              </w:rPr>
              <w:lastRenderedPageBreak/>
              <w:t>A5</w:t>
            </w:r>
            <w:r w:rsidR="00320928">
              <w:rPr>
                <w:b/>
              </w:rPr>
              <w:t>: sec. 2.3.1</w:t>
            </w:r>
          </w:p>
        </w:tc>
        <w:tc>
          <w:tcPr>
            <w:tcW w:w="7655" w:type="dxa"/>
            <w:gridSpan w:val="2"/>
            <w:tcBorders>
              <w:top w:val="single" w:sz="4" w:space="0" w:color="auto"/>
              <w:left w:val="nil"/>
              <w:bottom w:val="single" w:sz="4" w:space="0" w:color="auto"/>
              <w:right w:val="single" w:sz="4" w:space="0" w:color="auto"/>
            </w:tcBorders>
            <w:shd w:val="clear" w:color="auto" w:fill="DEE8F0"/>
            <w:vAlign w:val="center"/>
          </w:tcPr>
          <w:p w14:paraId="39128806" w14:textId="7C1750E0" w:rsidR="00161C9D" w:rsidRPr="00EB5DBA" w:rsidRDefault="00161C9D" w:rsidP="0010652C">
            <w:pPr>
              <w:keepNext/>
              <w:keepLines/>
            </w:pPr>
            <w:r w:rsidRPr="00EB5DBA">
              <w:rPr>
                <w:b/>
                <w:bCs/>
              </w:rPr>
              <w:t>Firefighting equipment in waste bunker</w:t>
            </w:r>
            <w:r w:rsidR="009C1A97" w:rsidRPr="00EB5DBA">
              <w:rPr>
                <w:b/>
                <w:bCs/>
              </w:rPr>
              <w:t xml:space="preserve"> (existing and new bunker)</w:t>
            </w:r>
          </w:p>
        </w:tc>
      </w:tr>
      <w:tr w:rsidR="00161C9D" w:rsidRPr="00EB5DBA" w14:paraId="3AB39BE7" w14:textId="77777777" w:rsidTr="00B34834">
        <w:trPr>
          <w:trHeight w:val="331"/>
        </w:trPr>
        <w:tc>
          <w:tcPr>
            <w:tcW w:w="1985" w:type="dxa"/>
            <w:tcBorders>
              <w:left w:val="single" w:sz="4" w:space="0" w:color="auto"/>
              <w:bottom w:val="single" w:sz="4" w:space="0" w:color="auto"/>
              <w:right w:val="single" w:sz="4" w:space="0" w:color="auto"/>
            </w:tcBorders>
            <w:shd w:val="clear" w:color="auto" w:fill="DEE8F0"/>
          </w:tcPr>
          <w:p w14:paraId="7B93ED8A" w14:textId="77777777" w:rsidR="00161C9D" w:rsidRPr="00320928" w:rsidRDefault="00161C9D" w:rsidP="0010652C">
            <w:pPr>
              <w:keepNext/>
              <w:keepLines/>
            </w:pPr>
          </w:p>
        </w:tc>
        <w:tc>
          <w:tcPr>
            <w:tcW w:w="4394" w:type="dxa"/>
            <w:tcBorders>
              <w:top w:val="single" w:sz="4" w:space="0" w:color="auto"/>
              <w:left w:val="nil"/>
              <w:bottom w:val="single" w:sz="4" w:space="0" w:color="auto"/>
              <w:right w:val="nil"/>
            </w:tcBorders>
            <w:shd w:val="clear" w:color="auto" w:fill="auto"/>
          </w:tcPr>
          <w:p w14:paraId="750CC2D6" w14:textId="43A6B2CD" w:rsidR="00161C9D" w:rsidRPr="00EB5DBA" w:rsidRDefault="00161C9D" w:rsidP="0010652C">
            <w:pPr>
              <w:keepNext/>
              <w:keepLines/>
              <w:spacing w:line="240" w:lineRule="auto"/>
              <w:ind w:left="141"/>
            </w:pPr>
            <w:r w:rsidRPr="00EB5DBA">
              <w:t xml:space="preserve">Number of </w:t>
            </w:r>
            <w:proofErr w:type="gramStart"/>
            <w:r w:rsidRPr="00EB5DBA">
              <w:t>water</w:t>
            </w:r>
            <w:proofErr w:type="gramEnd"/>
            <w:r w:rsidRPr="00EB5DBA">
              <w:t xml:space="preserve"> spraying cannons</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54420023" w14:textId="1B1E1137" w:rsidR="00161C9D" w:rsidRDefault="004D34B3" w:rsidP="0010652C">
            <w:pPr>
              <w:keepNext/>
              <w:keepLines/>
              <w:jc w:val="center"/>
            </w:pPr>
            <w:r>
              <w:t xml:space="preserve">Minimum 3 large water cannons to cover the entire bunker. </w:t>
            </w:r>
          </w:p>
          <w:p w14:paraId="059B87C1" w14:textId="3A6BB762" w:rsidR="004056AE" w:rsidRPr="00EB5DBA" w:rsidRDefault="004D34B3" w:rsidP="0010652C">
            <w:pPr>
              <w:keepNext/>
              <w:keepLines/>
              <w:jc w:val="center"/>
            </w:pPr>
            <w:r>
              <w:t>3 smaller water cannons or powerful sprinklers to cover hoppers</w:t>
            </w:r>
          </w:p>
        </w:tc>
      </w:tr>
      <w:tr w:rsidR="00161C9D" w:rsidRPr="00EB5DBA" w14:paraId="57170E4A" w14:textId="77777777" w:rsidTr="00320928">
        <w:trPr>
          <w:trHeight w:val="397"/>
        </w:trPr>
        <w:tc>
          <w:tcPr>
            <w:tcW w:w="1985" w:type="dxa"/>
            <w:vMerge w:val="restart"/>
            <w:tcBorders>
              <w:top w:val="single" w:sz="4" w:space="0" w:color="auto"/>
              <w:left w:val="single" w:sz="4" w:space="0" w:color="auto"/>
              <w:right w:val="single" w:sz="4" w:space="0" w:color="auto"/>
            </w:tcBorders>
            <w:shd w:val="clear" w:color="auto" w:fill="DEE8F0"/>
          </w:tcPr>
          <w:p w14:paraId="12F1EDA5" w14:textId="58C67806" w:rsidR="00161C9D" w:rsidRPr="00320928" w:rsidRDefault="007E14E3" w:rsidP="00161C9D">
            <w:pPr>
              <w:pStyle w:val="Zkladntext"/>
              <w:spacing w:after="240"/>
              <w:rPr>
                <w:b/>
              </w:rPr>
            </w:pPr>
            <w:r w:rsidRPr="00320928">
              <w:rPr>
                <w:b/>
              </w:rPr>
              <w:t>A5</w:t>
            </w:r>
            <w:r w:rsidR="00320928">
              <w:rPr>
                <w:b/>
              </w:rPr>
              <w:t>:</w:t>
            </w:r>
            <w:r w:rsidRPr="00320928">
              <w:rPr>
                <w:b/>
              </w:rPr>
              <w:t xml:space="preserve"> sec. 5.2</w:t>
            </w:r>
          </w:p>
        </w:tc>
        <w:tc>
          <w:tcPr>
            <w:tcW w:w="7655" w:type="dxa"/>
            <w:gridSpan w:val="2"/>
            <w:tcBorders>
              <w:top w:val="single" w:sz="4" w:space="0" w:color="auto"/>
              <w:left w:val="nil"/>
              <w:bottom w:val="single" w:sz="4" w:space="0" w:color="auto"/>
              <w:right w:val="single" w:sz="4" w:space="0" w:color="auto"/>
            </w:tcBorders>
            <w:shd w:val="clear" w:color="auto" w:fill="DEE8F0"/>
            <w:vAlign w:val="center"/>
          </w:tcPr>
          <w:p w14:paraId="663695A0" w14:textId="77777777" w:rsidR="00161C9D" w:rsidRPr="00EB5DBA" w:rsidRDefault="00161C9D">
            <w:pPr>
              <w:spacing w:line="240" w:lineRule="auto"/>
            </w:pPr>
            <w:r w:rsidRPr="00EB5DBA">
              <w:rPr>
                <w:b/>
              </w:rPr>
              <w:t>Turbine hall service crane</w:t>
            </w:r>
          </w:p>
        </w:tc>
      </w:tr>
      <w:tr w:rsidR="00161C9D" w:rsidRPr="00EB5DBA" w14:paraId="795E0811" w14:textId="77777777" w:rsidTr="00B34834">
        <w:trPr>
          <w:trHeight w:val="228"/>
        </w:trPr>
        <w:tc>
          <w:tcPr>
            <w:tcW w:w="1985" w:type="dxa"/>
            <w:vMerge/>
            <w:tcBorders>
              <w:left w:val="single" w:sz="4" w:space="0" w:color="auto"/>
              <w:right w:val="single" w:sz="4" w:space="0" w:color="auto"/>
            </w:tcBorders>
            <w:shd w:val="clear" w:color="auto" w:fill="DEE8F0"/>
          </w:tcPr>
          <w:p w14:paraId="2A8C0DB1" w14:textId="77777777" w:rsidR="00161C9D" w:rsidRPr="00320928" w:rsidRDefault="00161C9D" w:rsidP="00161C9D"/>
        </w:tc>
        <w:tc>
          <w:tcPr>
            <w:tcW w:w="4394" w:type="dxa"/>
            <w:tcBorders>
              <w:top w:val="single" w:sz="4" w:space="0" w:color="auto"/>
              <w:left w:val="nil"/>
              <w:bottom w:val="single" w:sz="4" w:space="0" w:color="auto"/>
              <w:right w:val="nil"/>
            </w:tcBorders>
            <w:shd w:val="clear" w:color="auto" w:fill="auto"/>
          </w:tcPr>
          <w:p w14:paraId="59F60CDA" w14:textId="77777777" w:rsidR="00161C9D" w:rsidRPr="00EB5DBA" w:rsidRDefault="00161C9D" w:rsidP="00B34834">
            <w:pPr>
              <w:spacing w:line="240" w:lineRule="auto"/>
              <w:ind w:left="141"/>
            </w:pPr>
            <w:r w:rsidRPr="00EB5DBA">
              <w:t>Number of cranes</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4F57E0F5" w14:textId="77777777" w:rsidR="00161C9D" w:rsidRPr="00EB5DBA" w:rsidRDefault="00161C9D" w:rsidP="00B34834">
            <w:pPr>
              <w:jc w:val="center"/>
            </w:pPr>
            <w:r w:rsidRPr="00EB5DBA">
              <w:t>1 overhead crane</w:t>
            </w:r>
          </w:p>
        </w:tc>
      </w:tr>
      <w:tr w:rsidR="00161C9D" w:rsidRPr="00EB5DBA" w14:paraId="4FB1A394" w14:textId="77777777" w:rsidTr="00B34834">
        <w:trPr>
          <w:trHeight w:val="228"/>
        </w:trPr>
        <w:tc>
          <w:tcPr>
            <w:tcW w:w="1985" w:type="dxa"/>
            <w:vMerge/>
            <w:tcBorders>
              <w:left w:val="single" w:sz="4" w:space="0" w:color="auto"/>
              <w:right w:val="single" w:sz="4" w:space="0" w:color="auto"/>
            </w:tcBorders>
            <w:shd w:val="clear" w:color="auto" w:fill="DEE8F0"/>
          </w:tcPr>
          <w:p w14:paraId="2768780D" w14:textId="77777777" w:rsidR="00161C9D" w:rsidRPr="00320928" w:rsidRDefault="00161C9D" w:rsidP="00161C9D"/>
        </w:tc>
        <w:tc>
          <w:tcPr>
            <w:tcW w:w="4394" w:type="dxa"/>
            <w:tcBorders>
              <w:top w:val="single" w:sz="4" w:space="0" w:color="auto"/>
              <w:left w:val="nil"/>
              <w:bottom w:val="single" w:sz="4" w:space="0" w:color="auto"/>
              <w:right w:val="nil"/>
            </w:tcBorders>
            <w:shd w:val="clear" w:color="auto" w:fill="auto"/>
          </w:tcPr>
          <w:p w14:paraId="6DD25892" w14:textId="77777777" w:rsidR="00161C9D" w:rsidRPr="00EB5DBA" w:rsidRDefault="00161C9D" w:rsidP="00B34834">
            <w:pPr>
              <w:spacing w:line="240" w:lineRule="auto"/>
              <w:ind w:left="141"/>
            </w:pPr>
            <w:r w:rsidRPr="00EB5DBA">
              <w:t>Length of runways</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399CCEAD" w14:textId="77777777" w:rsidR="00161C9D" w:rsidRPr="00EB5DBA" w:rsidRDefault="00161C9D" w:rsidP="00B34834">
            <w:pPr>
              <w:jc w:val="center"/>
            </w:pPr>
            <w:r w:rsidRPr="00EB5DBA">
              <w:t>To be designed according to building dimensions.</w:t>
            </w:r>
          </w:p>
        </w:tc>
      </w:tr>
      <w:tr w:rsidR="00161C9D" w:rsidRPr="00EB5DBA" w14:paraId="76305034" w14:textId="77777777" w:rsidTr="00B34834">
        <w:trPr>
          <w:trHeight w:val="228"/>
        </w:trPr>
        <w:tc>
          <w:tcPr>
            <w:tcW w:w="1985" w:type="dxa"/>
            <w:vMerge/>
            <w:tcBorders>
              <w:left w:val="single" w:sz="4" w:space="0" w:color="auto"/>
              <w:right w:val="single" w:sz="4" w:space="0" w:color="auto"/>
            </w:tcBorders>
            <w:shd w:val="clear" w:color="auto" w:fill="DEE8F0"/>
          </w:tcPr>
          <w:p w14:paraId="6CDD51B5" w14:textId="77777777" w:rsidR="00161C9D" w:rsidRPr="00320928" w:rsidRDefault="00161C9D" w:rsidP="00161C9D"/>
        </w:tc>
        <w:tc>
          <w:tcPr>
            <w:tcW w:w="4394" w:type="dxa"/>
            <w:tcBorders>
              <w:top w:val="single" w:sz="4" w:space="0" w:color="auto"/>
              <w:left w:val="nil"/>
              <w:bottom w:val="single" w:sz="4" w:space="0" w:color="auto"/>
              <w:right w:val="nil"/>
            </w:tcBorders>
            <w:shd w:val="clear" w:color="auto" w:fill="auto"/>
          </w:tcPr>
          <w:p w14:paraId="01949102" w14:textId="77777777" w:rsidR="00161C9D" w:rsidRPr="00EB5DBA" w:rsidRDefault="00161C9D" w:rsidP="00B34834">
            <w:pPr>
              <w:spacing w:line="240" w:lineRule="auto"/>
              <w:ind w:left="141"/>
            </w:pPr>
            <w:r w:rsidRPr="00EB5DBA">
              <w:t>Span of crane bridge</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3B8B9DC5" w14:textId="77777777" w:rsidR="00161C9D" w:rsidRPr="00EB5DBA" w:rsidRDefault="00161C9D" w:rsidP="00B34834">
            <w:pPr>
              <w:jc w:val="center"/>
            </w:pPr>
            <w:r w:rsidRPr="00EB5DBA">
              <w:t>To be designed according to building dimensions.</w:t>
            </w:r>
          </w:p>
        </w:tc>
      </w:tr>
      <w:tr w:rsidR="00161C9D" w:rsidRPr="00EB5DBA" w14:paraId="34879671" w14:textId="77777777" w:rsidTr="00B34834">
        <w:trPr>
          <w:trHeight w:val="228"/>
        </w:trPr>
        <w:tc>
          <w:tcPr>
            <w:tcW w:w="1985" w:type="dxa"/>
            <w:vMerge/>
            <w:tcBorders>
              <w:left w:val="single" w:sz="4" w:space="0" w:color="auto"/>
              <w:right w:val="single" w:sz="4" w:space="0" w:color="auto"/>
            </w:tcBorders>
            <w:shd w:val="clear" w:color="auto" w:fill="DEE8F0"/>
          </w:tcPr>
          <w:p w14:paraId="3681C4B1" w14:textId="77777777" w:rsidR="00161C9D" w:rsidRPr="00320928" w:rsidRDefault="00161C9D" w:rsidP="00161C9D"/>
        </w:tc>
        <w:tc>
          <w:tcPr>
            <w:tcW w:w="4394" w:type="dxa"/>
            <w:tcBorders>
              <w:top w:val="single" w:sz="4" w:space="0" w:color="auto"/>
              <w:left w:val="nil"/>
              <w:bottom w:val="single" w:sz="4" w:space="0" w:color="auto"/>
              <w:right w:val="nil"/>
            </w:tcBorders>
            <w:shd w:val="clear" w:color="auto" w:fill="auto"/>
          </w:tcPr>
          <w:p w14:paraId="2B638010" w14:textId="77777777" w:rsidR="00161C9D" w:rsidRPr="00EB5DBA" w:rsidRDefault="00161C9D" w:rsidP="00B34834">
            <w:pPr>
              <w:spacing w:line="240" w:lineRule="auto"/>
              <w:ind w:left="141"/>
            </w:pPr>
            <w:r w:rsidRPr="00EB5DBA">
              <w:t>Hoisting height</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23349D69" w14:textId="77777777" w:rsidR="00161C9D" w:rsidRPr="00EB5DBA" w:rsidRDefault="00161C9D" w:rsidP="00B34834">
            <w:pPr>
              <w:jc w:val="center"/>
            </w:pPr>
            <w:r w:rsidRPr="00EB5DBA">
              <w:t>To be designed according to building dimensions.</w:t>
            </w:r>
          </w:p>
        </w:tc>
      </w:tr>
      <w:tr w:rsidR="00161C9D" w:rsidRPr="00EB5DBA" w14:paraId="17ECBD40" w14:textId="77777777" w:rsidTr="00B34834">
        <w:trPr>
          <w:trHeight w:val="228"/>
        </w:trPr>
        <w:tc>
          <w:tcPr>
            <w:tcW w:w="1985" w:type="dxa"/>
            <w:vMerge/>
            <w:tcBorders>
              <w:left w:val="single" w:sz="4" w:space="0" w:color="auto"/>
              <w:bottom w:val="single" w:sz="4" w:space="0" w:color="auto"/>
              <w:right w:val="single" w:sz="4" w:space="0" w:color="auto"/>
            </w:tcBorders>
            <w:shd w:val="clear" w:color="auto" w:fill="DEE8F0"/>
          </w:tcPr>
          <w:p w14:paraId="50A349F6" w14:textId="77777777" w:rsidR="00161C9D" w:rsidRPr="00320928" w:rsidRDefault="00161C9D" w:rsidP="00161C9D"/>
        </w:tc>
        <w:tc>
          <w:tcPr>
            <w:tcW w:w="4394" w:type="dxa"/>
            <w:tcBorders>
              <w:top w:val="single" w:sz="4" w:space="0" w:color="auto"/>
              <w:left w:val="nil"/>
              <w:bottom w:val="single" w:sz="4" w:space="0" w:color="auto"/>
              <w:right w:val="nil"/>
            </w:tcBorders>
            <w:shd w:val="clear" w:color="auto" w:fill="auto"/>
          </w:tcPr>
          <w:p w14:paraId="23594533" w14:textId="77777777" w:rsidR="00161C9D" w:rsidRPr="00EB5DBA" w:rsidRDefault="00161C9D" w:rsidP="00B34834">
            <w:pPr>
              <w:spacing w:line="240" w:lineRule="auto"/>
              <w:ind w:left="141"/>
            </w:pPr>
            <w:r w:rsidRPr="00EB5DBA">
              <w:t>Lifting capacity for maintenance works</w:t>
            </w:r>
            <w:r w:rsidRPr="00EB5DBA">
              <w:br/>
              <w:t>(not installation).</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32C07F68" w14:textId="74B7E33B" w:rsidR="00161C9D" w:rsidRPr="00EB5DBA" w:rsidRDefault="00072A81" w:rsidP="00350CAE">
            <w:r w:rsidRPr="00EB5DBA">
              <w:t>Heaviest item for maintenance</w:t>
            </w:r>
            <w:r w:rsidR="00601B91" w:rsidRPr="00EB5DBA">
              <w:t xml:space="preserve">, however </w:t>
            </w:r>
            <w:r w:rsidRPr="00EB5DBA">
              <w:t>m</w:t>
            </w:r>
            <w:r w:rsidR="00161C9D" w:rsidRPr="00EB5DBA">
              <w:t xml:space="preserve">in. </w:t>
            </w:r>
            <w:r w:rsidR="00817495">
              <w:t>10</w:t>
            </w:r>
            <w:r w:rsidR="00161C9D" w:rsidRPr="00EB5DBA">
              <w:t xml:space="preserve"> t</w:t>
            </w:r>
            <w:r w:rsidR="000811D3" w:rsidRPr="00EB5DBA">
              <w:t>.</w:t>
            </w:r>
          </w:p>
          <w:p w14:paraId="656968F7" w14:textId="1C897C48" w:rsidR="00161C9D" w:rsidRPr="00EB5DBA" w:rsidRDefault="00161C9D" w:rsidP="00350CAE">
            <w:r w:rsidRPr="00EB5DBA">
              <w:t>Supplier to guarantee</w:t>
            </w:r>
            <w:r w:rsidR="00601B91" w:rsidRPr="00EB5DBA">
              <w:t xml:space="preserve"> lifting capacity</w:t>
            </w:r>
            <w:r w:rsidRPr="00EB5DBA">
              <w:t xml:space="preserve"> is sufficient for all maintenance works on turbine, including lifting </w:t>
            </w:r>
            <w:r w:rsidR="00072A81" w:rsidRPr="00EB5DBA">
              <w:t xml:space="preserve">upper </w:t>
            </w:r>
            <w:r w:rsidRPr="00EB5DBA">
              <w:t>turbine casing parts, control valve bodies, turbine rotor, generator</w:t>
            </w:r>
            <w:r w:rsidR="00072A81" w:rsidRPr="00EB5DBA">
              <w:t xml:space="preserve"> parts etc</w:t>
            </w:r>
            <w:r w:rsidRPr="00EB5DBA">
              <w:t xml:space="preserve">. </w:t>
            </w:r>
            <w:r w:rsidR="00072A81" w:rsidRPr="00EB5DBA">
              <w:t xml:space="preserve">Excepted are parts as bottom of casing and generator stator which normally are not removed for maintenance. </w:t>
            </w:r>
            <w:r w:rsidR="00601B91" w:rsidRPr="00EB5DBA">
              <w:t>Parts shall</w:t>
            </w:r>
            <w:r w:rsidRPr="00EB5DBA">
              <w:t xml:space="preserve"> be removable </w:t>
            </w:r>
            <w:r w:rsidR="00601B91" w:rsidRPr="00EB5DBA">
              <w:t xml:space="preserve">out of the turbine hall </w:t>
            </w:r>
            <w:r w:rsidRPr="00EB5DBA">
              <w:t>without removing façade elements (i</w:t>
            </w:r>
            <w:r w:rsidR="000811D3" w:rsidRPr="00EB5DBA">
              <w:t>.</w:t>
            </w:r>
            <w:r w:rsidRPr="00EB5DBA">
              <w:t>e. shall be moved from turbine hall through suitable service opening in the turbine hall floor</w:t>
            </w:r>
            <w:r w:rsidR="00BA49EC">
              <w:t xml:space="preserve"> or doors</w:t>
            </w:r>
            <w:r w:rsidRPr="00EB5DBA">
              <w:t>)</w:t>
            </w:r>
            <w:r w:rsidRPr="00EB5DBA">
              <w:br/>
            </w:r>
          </w:p>
        </w:tc>
      </w:tr>
      <w:tr w:rsidR="00161C9D" w:rsidRPr="00EB5DBA" w14:paraId="10AF879B" w14:textId="77777777" w:rsidTr="00350CAE">
        <w:trPr>
          <w:trHeight w:val="397"/>
        </w:trPr>
        <w:tc>
          <w:tcPr>
            <w:tcW w:w="1985" w:type="dxa"/>
            <w:vMerge w:val="restart"/>
            <w:tcBorders>
              <w:top w:val="single" w:sz="4" w:space="0" w:color="auto"/>
              <w:left w:val="single" w:sz="4" w:space="0" w:color="auto"/>
              <w:right w:val="single" w:sz="4" w:space="0" w:color="auto"/>
            </w:tcBorders>
            <w:shd w:val="clear" w:color="auto" w:fill="DEE8F0"/>
          </w:tcPr>
          <w:p w14:paraId="7024FAD7" w14:textId="1A945D0C" w:rsidR="00161C9D" w:rsidRPr="00320928" w:rsidRDefault="007E14E3" w:rsidP="00161C9D">
            <w:pPr>
              <w:pStyle w:val="Zkladntext"/>
              <w:spacing w:after="240"/>
              <w:rPr>
                <w:b/>
              </w:rPr>
            </w:pPr>
            <w:r w:rsidRPr="00320928">
              <w:rPr>
                <w:b/>
              </w:rPr>
              <w:t>A5</w:t>
            </w:r>
            <w:r w:rsidR="00320928">
              <w:rPr>
                <w:b/>
              </w:rPr>
              <w:t>:</w:t>
            </w:r>
            <w:r w:rsidRPr="00320928">
              <w:rPr>
                <w:b/>
              </w:rPr>
              <w:t xml:space="preserve"> sec. 7</w:t>
            </w:r>
          </w:p>
        </w:tc>
        <w:tc>
          <w:tcPr>
            <w:tcW w:w="7655" w:type="dxa"/>
            <w:gridSpan w:val="2"/>
            <w:tcBorders>
              <w:top w:val="single" w:sz="4" w:space="0" w:color="auto"/>
              <w:left w:val="nil"/>
              <w:bottom w:val="single" w:sz="4" w:space="0" w:color="auto"/>
              <w:right w:val="single" w:sz="4" w:space="0" w:color="auto"/>
            </w:tcBorders>
            <w:shd w:val="clear" w:color="auto" w:fill="DEE8F0"/>
            <w:vAlign w:val="center"/>
          </w:tcPr>
          <w:p w14:paraId="55B80BF5" w14:textId="3EB5ADCA" w:rsidR="00161C9D" w:rsidRPr="00EB5DBA" w:rsidRDefault="00161C9D" w:rsidP="00F866E5">
            <w:pPr>
              <w:spacing w:after="100" w:afterAutospacing="1" w:line="240" w:lineRule="auto"/>
            </w:pPr>
            <w:r w:rsidRPr="00EB5DBA">
              <w:rPr>
                <w:b/>
                <w:bCs/>
              </w:rPr>
              <w:t>Compressed Air</w:t>
            </w:r>
            <w:r w:rsidR="00E51D3E" w:rsidRPr="00EB5DBA">
              <w:rPr>
                <w:b/>
                <w:bCs/>
              </w:rPr>
              <w:t xml:space="preserve"> (Available from existing compressed air station)</w:t>
            </w:r>
          </w:p>
        </w:tc>
      </w:tr>
      <w:tr w:rsidR="00161C9D" w:rsidRPr="00EB5DBA" w14:paraId="306C1B74" w14:textId="77777777" w:rsidTr="00B34834">
        <w:trPr>
          <w:trHeight w:val="228"/>
        </w:trPr>
        <w:tc>
          <w:tcPr>
            <w:tcW w:w="1985" w:type="dxa"/>
            <w:vMerge/>
            <w:tcBorders>
              <w:left w:val="single" w:sz="4" w:space="0" w:color="auto"/>
              <w:right w:val="single" w:sz="4" w:space="0" w:color="auto"/>
            </w:tcBorders>
            <w:shd w:val="clear" w:color="auto" w:fill="DEE8F0"/>
          </w:tcPr>
          <w:p w14:paraId="38F1F15E" w14:textId="77777777" w:rsidR="00161C9D" w:rsidRPr="00320928" w:rsidRDefault="00161C9D" w:rsidP="00161C9D"/>
        </w:tc>
        <w:tc>
          <w:tcPr>
            <w:tcW w:w="4394" w:type="dxa"/>
            <w:tcBorders>
              <w:top w:val="single" w:sz="4" w:space="0" w:color="auto"/>
              <w:left w:val="nil"/>
              <w:bottom w:val="single" w:sz="4" w:space="0" w:color="auto"/>
              <w:right w:val="single" w:sz="4" w:space="0" w:color="auto"/>
            </w:tcBorders>
            <w:shd w:val="clear" w:color="auto" w:fill="auto"/>
            <w:vAlign w:val="center"/>
          </w:tcPr>
          <w:p w14:paraId="34C5757F" w14:textId="0C8F7014" w:rsidR="00161C9D" w:rsidRPr="00EB5DBA" w:rsidRDefault="00161C9D" w:rsidP="00161C9D">
            <w:pPr>
              <w:rPr>
                <w:bCs/>
              </w:rPr>
            </w:pPr>
            <w:r w:rsidRPr="00EB5DBA">
              <w:rPr>
                <w:b/>
                <w:bCs/>
              </w:rPr>
              <w:t>General</w:t>
            </w:r>
          </w:p>
        </w:tc>
        <w:tc>
          <w:tcPr>
            <w:tcW w:w="3261" w:type="dxa"/>
            <w:tcBorders>
              <w:top w:val="single" w:sz="4" w:space="0" w:color="auto"/>
              <w:left w:val="nil"/>
              <w:bottom w:val="single" w:sz="4" w:space="0" w:color="auto"/>
              <w:right w:val="single" w:sz="4" w:space="0" w:color="auto"/>
            </w:tcBorders>
            <w:shd w:val="clear" w:color="auto" w:fill="auto"/>
            <w:vAlign w:val="center"/>
          </w:tcPr>
          <w:p w14:paraId="16395484" w14:textId="6B65D620" w:rsidR="00161C9D" w:rsidRPr="00EB5DBA" w:rsidRDefault="00161C9D" w:rsidP="00B34834">
            <w:pPr>
              <w:jc w:val="center"/>
            </w:pPr>
            <w:r w:rsidRPr="0010652C">
              <w:rPr>
                <w:bCs/>
              </w:rPr>
              <w:t>Compressed air quality according to ISO 8573-1:2010.</w:t>
            </w:r>
          </w:p>
        </w:tc>
      </w:tr>
      <w:tr w:rsidR="00161C9D" w:rsidRPr="00EB5DBA" w14:paraId="78B7CD2A" w14:textId="77777777" w:rsidTr="00B34834">
        <w:trPr>
          <w:trHeight w:val="228"/>
        </w:trPr>
        <w:tc>
          <w:tcPr>
            <w:tcW w:w="1985" w:type="dxa"/>
            <w:vMerge/>
            <w:tcBorders>
              <w:left w:val="single" w:sz="4" w:space="0" w:color="auto"/>
              <w:right w:val="single" w:sz="4" w:space="0" w:color="auto"/>
            </w:tcBorders>
            <w:shd w:val="clear" w:color="auto" w:fill="DEE8F0"/>
          </w:tcPr>
          <w:p w14:paraId="1D2BA68D" w14:textId="77777777" w:rsidR="00161C9D" w:rsidRPr="00320928" w:rsidRDefault="00161C9D" w:rsidP="00161C9D"/>
        </w:tc>
        <w:tc>
          <w:tcPr>
            <w:tcW w:w="4394" w:type="dxa"/>
            <w:tcBorders>
              <w:top w:val="single" w:sz="4" w:space="0" w:color="auto"/>
              <w:left w:val="nil"/>
              <w:bottom w:val="single" w:sz="4" w:space="0" w:color="auto"/>
              <w:right w:val="single" w:sz="4" w:space="0" w:color="auto"/>
            </w:tcBorders>
            <w:shd w:val="clear" w:color="auto" w:fill="auto"/>
            <w:vAlign w:val="center"/>
          </w:tcPr>
          <w:p w14:paraId="2EA1264C" w14:textId="75CB5780" w:rsidR="00161C9D" w:rsidRPr="00EB5DBA" w:rsidRDefault="00161C9D" w:rsidP="00161C9D">
            <w:pPr>
              <w:spacing w:line="240" w:lineRule="auto"/>
              <w:rPr>
                <w:b/>
                <w:bCs/>
              </w:rPr>
            </w:pPr>
            <w:r w:rsidRPr="00EB5DBA">
              <w:rPr>
                <w:b/>
                <w:bCs/>
              </w:rPr>
              <w:t>Process air</w:t>
            </w:r>
          </w:p>
        </w:tc>
        <w:tc>
          <w:tcPr>
            <w:tcW w:w="3261" w:type="dxa"/>
            <w:tcBorders>
              <w:top w:val="single" w:sz="4" w:space="0" w:color="auto"/>
              <w:left w:val="nil"/>
              <w:bottom w:val="single" w:sz="4" w:space="0" w:color="auto"/>
              <w:right w:val="single" w:sz="4" w:space="0" w:color="auto"/>
            </w:tcBorders>
            <w:shd w:val="clear" w:color="auto" w:fill="auto"/>
            <w:vAlign w:val="center"/>
          </w:tcPr>
          <w:p w14:paraId="7746F87D" w14:textId="14E8B819" w:rsidR="00161C9D" w:rsidRPr="00EB5DBA" w:rsidRDefault="00161C9D" w:rsidP="00B34834">
            <w:pPr>
              <w:jc w:val="center"/>
            </w:pPr>
          </w:p>
        </w:tc>
      </w:tr>
      <w:tr w:rsidR="00161C9D" w:rsidRPr="00EB5DBA" w14:paraId="56369D3B" w14:textId="77777777" w:rsidTr="00B34834">
        <w:trPr>
          <w:trHeight w:val="228"/>
        </w:trPr>
        <w:tc>
          <w:tcPr>
            <w:tcW w:w="1985" w:type="dxa"/>
            <w:vMerge/>
            <w:tcBorders>
              <w:left w:val="single" w:sz="4" w:space="0" w:color="auto"/>
              <w:right w:val="single" w:sz="4" w:space="0" w:color="auto"/>
            </w:tcBorders>
            <w:shd w:val="clear" w:color="auto" w:fill="DEE8F0"/>
          </w:tcPr>
          <w:p w14:paraId="3E46CAE8" w14:textId="77777777" w:rsidR="00161C9D" w:rsidRPr="00320928" w:rsidRDefault="00161C9D" w:rsidP="00161C9D"/>
        </w:tc>
        <w:tc>
          <w:tcPr>
            <w:tcW w:w="4394" w:type="dxa"/>
            <w:tcBorders>
              <w:top w:val="single" w:sz="4" w:space="0" w:color="auto"/>
              <w:left w:val="nil"/>
              <w:bottom w:val="single" w:sz="4" w:space="0" w:color="auto"/>
              <w:right w:val="single" w:sz="4" w:space="0" w:color="auto"/>
            </w:tcBorders>
            <w:shd w:val="clear" w:color="auto" w:fill="auto"/>
          </w:tcPr>
          <w:p w14:paraId="3CE2E97E" w14:textId="1FD2179D" w:rsidR="00161C9D" w:rsidRPr="00EB5DBA" w:rsidRDefault="00161C9D" w:rsidP="00B34834">
            <w:pPr>
              <w:spacing w:line="240" w:lineRule="auto"/>
              <w:ind w:left="141"/>
            </w:pPr>
            <w:r w:rsidRPr="00EB5DBA">
              <w:t>ISO 8573-1 Quality class</w:t>
            </w:r>
          </w:p>
        </w:tc>
        <w:tc>
          <w:tcPr>
            <w:tcW w:w="3261" w:type="dxa"/>
            <w:tcBorders>
              <w:top w:val="single" w:sz="4" w:space="0" w:color="auto"/>
              <w:left w:val="nil"/>
              <w:bottom w:val="single" w:sz="4" w:space="0" w:color="auto"/>
              <w:right w:val="single" w:sz="4" w:space="0" w:color="auto"/>
            </w:tcBorders>
            <w:shd w:val="clear" w:color="auto" w:fill="auto"/>
            <w:vAlign w:val="center"/>
          </w:tcPr>
          <w:p w14:paraId="68245DFD" w14:textId="66D1BEEA" w:rsidR="00161C9D" w:rsidRPr="006B2A0B" w:rsidRDefault="001752C9" w:rsidP="00B34834">
            <w:pPr>
              <w:jc w:val="center"/>
            </w:pPr>
            <w:r w:rsidRPr="00C9230A">
              <w:t>[</w:t>
            </w:r>
            <w:proofErr w:type="gramStart"/>
            <w:r w:rsidRPr="00C9230A">
              <w:t>1:</w:t>
            </w:r>
            <w:r w:rsidR="006B2A0B" w:rsidRPr="00C9230A">
              <w:t>-</w:t>
            </w:r>
            <w:proofErr w:type="gramEnd"/>
            <w:r w:rsidRPr="00C9230A">
              <w:t>:1]</w:t>
            </w:r>
            <w:r w:rsidR="006B2A0B">
              <w:br/>
              <w:t>No drying is applied.</w:t>
            </w:r>
          </w:p>
        </w:tc>
      </w:tr>
      <w:tr w:rsidR="00161C9D" w:rsidRPr="00EB5DBA" w14:paraId="1FB78CA1" w14:textId="77777777" w:rsidTr="00B34834">
        <w:trPr>
          <w:trHeight w:val="228"/>
        </w:trPr>
        <w:tc>
          <w:tcPr>
            <w:tcW w:w="1985" w:type="dxa"/>
            <w:vMerge/>
            <w:tcBorders>
              <w:left w:val="single" w:sz="4" w:space="0" w:color="auto"/>
              <w:right w:val="single" w:sz="4" w:space="0" w:color="auto"/>
            </w:tcBorders>
            <w:shd w:val="clear" w:color="auto" w:fill="DEE8F0"/>
          </w:tcPr>
          <w:p w14:paraId="083AD6F9" w14:textId="77777777" w:rsidR="00161C9D" w:rsidRPr="00320928" w:rsidRDefault="00161C9D" w:rsidP="00161C9D"/>
        </w:tc>
        <w:tc>
          <w:tcPr>
            <w:tcW w:w="4394" w:type="dxa"/>
            <w:tcBorders>
              <w:top w:val="single" w:sz="4" w:space="0" w:color="auto"/>
              <w:left w:val="nil"/>
              <w:bottom w:val="single" w:sz="4" w:space="0" w:color="auto"/>
              <w:right w:val="single" w:sz="4" w:space="0" w:color="auto"/>
            </w:tcBorders>
            <w:shd w:val="clear" w:color="auto" w:fill="auto"/>
          </w:tcPr>
          <w:p w14:paraId="5455CF92" w14:textId="77B1C8E8" w:rsidR="00161C9D" w:rsidRPr="00EB5DBA" w:rsidRDefault="0077092E" w:rsidP="00B34834">
            <w:pPr>
              <w:spacing w:line="240" w:lineRule="auto"/>
              <w:ind w:left="141"/>
            </w:pPr>
            <w:r>
              <w:t>P</w:t>
            </w:r>
            <w:r w:rsidR="00161C9D" w:rsidRPr="00EB5DBA">
              <w:t xml:space="preserve">ressure at </w:t>
            </w:r>
            <w:r>
              <w:t>the output pressure measurement at the compressors</w:t>
            </w:r>
          </w:p>
        </w:tc>
        <w:tc>
          <w:tcPr>
            <w:tcW w:w="3261" w:type="dxa"/>
            <w:tcBorders>
              <w:top w:val="single" w:sz="4" w:space="0" w:color="auto"/>
              <w:left w:val="nil"/>
              <w:bottom w:val="single" w:sz="4" w:space="0" w:color="auto"/>
              <w:right w:val="single" w:sz="4" w:space="0" w:color="auto"/>
            </w:tcBorders>
            <w:shd w:val="clear" w:color="auto" w:fill="auto"/>
            <w:vAlign w:val="center"/>
          </w:tcPr>
          <w:p w14:paraId="7B08E7F5" w14:textId="4BDDAA32" w:rsidR="00161C9D" w:rsidRPr="00EB5DBA" w:rsidRDefault="001752C9" w:rsidP="00B34834">
            <w:pPr>
              <w:jc w:val="center"/>
            </w:pPr>
            <w:r w:rsidRPr="0010652C">
              <w:t>8</w:t>
            </w:r>
            <w:r w:rsidR="00161C9D" w:rsidRPr="0010652C">
              <w:t xml:space="preserve"> </w:t>
            </w:r>
            <w:proofErr w:type="gramStart"/>
            <w:r w:rsidR="00161C9D" w:rsidRPr="0010652C">
              <w:t>bar</w:t>
            </w:r>
            <w:proofErr w:type="gramEnd"/>
            <w:r w:rsidR="0077092E">
              <w:t>(g)</w:t>
            </w:r>
          </w:p>
        </w:tc>
      </w:tr>
      <w:tr w:rsidR="00161C9D" w:rsidRPr="00EB5DBA" w14:paraId="035EA6E9" w14:textId="77777777" w:rsidTr="00B34834">
        <w:trPr>
          <w:trHeight w:val="228"/>
        </w:trPr>
        <w:tc>
          <w:tcPr>
            <w:tcW w:w="1985" w:type="dxa"/>
            <w:vMerge/>
            <w:tcBorders>
              <w:left w:val="single" w:sz="4" w:space="0" w:color="auto"/>
              <w:right w:val="single" w:sz="4" w:space="0" w:color="auto"/>
            </w:tcBorders>
            <w:shd w:val="clear" w:color="auto" w:fill="DEE8F0"/>
          </w:tcPr>
          <w:p w14:paraId="5E179E62" w14:textId="77777777" w:rsidR="00161C9D" w:rsidRPr="00320928" w:rsidRDefault="00161C9D" w:rsidP="00161C9D"/>
        </w:tc>
        <w:tc>
          <w:tcPr>
            <w:tcW w:w="4394" w:type="dxa"/>
            <w:tcBorders>
              <w:top w:val="single" w:sz="4" w:space="0" w:color="auto"/>
              <w:left w:val="nil"/>
              <w:bottom w:val="single" w:sz="4" w:space="0" w:color="auto"/>
              <w:right w:val="single" w:sz="4" w:space="0" w:color="auto"/>
            </w:tcBorders>
            <w:shd w:val="clear" w:color="auto" w:fill="auto"/>
            <w:vAlign w:val="center"/>
          </w:tcPr>
          <w:p w14:paraId="4B2405D8" w14:textId="2DE3883E" w:rsidR="00161C9D" w:rsidRPr="00EB5DBA" w:rsidRDefault="00161C9D" w:rsidP="00161C9D">
            <w:pPr>
              <w:spacing w:line="240" w:lineRule="auto"/>
            </w:pPr>
            <w:r w:rsidRPr="00EB5DBA">
              <w:rPr>
                <w:b/>
                <w:bCs/>
              </w:rPr>
              <w:t>Instrument air</w:t>
            </w:r>
          </w:p>
        </w:tc>
        <w:tc>
          <w:tcPr>
            <w:tcW w:w="3261" w:type="dxa"/>
            <w:tcBorders>
              <w:top w:val="single" w:sz="4" w:space="0" w:color="auto"/>
              <w:left w:val="nil"/>
              <w:bottom w:val="single" w:sz="4" w:space="0" w:color="auto"/>
              <w:right w:val="single" w:sz="4" w:space="0" w:color="auto"/>
            </w:tcBorders>
            <w:shd w:val="clear" w:color="auto" w:fill="auto"/>
            <w:vAlign w:val="center"/>
          </w:tcPr>
          <w:p w14:paraId="40010D0E" w14:textId="3682FDD9" w:rsidR="00161C9D" w:rsidRPr="00EB5DBA" w:rsidRDefault="00161C9D" w:rsidP="00B34834">
            <w:pPr>
              <w:jc w:val="center"/>
            </w:pPr>
          </w:p>
        </w:tc>
      </w:tr>
      <w:tr w:rsidR="00161C9D" w:rsidRPr="00EB5DBA" w14:paraId="67D2A876" w14:textId="77777777" w:rsidTr="00B34834">
        <w:trPr>
          <w:trHeight w:val="228"/>
        </w:trPr>
        <w:tc>
          <w:tcPr>
            <w:tcW w:w="1985" w:type="dxa"/>
            <w:vMerge/>
            <w:tcBorders>
              <w:left w:val="single" w:sz="4" w:space="0" w:color="auto"/>
              <w:right w:val="single" w:sz="4" w:space="0" w:color="auto"/>
            </w:tcBorders>
            <w:shd w:val="clear" w:color="auto" w:fill="DEE8F0"/>
          </w:tcPr>
          <w:p w14:paraId="6135DD6F" w14:textId="77777777" w:rsidR="00161C9D" w:rsidRPr="00320928" w:rsidRDefault="00161C9D" w:rsidP="00161C9D"/>
        </w:tc>
        <w:tc>
          <w:tcPr>
            <w:tcW w:w="4394" w:type="dxa"/>
            <w:tcBorders>
              <w:top w:val="single" w:sz="4" w:space="0" w:color="auto"/>
              <w:left w:val="nil"/>
              <w:bottom w:val="single" w:sz="4" w:space="0" w:color="auto"/>
              <w:right w:val="single" w:sz="4" w:space="0" w:color="auto"/>
            </w:tcBorders>
            <w:shd w:val="clear" w:color="auto" w:fill="auto"/>
          </w:tcPr>
          <w:p w14:paraId="6A7CCC47" w14:textId="5A512D38" w:rsidR="00161C9D" w:rsidRPr="00EB5DBA" w:rsidRDefault="00161C9D" w:rsidP="00B34834">
            <w:pPr>
              <w:spacing w:line="240" w:lineRule="auto"/>
              <w:ind w:left="141"/>
            </w:pPr>
            <w:r w:rsidRPr="00EB5DBA">
              <w:t xml:space="preserve">ISO 8573-1 Quality class </w:t>
            </w:r>
          </w:p>
        </w:tc>
        <w:tc>
          <w:tcPr>
            <w:tcW w:w="3261" w:type="dxa"/>
            <w:tcBorders>
              <w:top w:val="single" w:sz="4" w:space="0" w:color="auto"/>
              <w:left w:val="nil"/>
              <w:bottom w:val="single" w:sz="4" w:space="0" w:color="auto"/>
              <w:right w:val="single" w:sz="4" w:space="0" w:color="auto"/>
            </w:tcBorders>
            <w:shd w:val="clear" w:color="auto" w:fill="auto"/>
            <w:vAlign w:val="center"/>
          </w:tcPr>
          <w:p w14:paraId="50B5C1A5" w14:textId="31ED83D6" w:rsidR="00161C9D" w:rsidRPr="00EB5DBA" w:rsidRDefault="00921192" w:rsidP="00B34834">
            <w:pPr>
              <w:jc w:val="center"/>
            </w:pPr>
            <w:r w:rsidRPr="0010652C">
              <w:t>[</w:t>
            </w:r>
            <w:r w:rsidR="00803543" w:rsidRPr="0010652C">
              <w:t>1</w:t>
            </w:r>
            <w:r w:rsidRPr="0010652C">
              <w:t>:</w:t>
            </w:r>
            <w:r w:rsidR="00803543" w:rsidRPr="0010652C">
              <w:t>2</w:t>
            </w:r>
            <w:r w:rsidRPr="0010652C">
              <w:t>:</w:t>
            </w:r>
            <w:r w:rsidR="00803543" w:rsidRPr="0010652C">
              <w:t>1</w:t>
            </w:r>
            <w:r w:rsidRPr="0010652C">
              <w:t>]</w:t>
            </w:r>
          </w:p>
        </w:tc>
      </w:tr>
      <w:tr w:rsidR="00161C9D" w:rsidRPr="00EB5DBA" w14:paraId="05B9B806" w14:textId="77777777" w:rsidTr="00350CAE">
        <w:trPr>
          <w:trHeight w:val="228"/>
        </w:trPr>
        <w:tc>
          <w:tcPr>
            <w:tcW w:w="1985" w:type="dxa"/>
            <w:vMerge/>
            <w:tcBorders>
              <w:left w:val="single" w:sz="4" w:space="0" w:color="auto"/>
              <w:bottom w:val="single" w:sz="4" w:space="0" w:color="auto"/>
              <w:right w:val="single" w:sz="4" w:space="0" w:color="auto"/>
            </w:tcBorders>
            <w:shd w:val="clear" w:color="auto" w:fill="DEE8F0"/>
          </w:tcPr>
          <w:p w14:paraId="1795A8B0" w14:textId="77777777" w:rsidR="00161C9D" w:rsidRPr="00320928" w:rsidRDefault="00161C9D" w:rsidP="00161C9D"/>
        </w:tc>
        <w:tc>
          <w:tcPr>
            <w:tcW w:w="4394" w:type="dxa"/>
            <w:tcBorders>
              <w:top w:val="single" w:sz="4" w:space="0" w:color="auto"/>
              <w:left w:val="nil"/>
              <w:bottom w:val="single" w:sz="4" w:space="0" w:color="auto"/>
              <w:right w:val="single" w:sz="4" w:space="0" w:color="auto"/>
            </w:tcBorders>
            <w:shd w:val="clear" w:color="auto" w:fill="auto"/>
          </w:tcPr>
          <w:p w14:paraId="6375180A" w14:textId="2B3438EA" w:rsidR="00161C9D" w:rsidRPr="00EB5DBA" w:rsidRDefault="0077092E" w:rsidP="00B34834">
            <w:pPr>
              <w:spacing w:line="240" w:lineRule="auto"/>
              <w:ind w:left="141"/>
            </w:pPr>
            <w:r>
              <w:t>P</w:t>
            </w:r>
            <w:r w:rsidRPr="00EB5DBA">
              <w:t xml:space="preserve">ressure at </w:t>
            </w:r>
            <w:r>
              <w:t>the output pressure measurement at the compressors</w:t>
            </w:r>
          </w:p>
        </w:tc>
        <w:tc>
          <w:tcPr>
            <w:tcW w:w="3261" w:type="dxa"/>
            <w:tcBorders>
              <w:top w:val="single" w:sz="4" w:space="0" w:color="auto"/>
              <w:left w:val="nil"/>
              <w:bottom w:val="single" w:sz="4" w:space="0" w:color="auto"/>
              <w:right w:val="single" w:sz="4" w:space="0" w:color="auto"/>
            </w:tcBorders>
            <w:shd w:val="clear" w:color="auto" w:fill="auto"/>
            <w:vAlign w:val="center"/>
          </w:tcPr>
          <w:p w14:paraId="653B3292" w14:textId="77777777" w:rsidR="00161C9D" w:rsidRDefault="001752C9" w:rsidP="00B34834">
            <w:pPr>
              <w:jc w:val="center"/>
            </w:pPr>
            <w:r w:rsidRPr="0010652C">
              <w:t>8</w:t>
            </w:r>
            <w:r w:rsidR="00161C9D" w:rsidRPr="0010652C">
              <w:t xml:space="preserve"> bara</w:t>
            </w:r>
          </w:p>
          <w:p w14:paraId="1E282900" w14:textId="51D4A142" w:rsidR="00490395" w:rsidRPr="00EB5DBA" w:rsidRDefault="00490395" w:rsidP="00B34834">
            <w:pPr>
              <w:jc w:val="center"/>
            </w:pPr>
          </w:p>
        </w:tc>
      </w:tr>
      <w:tr w:rsidR="00CB6E74" w:rsidRPr="00EB5DBA" w14:paraId="498110E4" w14:textId="77777777" w:rsidTr="00350CAE">
        <w:trPr>
          <w:trHeight w:val="397"/>
        </w:trPr>
        <w:tc>
          <w:tcPr>
            <w:tcW w:w="1985" w:type="dxa"/>
            <w:vMerge w:val="restart"/>
            <w:tcBorders>
              <w:top w:val="single" w:sz="4" w:space="0" w:color="auto"/>
              <w:left w:val="single" w:sz="4" w:space="0" w:color="auto"/>
              <w:bottom w:val="single" w:sz="4" w:space="0" w:color="auto"/>
              <w:right w:val="single" w:sz="4" w:space="0" w:color="auto"/>
            </w:tcBorders>
            <w:shd w:val="clear" w:color="auto" w:fill="DEE8F0"/>
          </w:tcPr>
          <w:p w14:paraId="565DB955" w14:textId="3000B53B" w:rsidR="00CB6E74" w:rsidRPr="00320928" w:rsidRDefault="00320928" w:rsidP="00CB6E74">
            <w:pPr>
              <w:pStyle w:val="Zkladntext"/>
              <w:spacing w:after="240"/>
              <w:rPr>
                <w:b/>
              </w:rPr>
            </w:pPr>
            <w:r>
              <w:rPr>
                <w:b/>
              </w:rPr>
              <w:lastRenderedPageBreak/>
              <w:t>A7: sec.</w:t>
            </w:r>
            <w:r w:rsidR="00BF337C">
              <w:rPr>
                <w:b/>
              </w:rPr>
              <w:t xml:space="preserve"> 7</w:t>
            </w:r>
          </w:p>
        </w:tc>
        <w:tc>
          <w:tcPr>
            <w:tcW w:w="7655" w:type="dxa"/>
            <w:gridSpan w:val="2"/>
            <w:tcBorders>
              <w:top w:val="single" w:sz="4" w:space="0" w:color="auto"/>
              <w:left w:val="nil"/>
              <w:bottom w:val="single" w:sz="4" w:space="0" w:color="auto"/>
              <w:right w:val="single" w:sz="4" w:space="0" w:color="auto"/>
            </w:tcBorders>
            <w:shd w:val="clear" w:color="auto" w:fill="DEE8F0"/>
            <w:vAlign w:val="center"/>
          </w:tcPr>
          <w:p w14:paraId="649BD681" w14:textId="77777777" w:rsidR="00CB6E74" w:rsidRPr="00EB5DBA" w:rsidRDefault="00CB6E74">
            <w:pPr>
              <w:spacing w:after="100" w:afterAutospacing="1" w:line="240" w:lineRule="auto"/>
            </w:pPr>
            <w:r w:rsidRPr="00EB5DBA">
              <w:rPr>
                <w:b/>
              </w:rPr>
              <w:t>Camera monitoring system (CCTV)</w:t>
            </w:r>
          </w:p>
        </w:tc>
      </w:tr>
      <w:tr w:rsidR="00CB6E74" w:rsidRPr="00EB5DBA" w14:paraId="53C850E0" w14:textId="77777777" w:rsidTr="00350CAE">
        <w:trPr>
          <w:trHeight w:val="228"/>
        </w:trPr>
        <w:tc>
          <w:tcPr>
            <w:tcW w:w="1985" w:type="dxa"/>
            <w:vMerge/>
            <w:tcBorders>
              <w:left w:val="single" w:sz="4" w:space="0" w:color="auto"/>
              <w:bottom w:val="single" w:sz="4" w:space="0" w:color="auto"/>
              <w:right w:val="single" w:sz="4" w:space="0" w:color="auto"/>
            </w:tcBorders>
            <w:shd w:val="clear" w:color="auto" w:fill="DEE8F0"/>
          </w:tcPr>
          <w:p w14:paraId="7771E898" w14:textId="77777777" w:rsidR="00CB6E74" w:rsidRPr="00EB5DBA" w:rsidRDefault="00CB6E74" w:rsidP="00CB6E74"/>
        </w:tc>
        <w:tc>
          <w:tcPr>
            <w:tcW w:w="4394" w:type="dxa"/>
            <w:tcBorders>
              <w:top w:val="single" w:sz="4" w:space="0" w:color="auto"/>
              <w:left w:val="nil"/>
              <w:bottom w:val="single" w:sz="4" w:space="0" w:color="auto"/>
              <w:right w:val="nil"/>
            </w:tcBorders>
            <w:shd w:val="clear" w:color="auto" w:fill="auto"/>
          </w:tcPr>
          <w:p w14:paraId="45E67DCD" w14:textId="2BD171EE" w:rsidR="00CB6E74" w:rsidRPr="00EB5DBA" w:rsidRDefault="00CB6E74" w:rsidP="00B34834">
            <w:pPr>
              <w:spacing w:line="240" w:lineRule="auto"/>
              <w:ind w:left="141"/>
            </w:pPr>
            <w:r w:rsidRPr="00EB5DBA">
              <w:t xml:space="preserve">Total number of </w:t>
            </w:r>
            <w:r w:rsidR="00577C01">
              <w:t xml:space="preserve">new </w:t>
            </w:r>
            <w:r w:rsidRPr="00EB5DBA">
              <w:t>cameras to be included in the process and building surveillance</w:t>
            </w:r>
            <w:r w:rsidR="00577C01">
              <w:t xml:space="preserve"> of the </w:t>
            </w:r>
            <w:r w:rsidR="00BA49EC">
              <w:t>Line</w:t>
            </w:r>
            <w:r w:rsidRPr="00EB5DBA">
              <w:t xml:space="preserve"> (positioning of cameras shall be coordinated with the Employer)</w:t>
            </w:r>
          </w:p>
          <w:p w14:paraId="67F51364" w14:textId="122238B7" w:rsidR="00EC603D" w:rsidRPr="00EB5DBA" w:rsidRDefault="00EC603D" w:rsidP="00B34834">
            <w:pPr>
              <w:spacing w:line="240" w:lineRule="auto"/>
              <w:ind w:left="141"/>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3FF5CD0D" w14:textId="1D3B3F2B" w:rsidR="00CB6E74" w:rsidRPr="00EB5DBA" w:rsidRDefault="00EC603D" w:rsidP="00B34834">
            <w:pPr>
              <w:jc w:val="center"/>
            </w:pPr>
            <w:r w:rsidRPr="000835FF">
              <w:t>20</w:t>
            </w:r>
          </w:p>
        </w:tc>
      </w:tr>
    </w:tbl>
    <w:p w14:paraId="525374DE" w14:textId="0464E599" w:rsidR="007D014B" w:rsidRPr="00EB5DBA" w:rsidRDefault="007D014B" w:rsidP="00A5644A">
      <w:pPr>
        <w:spacing w:line="240" w:lineRule="auto"/>
        <w:rPr>
          <w:rFonts w:cs="Arial"/>
          <w:b/>
          <w:bCs/>
          <w:caps/>
          <w:color w:val="009DE0"/>
          <w:szCs w:val="20"/>
        </w:rPr>
      </w:pPr>
    </w:p>
    <w:p w14:paraId="2DC8E384" w14:textId="41CE2FAD" w:rsidR="007D014B" w:rsidRPr="00EB5DBA" w:rsidRDefault="007D014B">
      <w:pPr>
        <w:rPr>
          <w:rFonts w:cs="Arial"/>
          <w:b/>
          <w:bCs/>
          <w:caps/>
          <w:color w:val="009DE0"/>
          <w:szCs w:val="20"/>
        </w:rPr>
      </w:pPr>
    </w:p>
    <w:p w14:paraId="77226607" w14:textId="77777777" w:rsidR="00A5644A" w:rsidRPr="00EB5DBA" w:rsidRDefault="00A5644A" w:rsidP="00FC4041">
      <w:pPr>
        <w:pStyle w:val="Nadpis1"/>
        <w:keepLines w:val="0"/>
        <w:pageBreakBefore w:val="0"/>
        <w:numPr>
          <w:ilvl w:val="0"/>
          <w:numId w:val="17"/>
        </w:numPr>
        <w:suppressAutoHyphens w:val="0"/>
        <w:spacing w:after="230"/>
        <w:ind w:hanging="851"/>
        <w:contextualSpacing w:val="0"/>
      </w:pPr>
      <w:bookmarkStart w:id="95" w:name="_Toc376874938"/>
      <w:bookmarkStart w:id="96" w:name="_Toc170671966"/>
      <w:r w:rsidRPr="00EB5DBA">
        <w:t>Civil Works</w:t>
      </w:r>
      <w:bookmarkEnd w:id="95"/>
      <w:bookmarkEnd w:id="96"/>
    </w:p>
    <w:p w14:paraId="132DD089" w14:textId="2AF60E20" w:rsidR="00136EDB" w:rsidRDefault="009D6673" w:rsidP="00BD7E50">
      <w:pPr>
        <w:rPr>
          <w:bCs/>
          <w:i/>
          <w:iCs/>
        </w:rPr>
      </w:pPr>
      <w:r w:rsidRPr="00C33D0B">
        <w:rPr>
          <w:bCs/>
          <w:i/>
          <w:iCs/>
        </w:rPr>
        <w:t xml:space="preserve">The Contractors filled-in Room Data Sheet (see </w:t>
      </w:r>
      <w:r w:rsidR="00C33D0B" w:rsidRPr="00C33D0B">
        <w:rPr>
          <w:bCs/>
          <w:i/>
          <w:iCs/>
        </w:rPr>
        <w:t>p</w:t>
      </w:r>
      <w:r w:rsidRPr="00C33D0B">
        <w:rPr>
          <w:bCs/>
          <w:i/>
          <w:iCs/>
        </w:rPr>
        <w:t xml:space="preserve">art </w:t>
      </w:r>
      <w:proofErr w:type="spellStart"/>
      <w:r w:rsidR="00C33D0B" w:rsidRPr="00C33D0B">
        <w:rPr>
          <w:bCs/>
          <w:i/>
          <w:iCs/>
        </w:rPr>
        <w:t>0.h</w:t>
      </w:r>
      <w:proofErr w:type="spellEnd"/>
      <w:r w:rsidR="00C33D0B" w:rsidRPr="00C33D0B">
        <w:rPr>
          <w:bCs/>
          <w:i/>
          <w:iCs/>
        </w:rPr>
        <w:t xml:space="preserve"> Room Data Sheet</w:t>
      </w:r>
      <w:r w:rsidRPr="00C33D0B">
        <w:rPr>
          <w:bCs/>
          <w:i/>
          <w:iCs/>
        </w:rPr>
        <w:t xml:space="preserve">) are to be </w:t>
      </w:r>
      <w:r w:rsidR="00C33D0B" w:rsidRPr="00C33D0B">
        <w:rPr>
          <w:bCs/>
          <w:i/>
          <w:iCs/>
        </w:rPr>
        <w:t>completed and handed over</w:t>
      </w:r>
      <w:r w:rsidRPr="00C33D0B">
        <w:rPr>
          <w:bCs/>
          <w:i/>
          <w:iCs/>
        </w:rPr>
        <w:t xml:space="preserve"> before Contract </w:t>
      </w:r>
      <w:r w:rsidR="00BA49EC" w:rsidRPr="00C33D0B">
        <w:rPr>
          <w:bCs/>
          <w:i/>
          <w:iCs/>
        </w:rPr>
        <w:t>s</w:t>
      </w:r>
      <w:r w:rsidRPr="00C33D0B">
        <w:rPr>
          <w:bCs/>
          <w:i/>
          <w:iCs/>
        </w:rPr>
        <w:t>igning</w:t>
      </w:r>
      <w:r w:rsidR="00AA783F" w:rsidRPr="00C33D0B">
        <w:rPr>
          <w:bCs/>
          <w:i/>
          <w:iCs/>
        </w:rPr>
        <w:t>.</w:t>
      </w:r>
      <w:bookmarkEnd w:id="66"/>
    </w:p>
    <w:p w14:paraId="3C88A7D5" w14:textId="01831CCB" w:rsidR="00C33D0B" w:rsidRPr="00C33D0B" w:rsidRDefault="00C33D0B" w:rsidP="00C33D0B"/>
    <w:p w14:paraId="1DF444DB" w14:textId="3F024660" w:rsidR="00C33D0B" w:rsidRPr="00C33D0B" w:rsidRDefault="00C33D0B" w:rsidP="00C33D0B"/>
    <w:p w14:paraId="5552946C" w14:textId="5C14D697" w:rsidR="00C33D0B" w:rsidRPr="00C33D0B" w:rsidRDefault="00C33D0B" w:rsidP="00C33D0B"/>
    <w:p w14:paraId="26793327" w14:textId="3B6229B9" w:rsidR="00C33D0B" w:rsidRDefault="00C33D0B" w:rsidP="00C33D0B">
      <w:pPr>
        <w:rPr>
          <w:bCs/>
          <w:i/>
          <w:iCs/>
        </w:rPr>
      </w:pPr>
    </w:p>
    <w:p w14:paraId="3FE783D9" w14:textId="77777777" w:rsidR="00C33D0B" w:rsidRPr="00C33D0B" w:rsidRDefault="00C33D0B" w:rsidP="00C33D0B">
      <w:pPr>
        <w:jc w:val="center"/>
      </w:pPr>
    </w:p>
    <w:sectPr w:rsidR="00C33D0B" w:rsidRPr="00C33D0B" w:rsidSect="00FA338B">
      <w:headerReference w:type="even" r:id="rId21"/>
      <w:headerReference w:type="default" r:id="rId22"/>
      <w:headerReference w:type="first" r:id="rId23"/>
      <w:footerReference w:type="first" r:id="rId24"/>
      <w:pgSz w:w="11906" w:h="16838" w:code="9"/>
      <w:pgMar w:top="663" w:right="1191" w:bottom="907" w:left="1418" w:header="357"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5A5224" w14:textId="77777777" w:rsidR="004E60AA" w:rsidRDefault="004E60AA" w:rsidP="009E4B94">
      <w:pPr>
        <w:spacing w:line="240" w:lineRule="auto"/>
      </w:pPr>
      <w:r>
        <w:separator/>
      </w:r>
    </w:p>
    <w:p w14:paraId="190E2D1C" w14:textId="77777777" w:rsidR="004E60AA" w:rsidRDefault="004E60AA"/>
  </w:endnote>
  <w:endnote w:type="continuationSeparator" w:id="0">
    <w:p w14:paraId="2BA39552" w14:textId="77777777" w:rsidR="004E60AA" w:rsidRDefault="004E60AA" w:rsidP="009E4B94">
      <w:pPr>
        <w:spacing w:line="240" w:lineRule="auto"/>
      </w:pPr>
      <w:r>
        <w:continuationSeparator/>
      </w:r>
    </w:p>
    <w:p w14:paraId="3DA425E8" w14:textId="77777777" w:rsidR="004E60AA" w:rsidRDefault="004E60AA"/>
  </w:endnote>
  <w:endnote w:type="continuationNotice" w:id="1">
    <w:p w14:paraId="3ED2B51D" w14:textId="77777777" w:rsidR="004E60AA" w:rsidRDefault="004E60AA">
      <w:pPr>
        <w:spacing w:line="240" w:lineRule="auto"/>
      </w:pPr>
    </w:p>
    <w:p w14:paraId="347AE79D" w14:textId="77777777" w:rsidR="004E60AA" w:rsidRDefault="004E60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ymbolMT">
    <w:altName w:val="PMingLiU"/>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564C1F" w:rsidRDefault="00564C1F" w:rsidP="008D2FBD">
    <w:pPr>
      <w:pStyle w:val="Zpat"/>
    </w:pPr>
    <w:r>
      <w:rPr>
        <w:noProof/>
      </w:rPr>
      <mc:AlternateContent>
        <mc:Choice Requires="wps">
          <w:drawing>
            <wp:anchor distT="0" distB="0" distL="114300" distR="114300" simplePos="0" relativeHeight="251658246"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6EFD1088" w:rsidR="00564C1F" w:rsidRDefault="00564C1F"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58246;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6EFD1088" w:rsidR="00564C1F" w:rsidRDefault="00564C1F"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58245"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564C1F" w14:paraId="429EEE2E" w14:textId="77777777" w:rsidTr="008D2FBD">
                            <w:trPr>
                              <w:trHeight w:val="482"/>
                              <w:jc w:val="right"/>
                            </w:trPr>
                            <w:tc>
                              <w:tcPr>
                                <w:tcW w:w="6804" w:type="dxa"/>
                                <w:shd w:val="clear" w:color="auto" w:fill="auto"/>
                                <w:vAlign w:val="bottom"/>
                              </w:tcPr>
                              <w:p w14:paraId="73CE0B93" w14:textId="7CB444D2" w:rsidR="00564C1F" w:rsidRPr="00414021" w:rsidRDefault="00564C1F" w:rsidP="008D2FBD">
                                <w:pPr>
                                  <w:pStyle w:val="Template-FilePath"/>
                                  <w:jc w:val="right"/>
                                </w:pPr>
                                <w:r>
                                  <w:fldChar w:fldCharType="begin"/>
                                </w:r>
                                <w:r>
                                  <w:instrText xml:space="preserve"> FILENAME  \p </w:instrText>
                                </w:r>
                                <w:r>
                                  <w:fldChar w:fldCharType="separate"/>
                                </w:r>
                                <w:r w:rsidR="00982BA5">
                                  <w:t>C:\Users\Muzila\Desktop\Projekty\OHB II\09-Final tender documents\01 EN\Part III_Employers Requirements\Part III, Appendix A, Scope of Work and Technical Req\Editable versions (Word)\Part III-A13 Process and Design Data_v3.docx</w:t>
                                </w:r>
                                <w:r>
                                  <w:fldChar w:fldCharType="end"/>
                                </w:r>
                              </w:p>
                            </w:tc>
                          </w:tr>
                        </w:tbl>
                        <w:p w14:paraId="66242437" w14:textId="77777777" w:rsidR="00564C1F" w:rsidRPr="00414021" w:rsidRDefault="00564C1F"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658245;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564C1F" w14:paraId="429EEE2E" w14:textId="77777777" w:rsidTr="008D2FBD">
                      <w:trPr>
                        <w:trHeight w:val="482"/>
                        <w:jc w:val="right"/>
                      </w:trPr>
                      <w:tc>
                        <w:tcPr>
                          <w:tcW w:w="6804" w:type="dxa"/>
                          <w:shd w:val="clear" w:color="auto" w:fill="auto"/>
                          <w:vAlign w:val="bottom"/>
                        </w:tcPr>
                        <w:p w14:paraId="73CE0B93" w14:textId="7CB444D2" w:rsidR="00564C1F" w:rsidRPr="00414021" w:rsidRDefault="00564C1F" w:rsidP="008D2FBD">
                          <w:pPr>
                            <w:pStyle w:val="Template-FilePath"/>
                            <w:jc w:val="right"/>
                          </w:pPr>
                          <w:r>
                            <w:fldChar w:fldCharType="begin"/>
                          </w:r>
                          <w:r>
                            <w:instrText xml:space="preserve"> FILENAME  \p </w:instrText>
                          </w:r>
                          <w:r>
                            <w:fldChar w:fldCharType="separate"/>
                          </w:r>
                          <w:r w:rsidR="00982BA5">
                            <w:t>C:\Users\Muzila\Desktop\Projekty\OHB II\09-Final tender documents\01 EN\Part III_Employers Requirements\Part III, Appendix A, Scope of Work and Technical Req\Editable versions (Word)\Part III-A13 Process and Design Data_v3.docx</w:t>
                          </w:r>
                          <w:r>
                            <w:fldChar w:fldCharType="end"/>
                          </w:r>
                        </w:p>
                      </w:tc>
                    </w:tr>
                  </w:tbl>
                  <w:p w14:paraId="66242437" w14:textId="77777777" w:rsidR="00564C1F" w:rsidRPr="00414021" w:rsidRDefault="00564C1F"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564C1F" w14:paraId="21F0C557" w14:textId="77777777" w:rsidTr="008D2FBD">
      <w:trPr>
        <w:trHeight w:hRule="exact" w:val="284"/>
        <w:jc w:val="right"/>
      </w:trPr>
      <w:tc>
        <w:tcPr>
          <w:tcW w:w="6824" w:type="dxa"/>
          <w:shd w:val="clear" w:color="auto" w:fill="auto"/>
          <w:vAlign w:val="bottom"/>
        </w:tcPr>
        <w:p w14:paraId="65A910A7" w14:textId="77777777" w:rsidR="00564C1F" w:rsidRDefault="00564C1F" w:rsidP="008D2FBD">
          <w:pPr>
            <w:pStyle w:val="Template-DocId"/>
            <w:jc w:val="right"/>
          </w:pPr>
          <w:r>
            <w:t>Doc id</w:t>
          </w:r>
        </w:p>
      </w:tc>
    </w:tr>
  </w:tbl>
  <w:p w14:paraId="2CCF58F3" w14:textId="77777777" w:rsidR="00564C1F" w:rsidRDefault="00564C1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06216AD5" w:rsidR="00564C1F" w:rsidRPr="00320824" w:rsidRDefault="00074BC0">
    <w:pPr>
      <w:pStyle w:val="Zpat"/>
    </w:pPr>
    <w:bookmarkStart w:id="30" w:name="ReportLogo"/>
    <w:r>
      <w:rPr>
        <w:noProof/>
      </w:rPr>
      <w:drawing>
        <wp:anchor distT="0" distB="0" distL="114300" distR="114300" simplePos="0" relativeHeight="251660316" behindDoc="0" locked="0" layoutInCell="1" allowOverlap="1" wp14:anchorId="4B0C171D" wp14:editId="7F0EBC3A">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rsidR="00564C1F">
      <w:rPr>
        <w:noProof/>
      </w:rPr>
      <w:drawing>
        <wp:anchor distT="0" distB="0" distL="0" distR="0" simplePos="0" relativeHeight="251658247" behindDoc="0" locked="0" layoutInCell="1" allowOverlap="1" wp14:anchorId="1BD69387" wp14:editId="5F1A9F11">
          <wp:simplePos x="0" y="0"/>
          <wp:positionH relativeFrom="margin">
            <wp:posOffset>4229303</wp:posOffset>
          </wp:positionH>
          <wp:positionV relativeFrom="page">
            <wp:posOffset>9883140</wp:posOffset>
          </wp:positionV>
          <wp:extent cx="4838065" cy="809625"/>
          <wp:effectExtent l="0" t="0" r="0" b="0"/>
          <wp:wrapNone/>
          <wp:docPr id="26"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2"/>
                  <a:srcRect/>
                  <a:stretch/>
                </pic:blipFill>
                <pic:spPr>
                  <a:xfrm>
                    <a:off x="0" y="0"/>
                    <a:ext cx="4838065" cy="809625"/>
                  </a:xfrm>
                  <a:prstGeom prst="rect">
                    <a:avLst/>
                  </a:prstGeom>
                </pic:spPr>
              </pic:pic>
            </a:graphicData>
          </a:graphic>
        </wp:anchor>
      </w:drawing>
    </w:r>
    <w:bookmarkEnd w:id="30"/>
    <w:r w:rsidR="00564C1F">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564C1F" w:rsidRDefault="00564C1F" w:rsidP="00CB110F">
    <w:pPr>
      <w:pStyle w:val="Zpat"/>
    </w:pPr>
    <w:r>
      <w:rPr>
        <w:rFonts w:ascii="Times New Roman" w:hAnsi="Times New Roman"/>
        <w:noProof/>
        <w:sz w:val="24"/>
        <w:szCs w:val="24"/>
      </w:rPr>
      <mc:AlternateContent>
        <mc:Choice Requires="wps">
          <w:drawing>
            <wp:anchor distT="0" distB="0" distL="114300" distR="114300" simplePos="0" relativeHeight="251658242"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564C1F" w14:paraId="3B8B5A69" w14:textId="77777777" w:rsidTr="001B323E">
                            <w:tc>
                              <w:tcPr>
                                <w:tcW w:w="1928" w:type="dxa"/>
                                <w:vAlign w:val="bottom"/>
                              </w:tcPr>
                              <w:p w14:paraId="2D4BF3C7" w14:textId="77777777" w:rsidR="00564C1F" w:rsidRDefault="00564C1F">
                                <w:pPr>
                                  <w:pStyle w:val="Zpat"/>
                                </w:pPr>
                                <w:bookmarkStart w:id="58" w:name="OFF_LegalName"/>
                                <w:r>
                                  <w:t>Rambøll Danmark A/S</w:t>
                                </w:r>
                                <w:bookmarkEnd w:id="58"/>
                              </w:p>
                              <w:p w14:paraId="55D3DB27" w14:textId="77777777" w:rsidR="00564C1F" w:rsidRDefault="00564C1F">
                                <w:pPr>
                                  <w:pStyle w:val="Zpat"/>
                                </w:pPr>
                                <w:bookmarkStart w:id="59" w:name="OFF_Cvr"/>
                                <w:r>
                                  <w:t>DK reg.no. 35128417</w:t>
                                </w:r>
                                <w:bookmarkEnd w:id="59"/>
                              </w:p>
                            </w:tc>
                          </w:tr>
                          <w:tr w:rsidR="00564C1F" w14:paraId="76E54A60" w14:textId="77777777" w:rsidTr="001B323E">
                            <w:trPr>
                              <w:trHeight w:hRule="exact" w:val="851"/>
                            </w:trPr>
                            <w:tc>
                              <w:tcPr>
                                <w:tcW w:w="1928" w:type="dxa"/>
                              </w:tcPr>
                              <w:p w14:paraId="6C182F8E" w14:textId="77777777" w:rsidR="00564C1F" w:rsidRDefault="00564C1F">
                                <w:pPr>
                                  <w:pStyle w:val="Zpat"/>
                                </w:pPr>
                              </w:p>
                            </w:tc>
                          </w:tr>
                        </w:tbl>
                        <w:p w14:paraId="55634560" w14:textId="77777777" w:rsidR="00564C1F" w:rsidRDefault="00564C1F"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8238;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564C1F" w14:paraId="3B8B5A69" w14:textId="77777777" w:rsidTr="001B323E">
                      <w:tc>
                        <w:tcPr>
                          <w:tcW w:w="1928" w:type="dxa"/>
                          <w:vAlign w:val="bottom"/>
                        </w:tcPr>
                        <w:p w14:paraId="2D4BF3C7" w14:textId="77777777" w:rsidR="00564C1F" w:rsidRDefault="00564C1F">
                          <w:pPr>
                            <w:pStyle w:val="Zpat"/>
                          </w:pPr>
                          <w:bookmarkStart w:id="60" w:name="OFF_LegalName"/>
                          <w:r>
                            <w:t>Rambøll Danmark A/S</w:t>
                          </w:r>
                          <w:bookmarkEnd w:id="60"/>
                        </w:p>
                        <w:p w14:paraId="55D3DB27" w14:textId="77777777" w:rsidR="00564C1F" w:rsidRDefault="00564C1F">
                          <w:pPr>
                            <w:pStyle w:val="Zpat"/>
                          </w:pPr>
                          <w:bookmarkStart w:id="61" w:name="OFF_Cvr"/>
                          <w:r>
                            <w:t>DK reg.no. 35128417</w:t>
                          </w:r>
                          <w:bookmarkEnd w:id="61"/>
                        </w:p>
                      </w:tc>
                    </w:tr>
                    <w:tr w:rsidR="00564C1F" w14:paraId="76E54A60" w14:textId="77777777" w:rsidTr="001B323E">
                      <w:trPr>
                        <w:trHeight w:hRule="exact" w:val="851"/>
                      </w:trPr>
                      <w:tc>
                        <w:tcPr>
                          <w:tcW w:w="1928" w:type="dxa"/>
                        </w:tcPr>
                        <w:p w14:paraId="6C182F8E" w14:textId="77777777" w:rsidR="00564C1F" w:rsidRDefault="00564C1F">
                          <w:pPr>
                            <w:pStyle w:val="Zpat"/>
                          </w:pPr>
                        </w:p>
                      </w:tc>
                    </w:tr>
                  </w:tbl>
                  <w:p w14:paraId="55634560" w14:textId="77777777" w:rsidR="00564C1F" w:rsidRDefault="00564C1F"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58241"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564C1F" w14:paraId="6A08DFB1" w14:textId="77777777" w:rsidTr="00134F89">
                            <w:trPr>
                              <w:trHeight w:val="482"/>
                            </w:trPr>
                            <w:tc>
                              <w:tcPr>
                                <w:tcW w:w="6804" w:type="dxa"/>
                                <w:shd w:val="clear" w:color="auto" w:fill="auto"/>
                                <w:vAlign w:val="bottom"/>
                              </w:tcPr>
                              <w:p w14:paraId="51CE1502" w14:textId="50D763E1" w:rsidR="00564C1F" w:rsidRPr="00414021" w:rsidRDefault="00564C1F" w:rsidP="00414021">
                                <w:pPr>
                                  <w:pStyle w:val="Template-FilePath"/>
                                </w:pPr>
                                <w:r>
                                  <w:fldChar w:fldCharType="begin"/>
                                </w:r>
                                <w:r>
                                  <w:instrText xml:space="preserve"> FILENAME  \p </w:instrText>
                                </w:r>
                                <w:r>
                                  <w:fldChar w:fldCharType="separate"/>
                                </w:r>
                                <w:r w:rsidR="00982BA5">
                                  <w:t>C:\Users\Muzila\Desktop\Projekty\OHB II\09-Final tender documents\01 EN\Part III_Employers Requirements\Part III, Appendix A, Scope of Work and Technical Req\Editable versions (Word)\Part III-A13 Process and Design Data_v3.docx</w:t>
                                </w:r>
                                <w:r>
                                  <w:fldChar w:fldCharType="end"/>
                                </w:r>
                              </w:p>
                            </w:tc>
                          </w:tr>
                        </w:tbl>
                        <w:p w14:paraId="717A6DB4" w14:textId="77777777" w:rsidR="00564C1F" w:rsidRPr="00414021" w:rsidRDefault="00564C1F"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58241;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564C1F" w14:paraId="6A08DFB1" w14:textId="77777777" w:rsidTr="00134F89">
                      <w:trPr>
                        <w:trHeight w:val="482"/>
                      </w:trPr>
                      <w:tc>
                        <w:tcPr>
                          <w:tcW w:w="6804" w:type="dxa"/>
                          <w:shd w:val="clear" w:color="auto" w:fill="auto"/>
                          <w:vAlign w:val="bottom"/>
                        </w:tcPr>
                        <w:p w14:paraId="51CE1502" w14:textId="50D763E1" w:rsidR="00564C1F" w:rsidRPr="00414021" w:rsidRDefault="00564C1F" w:rsidP="00414021">
                          <w:pPr>
                            <w:pStyle w:val="Template-FilePath"/>
                          </w:pPr>
                          <w:r>
                            <w:fldChar w:fldCharType="begin"/>
                          </w:r>
                          <w:r>
                            <w:instrText xml:space="preserve"> FILENAME  \p </w:instrText>
                          </w:r>
                          <w:r>
                            <w:fldChar w:fldCharType="separate"/>
                          </w:r>
                          <w:r w:rsidR="00982BA5">
                            <w:t>C:\Users\Muzila\Desktop\Projekty\OHB II\09-Final tender documents\01 EN\Part III_Employers Requirements\Part III, Appendix A, Scope of Work and Technical Req\Editable versions (Word)\Part III-A13 Process and Design Data_v3.docx</w:t>
                          </w:r>
                          <w:r>
                            <w:fldChar w:fldCharType="end"/>
                          </w:r>
                        </w:p>
                      </w:tc>
                    </w:tr>
                  </w:tbl>
                  <w:p w14:paraId="717A6DB4" w14:textId="77777777" w:rsidR="00564C1F" w:rsidRPr="00414021" w:rsidRDefault="00564C1F"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564C1F" w:rsidRPr="00CE362F" w14:paraId="19E5B53C" w14:textId="77777777" w:rsidTr="004F5D4F">
      <w:trPr>
        <w:trHeight w:val="284"/>
      </w:trPr>
      <w:tc>
        <w:tcPr>
          <w:tcW w:w="6824" w:type="dxa"/>
          <w:shd w:val="clear" w:color="auto" w:fill="auto"/>
          <w:vAlign w:val="bottom"/>
        </w:tcPr>
        <w:p w14:paraId="28492A3A" w14:textId="44605327" w:rsidR="00564C1F" w:rsidRPr="004D4E6B" w:rsidRDefault="00C33D0B" w:rsidP="00CB110F">
          <w:pPr>
            <w:pStyle w:val="Template-DocId"/>
            <w:rPr>
              <w:vanish/>
              <w:lang w:val="sv-SE"/>
            </w:rPr>
          </w:pPr>
          <w:r w:rsidRPr="00C33D0B">
            <w:t xml:space="preserve">Procurement documentation – Part III – Employer’s Requirements </w:t>
          </w:r>
        </w:p>
      </w:tc>
    </w:tr>
  </w:tbl>
  <w:p w14:paraId="1C668130" w14:textId="77777777" w:rsidR="00564C1F" w:rsidRPr="004D4E6B" w:rsidRDefault="00564C1F" w:rsidP="00CB110F">
    <w:pPr>
      <w:pStyle w:val="Zpat"/>
      <w:rPr>
        <w:lang w:val="sv-S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564C1F" w:rsidRDefault="00564C1F" w:rsidP="00025683">
    <w:pPr>
      <w:pStyle w:val="Zpat"/>
    </w:pPr>
    <w:r>
      <w:rPr>
        <w:noProof/>
      </w:rPr>
      <mc:AlternateContent>
        <mc:Choice Requires="wps">
          <w:drawing>
            <wp:anchor distT="0" distB="0" distL="114300" distR="114300" simplePos="0" relativeHeight="251658244"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7231450C" w:rsidR="00564C1F" w:rsidRDefault="00564C1F" w:rsidP="008637B5">
                          <w:pPr>
                            <w:pStyle w:val="Zpat"/>
                            <w:jc w:val="right"/>
                          </w:pPr>
                          <w:r>
                            <w:fldChar w:fldCharType="begin"/>
                          </w:r>
                          <w:r>
                            <w:instrText xml:space="preserve"> PAGE  </w:instrText>
                          </w:r>
                          <w:r>
                            <w:fldChar w:fldCharType="separate"/>
                          </w:r>
                          <w:r>
                            <w:rPr>
                              <w:noProof/>
                            </w:rPr>
                            <w:t>17</w:t>
                          </w:r>
                          <w:r>
                            <w:fldChar w:fldCharType="end"/>
                          </w:r>
                          <w:r>
                            <w:t>/</w:t>
                          </w:r>
                          <w:r>
                            <w:fldChar w:fldCharType="begin"/>
                          </w:r>
                          <w:r>
                            <w:instrText xml:space="preserve">= </w:instrText>
                          </w:r>
                          <w:r>
                            <w:fldChar w:fldCharType="begin"/>
                          </w:r>
                          <w:r>
                            <w:instrText xml:space="preserve"> NUMPAGES </w:instrText>
                          </w:r>
                          <w:r>
                            <w:fldChar w:fldCharType="separate"/>
                          </w:r>
                          <w:r w:rsidR="000F6D73">
                            <w:rPr>
                              <w:noProof/>
                            </w:rPr>
                            <w:instrText>25</w:instrText>
                          </w:r>
                          <w:r>
                            <w:fldChar w:fldCharType="end"/>
                          </w:r>
                          <w:r>
                            <w:instrText xml:space="preserve"> -2</w:instrText>
                          </w:r>
                          <w:r>
                            <w:fldChar w:fldCharType="separate"/>
                          </w:r>
                          <w:r w:rsidR="000F6D73">
                            <w:rPr>
                              <w:noProof/>
                            </w:rPr>
                            <w:t>23</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6582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7231450C" w:rsidR="00564C1F" w:rsidRDefault="00564C1F" w:rsidP="008637B5">
                    <w:pPr>
                      <w:pStyle w:val="Zpat"/>
                      <w:jc w:val="right"/>
                    </w:pPr>
                    <w:r>
                      <w:fldChar w:fldCharType="begin"/>
                    </w:r>
                    <w:r>
                      <w:instrText xml:space="preserve"> PAGE  </w:instrText>
                    </w:r>
                    <w:r>
                      <w:fldChar w:fldCharType="separate"/>
                    </w:r>
                    <w:r>
                      <w:rPr>
                        <w:noProof/>
                      </w:rPr>
                      <w:t>17</w:t>
                    </w:r>
                    <w:r>
                      <w:fldChar w:fldCharType="end"/>
                    </w:r>
                    <w:r>
                      <w:t>/</w:t>
                    </w:r>
                    <w:r>
                      <w:fldChar w:fldCharType="begin"/>
                    </w:r>
                    <w:r>
                      <w:instrText xml:space="preserve">= </w:instrText>
                    </w:r>
                    <w:r>
                      <w:fldChar w:fldCharType="begin"/>
                    </w:r>
                    <w:r>
                      <w:instrText xml:space="preserve"> NUMPAGES </w:instrText>
                    </w:r>
                    <w:r>
                      <w:fldChar w:fldCharType="separate"/>
                    </w:r>
                    <w:r w:rsidR="000F6D73">
                      <w:rPr>
                        <w:noProof/>
                      </w:rPr>
                      <w:instrText>25</w:instrText>
                    </w:r>
                    <w:r>
                      <w:fldChar w:fldCharType="end"/>
                    </w:r>
                    <w:r>
                      <w:instrText xml:space="preserve"> -2</w:instrText>
                    </w:r>
                    <w:r>
                      <w:fldChar w:fldCharType="separate"/>
                    </w:r>
                    <w:r w:rsidR="000F6D73">
                      <w:rPr>
                        <w:noProof/>
                      </w:rPr>
                      <w:t>23</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58243"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564C1F" w14:paraId="38489388" w14:textId="77777777" w:rsidTr="00134F89">
                            <w:trPr>
                              <w:trHeight w:val="482"/>
                            </w:trPr>
                            <w:tc>
                              <w:tcPr>
                                <w:tcW w:w="6804" w:type="dxa"/>
                                <w:shd w:val="clear" w:color="auto" w:fill="auto"/>
                                <w:vAlign w:val="bottom"/>
                              </w:tcPr>
                              <w:p w14:paraId="6E7FCF82" w14:textId="2CB597CA" w:rsidR="00564C1F" w:rsidRPr="00414021" w:rsidRDefault="00564C1F" w:rsidP="00414021">
                                <w:pPr>
                                  <w:pStyle w:val="Template-FilePath"/>
                                </w:pPr>
                                <w:r>
                                  <w:fldChar w:fldCharType="begin"/>
                                </w:r>
                                <w:r>
                                  <w:instrText xml:space="preserve"> FILENAME  \p </w:instrText>
                                </w:r>
                                <w:r>
                                  <w:fldChar w:fldCharType="separate"/>
                                </w:r>
                                <w:r w:rsidR="00982BA5">
                                  <w:t>C:\Users\Muzila\Desktop\Projekty\OHB II\09-Final tender documents\01 EN\Part III_Employers Requirements\Part III, Appendix A, Scope of Work and Technical Req\Editable versions (Word)\Part III-A13 Process and Design Data_v3.docx</w:t>
                                </w:r>
                                <w:r>
                                  <w:fldChar w:fldCharType="end"/>
                                </w:r>
                              </w:p>
                            </w:tc>
                          </w:tr>
                        </w:tbl>
                        <w:p w14:paraId="5350920F" w14:textId="77777777" w:rsidR="00564C1F" w:rsidRPr="00414021" w:rsidRDefault="00564C1F"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658243;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564C1F" w14:paraId="38489388" w14:textId="77777777" w:rsidTr="00134F89">
                      <w:trPr>
                        <w:trHeight w:val="482"/>
                      </w:trPr>
                      <w:tc>
                        <w:tcPr>
                          <w:tcW w:w="6804" w:type="dxa"/>
                          <w:shd w:val="clear" w:color="auto" w:fill="auto"/>
                          <w:vAlign w:val="bottom"/>
                        </w:tcPr>
                        <w:p w14:paraId="6E7FCF82" w14:textId="2CB597CA" w:rsidR="00564C1F" w:rsidRPr="00414021" w:rsidRDefault="00564C1F" w:rsidP="00414021">
                          <w:pPr>
                            <w:pStyle w:val="Template-FilePath"/>
                          </w:pPr>
                          <w:r>
                            <w:fldChar w:fldCharType="begin"/>
                          </w:r>
                          <w:r>
                            <w:instrText xml:space="preserve"> FILENAME  \p </w:instrText>
                          </w:r>
                          <w:r>
                            <w:fldChar w:fldCharType="separate"/>
                          </w:r>
                          <w:r w:rsidR="00982BA5">
                            <w:t>C:\Users\Muzila\Desktop\Projekty\OHB II\09-Final tender documents\01 EN\Part III_Employers Requirements\Part III, Appendix A, Scope of Work and Technical Req\Editable versions (Word)\Part III-A13 Process and Design Data_v3.docx</w:t>
                          </w:r>
                          <w:r>
                            <w:fldChar w:fldCharType="end"/>
                          </w:r>
                        </w:p>
                      </w:tc>
                    </w:tr>
                  </w:tbl>
                  <w:p w14:paraId="5350920F" w14:textId="77777777" w:rsidR="00564C1F" w:rsidRPr="00414021" w:rsidRDefault="00564C1F"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564C1F" w:rsidRPr="00CE362F" w14:paraId="02322F90" w14:textId="77777777" w:rsidTr="00762EA2">
      <w:trPr>
        <w:trHeight w:val="284"/>
      </w:trPr>
      <w:tc>
        <w:tcPr>
          <w:tcW w:w="6824" w:type="dxa"/>
          <w:shd w:val="clear" w:color="auto" w:fill="auto"/>
          <w:vAlign w:val="bottom"/>
        </w:tcPr>
        <w:p w14:paraId="1D312A58" w14:textId="13DBAA93" w:rsidR="00564C1F" w:rsidRPr="004D4E6B" w:rsidRDefault="00C33D0B" w:rsidP="00762EA2">
          <w:pPr>
            <w:pStyle w:val="Template-DocId"/>
            <w:rPr>
              <w:lang w:val="sv-SE"/>
            </w:rPr>
          </w:pPr>
          <w:r w:rsidRPr="00C33D0B">
            <w:t xml:space="preserve">Procurement documentation – Part III – Employer’s Requirements </w:t>
          </w:r>
        </w:p>
      </w:tc>
    </w:tr>
  </w:tbl>
  <w:p w14:paraId="5A5766A0" w14:textId="77777777" w:rsidR="00564C1F" w:rsidRPr="004D4E6B" w:rsidRDefault="00564C1F">
    <w:pPr>
      <w:pStyle w:val="Zpat"/>
      <w:rPr>
        <w:lang w:val="sv-S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9451CE" w14:textId="08465804" w:rsidR="00564C1F" w:rsidRPr="00A26C03" w:rsidRDefault="00564C1F" w:rsidP="00BE08F6">
    <w:pPr>
      <w:pStyle w:val="Zhlav"/>
      <w:tabs>
        <w:tab w:val="right" w:pos="8647"/>
      </w:tabs>
      <w:ind w:left="-709" w:right="-59"/>
      <w:jc w:val="right"/>
      <w:rPr>
        <w:lang w:val="en-US"/>
      </w:rPr>
    </w:pPr>
    <w:r>
      <w:t xml:space="preserve">Document no. </w:t>
    </w:r>
    <w:r>
      <w:fldChar w:fldCharType="begin"/>
    </w:r>
    <w:r>
      <w:instrText xml:space="preserve"> STYLEREF  "Book Title"  \* MERGEFORMAT </w:instrText>
    </w:r>
    <w:r>
      <w:fldChar w:fldCharType="separate"/>
    </w:r>
    <w:r w:rsidR="00982BA5">
      <w:rPr>
        <w:b/>
        <w:bCs/>
        <w:lang w:val="cs-CZ"/>
      </w:rPr>
      <w:t>Chyba! Pomocí karty Domů použijte u textu, který se má zde zobrazit, styl Book Title.</w:t>
    </w:r>
    <w:r>
      <w:fldChar w:fldCharType="end"/>
    </w:r>
    <w:r w:rsidRPr="005A1850">
      <w:rPr>
        <w:lang w:val="en-US"/>
      </w:rPr>
      <w:t xml:space="preserve"> </w:t>
    </w:r>
    <w:r w:rsidRPr="005A1850">
      <w:rPr>
        <w:lang w:val="en-US"/>
      </w:rPr>
      <w:tab/>
    </w:r>
    <w:r>
      <w:fldChar w:fldCharType="begin"/>
    </w:r>
    <w:r w:rsidRPr="00A26C03">
      <w:rPr>
        <w:lang w:val="en-US"/>
      </w:rPr>
      <w:instrText xml:space="preserve"> =</w:instrText>
    </w:r>
    <w:r>
      <w:fldChar w:fldCharType="begin"/>
    </w:r>
    <w:r w:rsidRPr="00A26C03">
      <w:rPr>
        <w:lang w:val="en-US"/>
      </w:rPr>
      <w:instrText xml:space="preserve"> seq supplement \C  </w:instrText>
    </w:r>
    <w:r>
      <w:fldChar w:fldCharType="separate"/>
    </w:r>
    <w:r w:rsidR="00982BA5">
      <w:rPr>
        <w:lang w:val="en-US"/>
      </w:rPr>
      <w:instrText>0</w:instrText>
    </w:r>
    <w:r>
      <w:fldChar w:fldCharType="end"/>
    </w:r>
    <w:r w:rsidRPr="00A26C03">
      <w:rPr>
        <w:lang w:val="en-US"/>
      </w:rPr>
      <w:instrText xml:space="preserve">+1 </w:instrText>
    </w:r>
    <w:r>
      <w:fldChar w:fldCharType="separate"/>
    </w:r>
    <w:r w:rsidR="00982BA5">
      <w:rPr>
        <w:lang w:val="en-US"/>
      </w:rPr>
      <w:t>1</w:t>
    </w:r>
    <w:r>
      <w:fldChar w:fldCharType="end"/>
    </w:r>
    <w:r w:rsidRPr="00A26C03">
      <w:rPr>
        <w:lang w:val="en-US"/>
      </w:rPr>
      <w:t>-</w:t>
    </w:r>
    <w:r>
      <w:fldChar w:fldCharType="begin"/>
    </w:r>
    <w:r w:rsidRPr="00A26C03">
      <w:rPr>
        <w:lang w:val="en-US"/>
      </w:rPr>
      <w:instrText xml:space="preserve"> page </w:instrText>
    </w:r>
    <w:r>
      <w:fldChar w:fldCharType="separate"/>
    </w:r>
    <w:r>
      <w:rPr>
        <w:lang w:val="en-US"/>
      </w:rPr>
      <w:t>22</w:t>
    </w:r>
    <w:r>
      <w:fldChar w:fldCharType="end"/>
    </w:r>
  </w:p>
  <w:p w14:paraId="79133E8C" w14:textId="77777777" w:rsidR="00564C1F" w:rsidRPr="00A26C03" w:rsidRDefault="00564C1F" w:rsidP="00BE08F6">
    <w:pPr>
      <w:pStyle w:val="Zpat"/>
      <w:jc w:val="right"/>
      <w:rPr>
        <w:lang w:val="en-US"/>
      </w:rPr>
    </w:pPr>
  </w:p>
  <w:p w14:paraId="69C53BCA" w14:textId="77777777" w:rsidR="00564C1F" w:rsidRDefault="00564C1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ABFAB5" w14:textId="77777777" w:rsidR="004E60AA" w:rsidRDefault="004E60AA" w:rsidP="009E4B94">
      <w:pPr>
        <w:spacing w:line="240" w:lineRule="auto"/>
      </w:pPr>
    </w:p>
    <w:p w14:paraId="67BDB4BD" w14:textId="77777777" w:rsidR="004E60AA" w:rsidRDefault="004E60AA"/>
  </w:footnote>
  <w:footnote w:type="continuationSeparator" w:id="0">
    <w:p w14:paraId="65AC7690" w14:textId="77777777" w:rsidR="004E60AA" w:rsidRDefault="004E60AA" w:rsidP="009E4B94">
      <w:pPr>
        <w:spacing w:line="240" w:lineRule="auto"/>
      </w:pPr>
    </w:p>
    <w:p w14:paraId="244D67BA" w14:textId="77777777" w:rsidR="004E60AA" w:rsidRDefault="004E60AA"/>
  </w:footnote>
  <w:footnote w:type="continuationNotice" w:id="1">
    <w:p w14:paraId="010F5A43" w14:textId="77777777" w:rsidR="004E60AA" w:rsidRDefault="004E60AA">
      <w:pPr>
        <w:spacing w:line="240" w:lineRule="auto"/>
      </w:pPr>
    </w:p>
    <w:p w14:paraId="45067AFB" w14:textId="77777777" w:rsidR="004E60AA" w:rsidRDefault="004E60AA"/>
  </w:footnote>
  <w:footnote w:id="2">
    <w:p w14:paraId="43A59F28" w14:textId="492FA7B7" w:rsidR="00564C1F" w:rsidRPr="00B34834" w:rsidRDefault="00564C1F">
      <w:pPr>
        <w:pStyle w:val="Textpoznpodarou"/>
        <w:rPr>
          <w:lang w:val="en-US"/>
        </w:rPr>
      </w:pPr>
      <w:r>
        <w:rPr>
          <w:rStyle w:val="Znakapoznpodarou"/>
        </w:rPr>
        <w:footnoteRef/>
      </w:r>
      <w:r>
        <w:t xml:space="preserve"> </w:t>
      </w:r>
      <w:r w:rsidRPr="008C4942">
        <w:t>The International Electrotechnical Commission (IEC) prepares and publishes International Standards for all electrical, electronic and related technologies.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1A14BFE1" w:rsidR="00564C1F" w:rsidRDefault="00564C1F"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t>Part III, Appendix A13</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66B82" w14:textId="3F937361" w:rsidR="00564C1F" w:rsidRDefault="00564C1F" w:rsidP="00BE08F6">
    <w:pPr>
      <w:pStyle w:val="Zhlav"/>
      <w:ind w:left="0"/>
    </w:pPr>
  </w:p>
  <w:p w14:paraId="3957478C" w14:textId="77777777" w:rsidR="00564C1F" w:rsidRDefault="00564C1F" w:rsidP="00BE08F6">
    <w:pPr>
      <w:pStyle w:val="Nadpis3"/>
      <w:numPr>
        <w:ilvl w:val="0"/>
        <w:numId w:val="0"/>
      </w:numPr>
      <w:ind w:left="-709" w:right="-57"/>
      <w:jc w:val="center"/>
      <w:rPr>
        <w:color w:val="53CBFF" w:themeColor="text2" w:themeTint="99"/>
        <w:sz w:val="16"/>
        <w:szCs w:val="16"/>
      </w:rPr>
    </w:pPr>
  </w:p>
  <w:p w14:paraId="6460A039" w14:textId="449B79C6" w:rsidR="00564C1F" w:rsidRPr="005A1850" w:rsidRDefault="00564C1F" w:rsidP="0010652C">
    <w:pPr>
      <w:pStyle w:val="Nadpis3"/>
      <w:numPr>
        <w:ilvl w:val="0"/>
        <w:numId w:val="0"/>
      </w:numPr>
      <w:ind w:left="1560" w:right="1502"/>
      <w:rPr>
        <w:rStyle w:val="Zdraznnintenzivn"/>
        <w:b/>
        <w:i w:val="0"/>
        <w:color w:val="404040" w:themeColor="text1" w:themeTint="BF"/>
        <w:sz w:val="14"/>
        <w:szCs w:val="14"/>
      </w:rPr>
    </w:pPr>
    <w:r>
      <w:rPr>
        <w:b w:val="0"/>
        <w:noProof/>
        <w:color w:val="404040" w:themeColor="text1" w:themeTint="BF"/>
        <w:sz w:val="14"/>
        <w:szCs w:val="14"/>
      </w:rPr>
      <w:drawing>
        <wp:anchor distT="0" distB="0" distL="114300" distR="114300" simplePos="0" relativeHeight="251658250" behindDoc="0" locked="0" layoutInCell="1" allowOverlap="1" wp14:anchorId="09150E5B" wp14:editId="07D46D23">
          <wp:simplePos x="0" y="0"/>
          <wp:positionH relativeFrom="column">
            <wp:posOffset>-430530</wp:posOffset>
          </wp:positionH>
          <wp:positionV relativeFrom="paragraph">
            <wp:posOffset>4445</wp:posOffset>
          </wp:positionV>
          <wp:extent cx="1244600" cy="333375"/>
          <wp:effectExtent l="19050" t="0" r="0" b="0"/>
          <wp:wrapNone/>
          <wp:docPr id="197" name="Picture 1" descr="Logo.jpg"/>
          <wp:cNvGraphicFramePr/>
          <a:graphic xmlns:a="http://schemas.openxmlformats.org/drawingml/2006/main">
            <a:graphicData uri="http://schemas.openxmlformats.org/drawingml/2006/picture">
              <pic:pic xmlns:pic="http://schemas.openxmlformats.org/drawingml/2006/picture">
                <pic:nvPicPr>
                  <pic:cNvPr id="1132" name="Picture 1131" descr="Logo.jpg"/>
                  <pic:cNvPicPr/>
                </pic:nvPicPr>
                <pic:blipFill>
                  <a:blip r:embed="rId1" cstate="print"/>
                  <a:stretch>
                    <a:fillRect/>
                  </a:stretch>
                </pic:blipFill>
                <pic:spPr>
                  <a:xfrm>
                    <a:off x="0" y="0"/>
                    <a:ext cx="1244600" cy="333375"/>
                  </a:xfrm>
                  <a:prstGeom prst="rect">
                    <a:avLst/>
                  </a:prstGeom>
                </pic:spPr>
              </pic:pic>
            </a:graphicData>
          </a:graphic>
        </wp:anchor>
      </w:drawing>
    </w:r>
    <w:r w:rsidRPr="005A1850">
      <w:rPr>
        <w:b w:val="0"/>
        <w:noProof/>
        <w:color w:val="404040" w:themeColor="text1" w:themeTint="BF"/>
        <w:sz w:val="14"/>
        <w:szCs w:val="14"/>
      </w:rPr>
      <w:drawing>
        <wp:anchor distT="0" distB="0" distL="114300" distR="114300" simplePos="0" relativeHeight="251658249" behindDoc="0" locked="0" layoutInCell="1" allowOverlap="1" wp14:anchorId="7B6B9467" wp14:editId="69293890">
          <wp:simplePos x="0" y="0"/>
          <wp:positionH relativeFrom="page">
            <wp:posOffset>5592915</wp:posOffset>
          </wp:positionH>
          <wp:positionV relativeFrom="page">
            <wp:posOffset>612250</wp:posOffset>
          </wp:positionV>
          <wp:extent cx="879447" cy="206734"/>
          <wp:effectExtent l="19050" t="0" r="0" b="0"/>
          <wp:wrapNone/>
          <wp:docPr id="198" name="Picture 74" descr="LogoRapportfors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LogoRapportforside"/>
                  <pic:cNvPicPr>
                    <a:picLocks noChangeAspect="1" noChangeArrowheads="1"/>
                  </pic:cNvPicPr>
                </pic:nvPicPr>
                <pic:blipFill>
                  <a:blip r:embed="rId2" cstate="print"/>
                  <a:srcRect/>
                  <a:stretch>
                    <a:fillRect/>
                  </a:stretch>
                </pic:blipFill>
                <pic:spPr bwMode="auto">
                  <a:xfrm>
                    <a:off x="0" y="0"/>
                    <a:ext cx="879447" cy="206734"/>
                  </a:xfrm>
                  <a:prstGeom prst="rect">
                    <a:avLst/>
                  </a:prstGeom>
                  <a:noFill/>
                  <a:ln w="9525">
                    <a:noFill/>
                    <a:miter lim="800000"/>
                    <a:headEnd/>
                    <a:tailEnd/>
                  </a:ln>
                </pic:spPr>
              </pic:pic>
            </a:graphicData>
          </a:graphic>
        </wp:anchor>
      </w:drawing>
    </w:r>
    <w:r w:rsidRPr="005A1850">
      <w:rPr>
        <w:b w:val="0"/>
        <w:color w:val="404040" w:themeColor="text1" w:themeTint="BF"/>
        <w:sz w:val="14"/>
        <w:szCs w:val="14"/>
      </w:rPr>
      <w:fldChar w:fldCharType="begin"/>
    </w:r>
    <w:r w:rsidRPr="00A5644A">
      <w:rPr>
        <w:b w:val="0"/>
        <w:color w:val="404040" w:themeColor="text1" w:themeTint="BF"/>
        <w:sz w:val="14"/>
        <w:szCs w:val="14"/>
        <w:lang w:val="en-US"/>
      </w:rPr>
      <w:instrText xml:space="preserve"> STYLEREF  "Normal - Frontpage Heading 1"</w:instrText>
    </w:r>
    <w:r w:rsidRPr="005A1850">
      <w:rPr>
        <w:b w:val="0"/>
        <w:color w:val="404040" w:themeColor="text1" w:themeTint="BF"/>
        <w:sz w:val="14"/>
        <w:szCs w:val="14"/>
      </w:rPr>
      <w:fldChar w:fldCharType="separate"/>
    </w:r>
    <w:r w:rsidR="00982BA5">
      <w:rPr>
        <w:bCs w:val="0"/>
        <w:noProof/>
        <w:color w:val="404040" w:themeColor="text1" w:themeTint="BF"/>
        <w:sz w:val="14"/>
        <w:szCs w:val="14"/>
        <w:lang w:val="cs-CZ"/>
      </w:rPr>
      <w:t>Chyba! V dokumentu není žádný text v zadaném stylu.</w:t>
    </w:r>
    <w:r w:rsidRPr="005A1850">
      <w:rPr>
        <w:b w:val="0"/>
        <w:color w:val="404040" w:themeColor="text1" w:themeTint="BF"/>
        <w:sz w:val="14"/>
        <w:szCs w:val="14"/>
      </w:rPr>
      <w:fldChar w:fldCharType="end"/>
    </w:r>
    <w:r w:rsidRPr="005A1850">
      <w:rPr>
        <w:rStyle w:val="Zdraznnintenzivn"/>
        <w:b/>
        <w:i w:val="0"/>
        <w:color w:val="404040" w:themeColor="text1" w:themeTint="BF"/>
        <w:sz w:val="14"/>
        <w:szCs w:val="14"/>
      </w:rPr>
      <w:fldChar w:fldCharType="begin"/>
    </w:r>
    <w:r w:rsidRPr="005A1850">
      <w:rPr>
        <w:rStyle w:val="Zdraznnintenzivn"/>
        <w:color w:val="404040" w:themeColor="text1" w:themeTint="BF"/>
        <w:sz w:val="14"/>
        <w:szCs w:val="14"/>
      </w:rPr>
      <w:instrText xml:space="preserve"> STYLEREF  Frontpage1 </w:instrText>
    </w:r>
    <w:r w:rsidRPr="005A1850">
      <w:rPr>
        <w:rStyle w:val="Zdraznnintenzivn"/>
        <w:b/>
        <w:i w:val="0"/>
        <w:color w:val="404040" w:themeColor="text1" w:themeTint="BF"/>
        <w:sz w:val="14"/>
        <w:szCs w:val="14"/>
      </w:rPr>
      <w:fldChar w:fldCharType="separate"/>
    </w:r>
    <w:r w:rsidR="00982BA5">
      <w:rPr>
        <w:rStyle w:val="Zdraznnintenzivn"/>
        <w:bCs/>
        <w:i w:val="0"/>
        <w:noProof/>
        <w:color w:val="404040" w:themeColor="text1" w:themeTint="BF"/>
        <w:sz w:val="14"/>
        <w:szCs w:val="14"/>
        <w:lang w:val="cs-CZ"/>
      </w:rPr>
      <w:t>Chyba! V dokumentu není žádný text v zadaném stylu.</w:t>
    </w:r>
    <w:r w:rsidRPr="005A1850">
      <w:rPr>
        <w:rStyle w:val="Zdraznnintenzivn"/>
        <w:b/>
        <w:i w:val="0"/>
        <w:color w:val="404040" w:themeColor="text1" w:themeTint="BF"/>
        <w:sz w:val="14"/>
        <w:szCs w:val="14"/>
      </w:rPr>
      <w:fldChar w:fldCharType="end"/>
    </w:r>
    <w:r w:rsidRPr="005A1850">
      <w:rPr>
        <w:rStyle w:val="Zdraznnintenzivn"/>
        <w:color w:val="404040" w:themeColor="text1" w:themeTint="BF"/>
        <w:sz w:val="14"/>
        <w:szCs w:val="14"/>
      </w:rPr>
      <w:t xml:space="preserve"> </w:t>
    </w:r>
  </w:p>
  <w:p w14:paraId="69EF86CB" w14:textId="5549434B" w:rsidR="00564C1F" w:rsidRPr="005A1850" w:rsidRDefault="00564C1F" w:rsidP="00BE08F6">
    <w:pPr>
      <w:pStyle w:val="Nadpis3"/>
      <w:numPr>
        <w:ilvl w:val="0"/>
        <w:numId w:val="0"/>
      </w:numPr>
      <w:ind w:left="1560" w:right="1502"/>
      <w:rPr>
        <w:rStyle w:val="Zdraznnintenzivn"/>
        <w:b/>
        <w:i w:val="0"/>
        <w:color w:val="262626" w:themeColor="text1" w:themeTint="D9"/>
        <w:sz w:val="14"/>
        <w:szCs w:val="14"/>
      </w:rPr>
    </w:pPr>
    <w:r w:rsidRPr="005A1850">
      <w:rPr>
        <w:rStyle w:val="Zdraznnintenzivn"/>
        <w:b/>
        <w:i w:val="0"/>
        <w:color w:val="404040" w:themeColor="text1" w:themeTint="BF"/>
        <w:sz w:val="14"/>
        <w:szCs w:val="14"/>
      </w:rPr>
      <w:fldChar w:fldCharType="begin"/>
    </w:r>
    <w:r w:rsidRPr="005A1850">
      <w:rPr>
        <w:rStyle w:val="Zdraznnintenzivn"/>
        <w:color w:val="404040" w:themeColor="text1" w:themeTint="BF"/>
        <w:sz w:val="14"/>
        <w:szCs w:val="14"/>
      </w:rPr>
      <w:instrText xml:space="preserve"> STYLEREF  "Normal - Frontpage Heading 1"</w:instrText>
    </w:r>
    <w:r w:rsidRPr="005A1850">
      <w:rPr>
        <w:rStyle w:val="Zdraznnintenzivn"/>
        <w:b/>
        <w:i w:val="0"/>
        <w:color w:val="404040" w:themeColor="text1" w:themeTint="BF"/>
        <w:sz w:val="14"/>
        <w:szCs w:val="14"/>
      </w:rPr>
      <w:fldChar w:fldCharType="separate"/>
    </w:r>
    <w:r w:rsidR="00982BA5">
      <w:rPr>
        <w:rStyle w:val="Zdraznnintenzivn"/>
        <w:bCs/>
        <w:i w:val="0"/>
        <w:noProof/>
        <w:color w:val="404040" w:themeColor="text1" w:themeTint="BF"/>
        <w:sz w:val="14"/>
        <w:szCs w:val="14"/>
        <w:lang w:val="cs-CZ"/>
      </w:rPr>
      <w:t>Chyba! V dokumentu není žádný text v zadaném stylu.</w:t>
    </w:r>
    <w:r w:rsidRPr="005A1850">
      <w:rPr>
        <w:rStyle w:val="Zdraznnintenzivn"/>
        <w:b/>
        <w:i w:val="0"/>
        <w:color w:val="404040" w:themeColor="text1" w:themeTint="BF"/>
        <w:sz w:val="14"/>
        <w:szCs w:val="14"/>
      </w:rPr>
      <w:fldChar w:fldCharType="end"/>
    </w:r>
    <w:r w:rsidRPr="005A1850">
      <w:rPr>
        <w:rStyle w:val="Zdraznnintenzivn"/>
        <w:b/>
        <w:i w:val="0"/>
        <w:color w:val="404040" w:themeColor="text1" w:themeTint="BF"/>
        <w:sz w:val="14"/>
        <w:szCs w:val="14"/>
      </w:rPr>
      <w:fldChar w:fldCharType="begin"/>
    </w:r>
    <w:r w:rsidRPr="005A1850">
      <w:rPr>
        <w:rStyle w:val="Zdraznnintenzivn"/>
        <w:color w:val="404040" w:themeColor="text1" w:themeTint="BF"/>
        <w:sz w:val="14"/>
        <w:szCs w:val="14"/>
      </w:rPr>
      <w:instrText xml:space="preserve"> STYLEREF  Frontpage2 </w:instrText>
    </w:r>
    <w:r w:rsidRPr="005A1850">
      <w:rPr>
        <w:rStyle w:val="Zdraznnintenzivn"/>
        <w:b/>
        <w:i w:val="0"/>
        <w:color w:val="404040" w:themeColor="text1" w:themeTint="BF"/>
        <w:sz w:val="14"/>
        <w:szCs w:val="14"/>
      </w:rPr>
      <w:fldChar w:fldCharType="separate"/>
    </w:r>
    <w:r w:rsidR="00982BA5">
      <w:rPr>
        <w:rStyle w:val="Zdraznnintenzivn"/>
        <w:bCs/>
        <w:i w:val="0"/>
        <w:noProof/>
        <w:color w:val="404040" w:themeColor="text1" w:themeTint="BF"/>
        <w:sz w:val="14"/>
        <w:szCs w:val="14"/>
        <w:lang w:val="cs-CZ"/>
      </w:rPr>
      <w:t>Chyba! V dokumentu není žádný text v zadaném stylu.</w:t>
    </w:r>
    <w:r w:rsidRPr="005A1850">
      <w:rPr>
        <w:rStyle w:val="Zdraznnintenzivn"/>
        <w:b/>
        <w:i w:val="0"/>
        <w:color w:val="404040" w:themeColor="text1" w:themeTint="BF"/>
        <w:sz w:val="14"/>
        <w:szCs w:val="14"/>
      </w:rPr>
      <w:fldChar w:fldCharType="end"/>
    </w:r>
    <w:r w:rsidRPr="005A1850">
      <w:rPr>
        <w:b w:val="0"/>
        <w:noProof/>
        <w:color w:val="262626" w:themeColor="text1" w:themeTint="D9"/>
        <w:sz w:val="14"/>
        <w:szCs w:val="14"/>
        <w:lang w:val="en-US"/>
      </w:rPr>
      <w:t xml:space="preserve"> </w:t>
    </w:r>
  </w:p>
  <w:p w14:paraId="2512FCA7" w14:textId="77777777" w:rsidR="00564C1F" w:rsidRDefault="00564C1F" w:rsidP="00BE08F6">
    <w:pPr>
      <w:pStyle w:val="Zhlav"/>
      <w:pBdr>
        <w:bottom w:val="single" w:sz="4" w:space="1" w:color="auto"/>
      </w:pBdr>
      <w:tabs>
        <w:tab w:val="right" w:pos="9072"/>
      </w:tabs>
      <w:ind w:left="-709"/>
      <w:rPr>
        <w:rStyle w:val="Zdraznnintenzivn"/>
        <w:i w:val="0"/>
        <w:color w:val="53CBFF" w:themeColor="text2" w:themeTint="99"/>
        <w:sz w:val="16"/>
        <w:szCs w:val="16"/>
      </w:rPr>
    </w:pPr>
  </w:p>
  <w:p w14:paraId="64736384" w14:textId="77777777" w:rsidR="00564C1F" w:rsidRDefault="00564C1F" w:rsidP="00BE08F6">
    <w:pPr>
      <w:pStyle w:val="Zhlav"/>
      <w:ind w:left="0"/>
      <w:rPr>
        <w:rStyle w:val="Zdraznnintenzivn"/>
        <w:i w:val="0"/>
        <w:color w:val="53CBFF" w:themeColor="text2" w:themeTint="99"/>
        <w:sz w:val="16"/>
        <w:szCs w:val="16"/>
      </w:rPr>
    </w:pPr>
  </w:p>
  <w:p w14:paraId="39BD986B" w14:textId="77777777" w:rsidR="00564C1F" w:rsidRPr="00A26C03" w:rsidRDefault="00564C1F" w:rsidP="00BE08F6">
    <w:pPr>
      <w:pStyle w:val="Zhlav"/>
    </w:pPr>
  </w:p>
  <w:p w14:paraId="35434F51" w14:textId="77777777" w:rsidR="00564C1F" w:rsidRDefault="00564C1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3D5A6" w14:textId="5F49D48E" w:rsidR="00564C1F" w:rsidRDefault="00564C1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6EFDE0" w14:textId="2E0C4A47" w:rsidR="00564C1F" w:rsidRDefault="00564C1F" w:rsidP="00FF3D7C">
    <w:pPr>
      <w:pStyle w:val="Zhlav"/>
      <w:tabs>
        <w:tab w:val="left" w:pos="3462"/>
        <w:tab w:val="center" w:pos="4480"/>
      </w:tabs>
      <w:ind w:left="0"/>
    </w:pPr>
    <w:bookmarkStart w:id="35" w:name="_Hlk491951557"/>
    <w:bookmarkStart w:id="36" w:name="_Hlk491951558"/>
    <w:bookmarkStart w:id="37" w:name="_Hlk491951559"/>
    <w:r>
      <w:tab/>
    </w:r>
    <w:r>
      <w:tab/>
    </w:r>
    <w:r w:rsidR="00074BC0">
      <w:drawing>
        <wp:anchor distT="0" distB="0" distL="114300" distR="114300" simplePos="0" relativeHeight="251662364" behindDoc="0" locked="0" layoutInCell="1" allowOverlap="1" wp14:anchorId="288A43C3" wp14:editId="4EBC4D66">
          <wp:simplePos x="0" y="0"/>
          <wp:positionH relativeFrom="column">
            <wp:posOffset>-306070</wp:posOffset>
          </wp:positionH>
          <wp:positionV relativeFrom="paragraph">
            <wp:posOffset>125730</wp:posOffset>
          </wp:positionV>
          <wp:extent cx="748800" cy="262800"/>
          <wp:effectExtent l="0" t="0" r="0" b="4445"/>
          <wp:wrapNone/>
          <wp:docPr id="27271438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F0E2006" w14:textId="37140088" w:rsidR="00564C1F" w:rsidRPr="00F23C29" w:rsidRDefault="00564C1F" w:rsidP="00FF3D7C">
    <w:pPr>
      <w:pStyle w:val="Zhlav"/>
      <w:ind w:left="0"/>
      <w:jc w:val="center"/>
    </w:pPr>
    <w:r>
      <w:drawing>
        <wp:anchor distT="0" distB="0" distL="0" distR="0" simplePos="0" relativeHeight="251658267" behindDoc="0" locked="0" layoutInCell="1" allowOverlap="1" wp14:anchorId="27733384" wp14:editId="098C073A">
          <wp:simplePos x="0" y="0"/>
          <wp:positionH relativeFrom="margin">
            <wp:posOffset>4686935</wp:posOffset>
          </wp:positionH>
          <wp:positionV relativeFrom="page">
            <wp:posOffset>714375</wp:posOffset>
          </wp:positionV>
          <wp:extent cx="3869690" cy="647700"/>
          <wp:effectExtent l="0" t="0" r="0" b="0"/>
          <wp:wrapNone/>
          <wp:docPr id="28"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6A00442E07EB4E908A1D1388A7383638"/>
        </w:placeholder>
        <w:dataBinding w:prefixMappings="xmlns:ns0='http://purl.org/dc/elements/1.1/' xmlns:ns1='http://schemas.openxmlformats.org/package/2006/metadata/core-properties' " w:xpath="/ns1:coreProperties[1]/ns0:title[1]" w:storeItemID="{6C3C8BC8-F283-45AE-878A-BAB7291924A1}"/>
        <w:text/>
      </w:sdtPr>
      <w:sdtContent>
        <w:r>
          <w:t>Part III, Appendix A13</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Content>
        <w:r>
          <w:t>Process and Design Data</w:t>
        </w:r>
      </w:sdtContent>
    </w:sdt>
  </w:p>
  <w:p w14:paraId="033D8023" w14:textId="48081362" w:rsidR="00564C1F" w:rsidRDefault="00564C1F" w:rsidP="00025683">
    <w:pPr>
      <w:pStyle w:val="Zhlav"/>
    </w:pPr>
    <w:r>
      <mc:AlternateContent>
        <mc:Choice Requires="wps">
          <w:drawing>
            <wp:anchor distT="0" distB="0" distL="0" distR="0" simplePos="0" relativeHeight="251658240"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564C1F" w:rsidRPr="002967A9" w14:paraId="35990B43" w14:textId="77777777" w:rsidTr="00150678">
                            <w:tc>
                              <w:tcPr>
                                <w:tcW w:w="1928" w:type="dxa"/>
                                <w:shd w:val="clear" w:color="auto" w:fill="auto"/>
                              </w:tcPr>
                              <w:p w14:paraId="514ABC6A" w14:textId="77777777" w:rsidR="00564C1F" w:rsidRPr="0021685E" w:rsidRDefault="00564C1F" w:rsidP="00150678">
                                <w:pPr>
                                  <w:pStyle w:val="Template-Address"/>
                                  <w:rPr>
                                    <w:lang w:val="de-DE"/>
                                  </w:rPr>
                                </w:pPr>
                                <w:bookmarkStart w:id="38" w:name="OFF_Name"/>
                                <w:r w:rsidRPr="0021685E">
                                  <w:rPr>
                                    <w:lang w:val="de-DE"/>
                                  </w:rPr>
                                  <w:t>Ramboll</w:t>
                                </w:r>
                                <w:bookmarkEnd w:id="38"/>
                              </w:p>
                              <w:p w14:paraId="3B2B1E27" w14:textId="77777777" w:rsidR="00564C1F" w:rsidRPr="0021685E" w:rsidRDefault="00564C1F" w:rsidP="00150678">
                                <w:pPr>
                                  <w:pStyle w:val="Template-Address"/>
                                  <w:rPr>
                                    <w:lang w:val="de-DE"/>
                                  </w:rPr>
                                </w:pPr>
                                <w:bookmarkStart w:id="39" w:name="OFF_Address"/>
                                <w:r w:rsidRPr="0021685E">
                                  <w:rPr>
                                    <w:lang w:val="de-DE"/>
                                  </w:rPr>
                                  <w:t>Hannemanns Allé 53</w:t>
                                </w:r>
                                <w:r w:rsidRPr="0021685E">
                                  <w:rPr>
                                    <w:lang w:val="de-DE"/>
                                  </w:rPr>
                                  <w:br/>
                                  <w:t>DK-2300 Copenhagen S</w:t>
                                </w:r>
                                <w:r w:rsidRPr="0021685E">
                                  <w:rPr>
                                    <w:lang w:val="de-DE"/>
                                  </w:rPr>
                                  <w:br/>
                                  <w:t>Denmark</w:t>
                                </w:r>
                                <w:bookmarkEnd w:id="39"/>
                              </w:p>
                              <w:p w14:paraId="00308A60" w14:textId="77777777" w:rsidR="00564C1F" w:rsidRPr="0021685E" w:rsidRDefault="00564C1F" w:rsidP="00150678">
                                <w:pPr>
                                  <w:pStyle w:val="Template-Address"/>
                                  <w:rPr>
                                    <w:lang w:val="de-DE"/>
                                  </w:rPr>
                                </w:pPr>
                              </w:p>
                              <w:p w14:paraId="61392DEF" w14:textId="77777777" w:rsidR="00564C1F" w:rsidRPr="0021685E" w:rsidRDefault="00564C1F" w:rsidP="00150678">
                                <w:pPr>
                                  <w:pStyle w:val="Template-Address"/>
                                  <w:rPr>
                                    <w:lang w:val="de-DE"/>
                                  </w:rPr>
                                </w:pPr>
                                <w:bookmarkStart w:id="40" w:name="LAN_T"/>
                                <w:bookmarkStart w:id="41" w:name="OFF_Phone_HIF"/>
                                <w:r w:rsidRPr="0021685E">
                                  <w:rPr>
                                    <w:lang w:val="de-DE"/>
                                  </w:rPr>
                                  <w:t>T</w:t>
                                </w:r>
                                <w:bookmarkEnd w:id="40"/>
                                <w:r w:rsidRPr="0021685E">
                                  <w:rPr>
                                    <w:lang w:val="de-DE"/>
                                  </w:rPr>
                                  <w:t xml:space="preserve"> </w:t>
                                </w:r>
                                <w:bookmarkStart w:id="42" w:name="OFF_Phone"/>
                                <w:r w:rsidRPr="0021685E">
                                  <w:rPr>
                                    <w:lang w:val="de-DE"/>
                                  </w:rPr>
                                  <w:t>+45 5161 1000</w:t>
                                </w:r>
                                <w:bookmarkEnd w:id="42"/>
                              </w:p>
                              <w:p w14:paraId="69A41858" w14:textId="77777777" w:rsidR="00564C1F" w:rsidRPr="0021685E" w:rsidRDefault="00564C1F" w:rsidP="00150678">
                                <w:pPr>
                                  <w:pStyle w:val="Template-Address"/>
                                  <w:rPr>
                                    <w:lang w:val="de-DE"/>
                                  </w:rPr>
                                </w:pPr>
                                <w:bookmarkStart w:id="43" w:name="LAN_F"/>
                                <w:bookmarkStart w:id="44" w:name="OFF_Fax_HIF"/>
                                <w:bookmarkEnd w:id="41"/>
                                <w:r w:rsidRPr="0021685E">
                                  <w:rPr>
                                    <w:lang w:val="de-DE"/>
                                  </w:rPr>
                                  <w:t>F</w:t>
                                </w:r>
                                <w:bookmarkEnd w:id="43"/>
                                <w:r w:rsidRPr="0021685E">
                                  <w:rPr>
                                    <w:lang w:val="de-DE"/>
                                  </w:rPr>
                                  <w:t xml:space="preserve"> </w:t>
                                </w:r>
                                <w:bookmarkStart w:id="45" w:name="OFF_Fax"/>
                                <w:r w:rsidRPr="0021685E">
                                  <w:rPr>
                                    <w:lang w:val="de-DE"/>
                                  </w:rPr>
                                  <w:t>+45 5161 1001</w:t>
                                </w:r>
                                <w:bookmarkEnd w:id="45"/>
                              </w:p>
                              <w:p w14:paraId="5746CD1F" w14:textId="77777777" w:rsidR="00564C1F" w:rsidRPr="0021685E" w:rsidRDefault="00564C1F" w:rsidP="00150678">
                                <w:pPr>
                                  <w:pStyle w:val="Template-Address"/>
                                  <w:rPr>
                                    <w:lang w:val="de-DE"/>
                                  </w:rPr>
                                </w:pPr>
                                <w:bookmarkStart w:id="46" w:name="OFF_web"/>
                                <w:bookmarkStart w:id="47" w:name="OFF_web_HIF"/>
                                <w:bookmarkEnd w:id="44"/>
                                <w:r w:rsidRPr="0021685E">
                                  <w:rPr>
                                    <w:lang w:val="de-DE"/>
                                  </w:rPr>
                                  <w:t>www.ramboll.com/energy</w:t>
                                </w:r>
                                <w:bookmarkEnd w:id="46"/>
                              </w:p>
                              <w:bookmarkEnd w:id="47"/>
                              <w:p w14:paraId="52380058" w14:textId="77777777" w:rsidR="00564C1F" w:rsidRPr="0021685E" w:rsidRDefault="00564C1F" w:rsidP="00150678">
                                <w:pPr>
                                  <w:pStyle w:val="Template-Address"/>
                                  <w:rPr>
                                    <w:lang w:val="de-DE"/>
                                  </w:rPr>
                                </w:pPr>
                              </w:p>
                              <w:p w14:paraId="497200E4" w14:textId="77777777" w:rsidR="00564C1F" w:rsidRPr="0021685E" w:rsidRDefault="00564C1F" w:rsidP="00460F5D">
                                <w:pPr>
                                  <w:pStyle w:val="Template-Address"/>
                                  <w:rPr>
                                    <w:lang w:val="de-DE"/>
                                  </w:rPr>
                                </w:pPr>
                              </w:p>
                            </w:tc>
                          </w:tr>
                        </w:tbl>
                        <w:p w14:paraId="4B51DA69" w14:textId="77777777" w:rsidR="00564C1F" w:rsidRPr="0021685E" w:rsidRDefault="00564C1F" w:rsidP="00025683">
                          <w:pPr>
                            <w:pStyle w:val="Template-Address"/>
                            <w:rPr>
                              <w:lang w:val="de-DE"/>
                            </w:rPr>
                          </w:pPr>
                        </w:p>
                        <w:p w14:paraId="1E34DC84" w14:textId="77777777" w:rsidR="00564C1F" w:rsidRPr="0021685E" w:rsidRDefault="00564C1F"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8240;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564C1F" w:rsidRPr="002967A9" w14:paraId="35990B43" w14:textId="77777777" w:rsidTr="00150678">
                      <w:tc>
                        <w:tcPr>
                          <w:tcW w:w="1928" w:type="dxa"/>
                          <w:shd w:val="clear" w:color="auto" w:fill="auto"/>
                        </w:tcPr>
                        <w:p w14:paraId="514ABC6A" w14:textId="77777777" w:rsidR="00564C1F" w:rsidRPr="0021685E" w:rsidRDefault="00564C1F" w:rsidP="00150678">
                          <w:pPr>
                            <w:pStyle w:val="Template-Address"/>
                            <w:rPr>
                              <w:lang w:val="de-DE"/>
                            </w:rPr>
                          </w:pPr>
                          <w:bookmarkStart w:id="48" w:name="OFF_Name"/>
                          <w:r w:rsidRPr="0021685E">
                            <w:rPr>
                              <w:lang w:val="de-DE"/>
                            </w:rPr>
                            <w:t>Ramboll</w:t>
                          </w:r>
                          <w:bookmarkEnd w:id="48"/>
                        </w:p>
                        <w:p w14:paraId="3B2B1E27" w14:textId="77777777" w:rsidR="00564C1F" w:rsidRPr="0021685E" w:rsidRDefault="00564C1F" w:rsidP="00150678">
                          <w:pPr>
                            <w:pStyle w:val="Template-Address"/>
                            <w:rPr>
                              <w:lang w:val="de-DE"/>
                            </w:rPr>
                          </w:pPr>
                          <w:bookmarkStart w:id="49" w:name="OFF_Address"/>
                          <w:r w:rsidRPr="0021685E">
                            <w:rPr>
                              <w:lang w:val="de-DE"/>
                            </w:rPr>
                            <w:t>Hannemanns Allé 53</w:t>
                          </w:r>
                          <w:r w:rsidRPr="0021685E">
                            <w:rPr>
                              <w:lang w:val="de-DE"/>
                            </w:rPr>
                            <w:br/>
                            <w:t>DK-2300 Copenhagen S</w:t>
                          </w:r>
                          <w:r w:rsidRPr="0021685E">
                            <w:rPr>
                              <w:lang w:val="de-DE"/>
                            </w:rPr>
                            <w:br/>
                            <w:t>Denmark</w:t>
                          </w:r>
                          <w:bookmarkEnd w:id="49"/>
                        </w:p>
                        <w:p w14:paraId="00308A60" w14:textId="77777777" w:rsidR="00564C1F" w:rsidRPr="0021685E" w:rsidRDefault="00564C1F" w:rsidP="00150678">
                          <w:pPr>
                            <w:pStyle w:val="Template-Address"/>
                            <w:rPr>
                              <w:lang w:val="de-DE"/>
                            </w:rPr>
                          </w:pPr>
                        </w:p>
                        <w:p w14:paraId="61392DEF" w14:textId="77777777" w:rsidR="00564C1F" w:rsidRPr="0021685E" w:rsidRDefault="00564C1F" w:rsidP="00150678">
                          <w:pPr>
                            <w:pStyle w:val="Template-Address"/>
                            <w:rPr>
                              <w:lang w:val="de-DE"/>
                            </w:rPr>
                          </w:pPr>
                          <w:bookmarkStart w:id="50" w:name="LAN_T"/>
                          <w:bookmarkStart w:id="51" w:name="OFF_Phone_HIF"/>
                          <w:r w:rsidRPr="0021685E">
                            <w:rPr>
                              <w:lang w:val="de-DE"/>
                            </w:rPr>
                            <w:t>T</w:t>
                          </w:r>
                          <w:bookmarkEnd w:id="50"/>
                          <w:r w:rsidRPr="0021685E">
                            <w:rPr>
                              <w:lang w:val="de-DE"/>
                            </w:rPr>
                            <w:t xml:space="preserve"> </w:t>
                          </w:r>
                          <w:bookmarkStart w:id="52" w:name="OFF_Phone"/>
                          <w:r w:rsidRPr="0021685E">
                            <w:rPr>
                              <w:lang w:val="de-DE"/>
                            </w:rPr>
                            <w:t>+45 5161 1000</w:t>
                          </w:r>
                          <w:bookmarkEnd w:id="52"/>
                        </w:p>
                        <w:p w14:paraId="69A41858" w14:textId="77777777" w:rsidR="00564C1F" w:rsidRPr="0021685E" w:rsidRDefault="00564C1F" w:rsidP="00150678">
                          <w:pPr>
                            <w:pStyle w:val="Template-Address"/>
                            <w:rPr>
                              <w:lang w:val="de-DE"/>
                            </w:rPr>
                          </w:pPr>
                          <w:bookmarkStart w:id="53" w:name="LAN_F"/>
                          <w:bookmarkStart w:id="54" w:name="OFF_Fax_HIF"/>
                          <w:bookmarkEnd w:id="51"/>
                          <w:r w:rsidRPr="0021685E">
                            <w:rPr>
                              <w:lang w:val="de-DE"/>
                            </w:rPr>
                            <w:t>F</w:t>
                          </w:r>
                          <w:bookmarkEnd w:id="53"/>
                          <w:r w:rsidRPr="0021685E">
                            <w:rPr>
                              <w:lang w:val="de-DE"/>
                            </w:rPr>
                            <w:t xml:space="preserve"> </w:t>
                          </w:r>
                          <w:bookmarkStart w:id="55" w:name="OFF_Fax"/>
                          <w:r w:rsidRPr="0021685E">
                            <w:rPr>
                              <w:lang w:val="de-DE"/>
                            </w:rPr>
                            <w:t>+45 5161 1001</w:t>
                          </w:r>
                          <w:bookmarkEnd w:id="55"/>
                        </w:p>
                        <w:p w14:paraId="5746CD1F" w14:textId="77777777" w:rsidR="00564C1F" w:rsidRPr="0021685E" w:rsidRDefault="00564C1F" w:rsidP="00150678">
                          <w:pPr>
                            <w:pStyle w:val="Template-Address"/>
                            <w:rPr>
                              <w:lang w:val="de-DE"/>
                            </w:rPr>
                          </w:pPr>
                          <w:bookmarkStart w:id="56" w:name="OFF_web"/>
                          <w:bookmarkStart w:id="57" w:name="OFF_web_HIF"/>
                          <w:bookmarkEnd w:id="54"/>
                          <w:r w:rsidRPr="0021685E">
                            <w:rPr>
                              <w:lang w:val="de-DE"/>
                            </w:rPr>
                            <w:t>www.ramboll.com/energy</w:t>
                          </w:r>
                          <w:bookmarkEnd w:id="56"/>
                        </w:p>
                        <w:bookmarkEnd w:id="57"/>
                        <w:p w14:paraId="52380058" w14:textId="77777777" w:rsidR="00564C1F" w:rsidRPr="0021685E" w:rsidRDefault="00564C1F" w:rsidP="00150678">
                          <w:pPr>
                            <w:pStyle w:val="Template-Address"/>
                            <w:rPr>
                              <w:lang w:val="de-DE"/>
                            </w:rPr>
                          </w:pPr>
                        </w:p>
                        <w:p w14:paraId="497200E4" w14:textId="77777777" w:rsidR="00564C1F" w:rsidRPr="0021685E" w:rsidRDefault="00564C1F" w:rsidP="00460F5D">
                          <w:pPr>
                            <w:pStyle w:val="Template-Address"/>
                            <w:rPr>
                              <w:lang w:val="de-DE"/>
                            </w:rPr>
                          </w:pPr>
                        </w:p>
                      </w:tc>
                    </w:tr>
                  </w:tbl>
                  <w:p w14:paraId="4B51DA69" w14:textId="77777777" w:rsidR="00564C1F" w:rsidRPr="0021685E" w:rsidRDefault="00564C1F" w:rsidP="00025683">
                    <w:pPr>
                      <w:pStyle w:val="Template-Address"/>
                      <w:rPr>
                        <w:lang w:val="de-DE"/>
                      </w:rPr>
                    </w:pPr>
                  </w:p>
                  <w:p w14:paraId="1E34DC84" w14:textId="77777777" w:rsidR="00564C1F" w:rsidRPr="0021685E" w:rsidRDefault="00564C1F" w:rsidP="00025683">
                    <w:pPr>
                      <w:pStyle w:val="Template-Address"/>
                      <w:rPr>
                        <w:lang w:val="de-DE"/>
                      </w:rPr>
                    </w:pPr>
                  </w:p>
                </w:txbxContent>
              </v:textbox>
              <w10:wrap type="square" anchorx="margin" anchory="page"/>
            </v:shape>
          </w:pict>
        </mc:Fallback>
      </mc:AlternateContent>
    </w:r>
    <w:bookmarkEnd w:id="35"/>
    <w:bookmarkEnd w:id="36"/>
    <w:bookmarkEnd w:id="37"/>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FF9B4" w14:textId="2AC4E9CB" w:rsidR="00564C1F" w:rsidRDefault="00564C1F">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222D8" w14:textId="09E1E4EC" w:rsidR="00564C1F" w:rsidRDefault="00564C1F">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09049" w14:textId="0FDB778C" w:rsidR="00564C1F" w:rsidRPr="00927ED3" w:rsidRDefault="00564C1F" w:rsidP="00E63A96">
    <w:pPr>
      <w:pStyle w:val="Zhlav"/>
      <w:ind w:left="0"/>
      <w:jc w:val="center"/>
    </w:pPr>
    <w:r>
      <w:drawing>
        <wp:anchor distT="0" distB="0" distL="0" distR="0" simplePos="0" relativeHeight="251658251" behindDoc="0" locked="0" layoutInCell="1" allowOverlap="1" wp14:anchorId="073C089B" wp14:editId="2522CBBF">
          <wp:simplePos x="0" y="0"/>
          <wp:positionH relativeFrom="margin">
            <wp:posOffset>4704080</wp:posOffset>
          </wp:positionH>
          <wp:positionV relativeFrom="page">
            <wp:posOffset>609600</wp:posOffset>
          </wp:positionV>
          <wp:extent cx="3870008" cy="647700"/>
          <wp:effectExtent l="0" t="0" r="0" b="0"/>
          <wp:wrapNone/>
          <wp:docPr id="29"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1"/>
                  <a:srcRect/>
                  <a:stretch/>
                </pic:blipFill>
                <pic:spPr>
                  <a:xfrm>
                    <a:off x="0" y="0"/>
                    <a:ext cx="3870008" cy="647700"/>
                  </a:xfrm>
                  <a:prstGeom prst="rect">
                    <a:avLst/>
                  </a:prstGeom>
                </pic:spPr>
              </pic:pic>
            </a:graphicData>
          </a:graphic>
          <wp14:sizeRelH relativeFrom="margin">
            <wp14:pctWidth>0</wp14:pctWidth>
          </wp14:sizeRelH>
          <wp14:sizeRelV relativeFrom="margin">
            <wp14:pctHeight>0</wp14:pctHeight>
          </wp14:sizeRelV>
        </wp:anchor>
      </w:drawing>
    </w:r>
    <w:r w:rsidR="00074BC0">
      <w:drawing>
        <wp:anchor distT="0" distB="0" distL="114300" distR="114300" simplePos="0" relativeHeight="251664412" behindDoc="0" locked="0" layoutInCell="1" allowOverlap="1" wp14:anchorId="7185ED3B" wp14:editId="187AD3D6">
          <wp:simplePos x="0" y="0"/>
          <wp:positionH relativeFrom="column">
            <wp:posOffset>-306070</wp:posOffset>
          </wp:positionH>
          <wp:positionV relativeFrom="paragraph">
            <wp:posOffset>125730</wp:posOffset>
          </wp:positionV>
          <wp:extent cx="748800" cy="262800"/>
          <wp:effectExtent l="0" t="0" r="0" b="4445"/>
          <wp:wrapNone/>
          <wp:docPr id="182347938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2022658249"/>
        <w:placeholder>
          <w:docPart w:val="809D0C55D2EA4E20966C86AA197F84E9"/>
        </w:placeholder>
        <w:dataBinding w:prefixMappings="xmlns:ns0='http://purl.org/dc/elements/1.1/' xmlns:ns1='http://schemas.openxmlformats.org/package/2006/metadata/core-properties' " w:xpath="/ns1:coreProperties[1]/ns0:title[1]" w:storeItemID="{6C3C8BC8-F283-45AE-878A-BAB7291924A1}"/>
        <w:text/>
      </w:sdtPr>
      <w:sdtContent>
        <w:r>
          <w:t>Part III, Appendix A13</w:t>
        </w:r>
      </w:sdtContent>
    </w:sdt>
    <w:r>
      <w:t xml:space="preserve"> </w:t>
    </w:r>
    <w:r>
      <w:br/>
    </w:r>
    <w:sdt>
      <w:sdtPr>
        <w:alias w:val="Subject"/>
        <w:tag w:val="{&quot;SkabelonDesign&quot;:{&quot;type&quot;:&quot;text&quot;,&quot;binding&quot;:&quot;Doc.Prop.Ram_Document_Title2&quot;,&quot;ignoreBlank&quot;:true}}"/>
        <w:id w:val="319393624"/>
        <w:dataBinding w:prefixMappings="xmlns:ns0='http://purl.org/dc/elements/1.1/' xmlns:ns1='http://schemas.openxmlformats.org/package/2006/metadata/core-properties' " w:xpath="/ns1:coreProperties[1]/ns0:subject[1]" w:storeItemID="{6C3C8BC8-F283-45AE-878A-BAB7291924A1}"/>
        <w:text/>
      </w:sdtPr>
      <w:sdtContent>
        <w:r>
          <w:t>Process and Design Data</w:t>
        </w:r>
      </w:sdtContent>
    </w:sdt>
    <w:r>
      <w:t xml:space="preserve"> </w:t>
    </w:r>
  </w:p>
  <w:p w14:paraId="1D984414" w14:textId="77658600" w:rsidR="00564C1F" w:rsidRPr="00E63A96" w:rsidRDefault="00564C1F" w:rsidP="00E63A96">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654080" w14:textId="081ADECC" w:rsidR="00564C1F" w:rsidRDefault="00564C1F">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DF238" w14:textId="16BE237D" w:rsidR="00564C1F" w:rsidRDefault="00564C1F">
    <w:pPr>
      <w:pStyle w:val="Zhlav"/>
    </w:pPr>
  </w:p>
  <w:p w14:paraId="1208F1B4" w14:textId="77777777" w:rsidR="00564C1F" w:rsidRDefault="00564C1F"/>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9DAFB" w14:textId="17641E52" w:rsidR="00564C1F" w:rsidRDefault="00564C1F" w:rsidP="0054092F">
    <w:pPr>
      <w:pStyle w:val="Zhlav"/>
      <w:ind w:left="0"/>
      <w:jc w:val="center"/>
    </w:pPr>
  </w:p>
  <w:p w14:paraId="5FCCA056" w14:textId="77777777" w:rsidR="00564C1F" w:rsidRDefault="00564C1F" w:rsidP="0054092F">
    <w:pPr>
      <w:pStyle w:val="Zhlav"/>
      <w:ind w:left="0"/>
      <w:jc w:val="center"/>
    </w:pPr>
  </w:p>
  <w:p w14:paraId="4A7BB548" w14:textId="0CD8D1C9" w:rsidR="00564C1F" w:rsidRDefault="00564C1F" w:rsidP="00FA338B">
    <w:pPr>
      <w:pStyle w:val="Zhlav"/>
      <w:tabs>
        <w:tab w:val="left" w:pos="2460"/>
      </w:tabs>
      <w:ind w:left="0"/>
    </w:pPr>
    <w:r>
      <w:tab/>
    </w:r>
  </w:p>
  <w:p w14:paraId="7946B5A5" w14:textId="7F0A5FDD" w:rsidR="00564C1F" w:rsidRDefault="00564C1F" w:rsidP="0054092F">
    <w:pPr>
      <w:pStyle w:val="Zhlav"/>
      <w:ind w:left="0"/>
      <w:jc w:val="center"/>
    </w:pPr>
    <w:r>
      <w:drawing>
        <wp:anchor distT="0" distB="0" distL="0" distR="0" simplePos="0" relativeHeight="251658253" behindDoc="0" locked="0" layoutInCell="1" allowOverlap="1" wp14:anchorId="06D31FD9" wp14:editId="465E93F7">
          <wp:simplePos x="0" y="0"/>
          <wp:positionH relativeFrom="margin">
            <wp:posOffset>4704080</wp:posOffset>
          </wp:positionH>
          <wp:positionV relativeFrom="page">
            <wp:posOffset>542925</wp:posOffset>
          </wp:positionV>
          <wp:extent cx="3870008" cy="647700"/>
          <wp:effectExtent l="0" t="0" r="0" b="0"/>
          <wp:wrapNone/>
          <wp:docPr id="195"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1"/>
                  <a:srcRect/>
                  <a:stretch/>
                </pic:blipFill>
                <pic:spPr>
                  <a:xfrm>
                    <a:off x="0" y="0"/>
                    <a:ext cx="3870008" cy="647700"/>
                  </a:xfrm>
                  <a:prstGeom prst="rect">
                    <a:avLst/>
                  </a:prstGeom>
                </pic:spPr>
              </pic:pic>
            </a:graphicData>
          </a:graphic>
          <wp14:sizeRelH relativeFrom="margin">
            <wp14:pctWidth>0</wp14:pctWidth>
          </wp14:sizeRelH>
          <wp14:sizeRelV relativeFrom="margin">
            <wp14:pctHeight>0</wp14:pctHeight>
          </wp14:sizeRelV>
        </wp:anchor>
      </w:drawing>
    </w:r>
    <w:r w:rsidR="00074BC0">
      <w:drawing>
        <wp:anchor distT="0" distB="0" distL="114300" distR="114300" simplePos="0" relativeHeight="251666460" behindDoc="0" locked="0" layoutInCell="1" allowOverlap="1" wp14:anchorId="4C0CAB01" wp14:editId="464A87DA">
          <wp:simplePos x="0" y="0"/>
          <wp:positionH relativeFrom="column">
            <wp:posOffset>-306070</wp:posOffset>
          </wp:positionH>
          <wp:positionV relativeFrom="paragraph">
            <wp:posOffset>125730</wp:posOffset>
          </wp:positionV>
          <wp:extent cx="748800" cy="262800"/>
          <wp:effectExtent l="0" t="0" r="0" b="4445"/>
          <wp:wrapNone/>
          <wp:docPr id="55740029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979910036"/>
        <w:placeholder>
          <w:docPart w:val="E63D53C00D3B4D02BDCFB969C27FAC42"/>
        </w:placeholder>
        <w:dataBinding w:prefixMappings="xmlns:ns0='http://purl.org/dc/elements/1.1/' xmlns:ns1='http://schemas.openxmlformats.org/package/2006/metadata/core-properties' " w:xpath="/ns1:coreProperties[1]/ns0:title[1]" w:storeItemID="{6C3C8BC8-F283-45AE-878A-BAB7291924A1}"/>
        <w:text/>
      </w:sdtPr>
      <w:sdtContent>
        <w:r>
          <w:t>Part III, Appendix A13</w:t>
        </w:r>
      </w:sdtContent>
    </w:sdt>
    <w:r>
      <w:t xml:space="preserve"> </w:t>
    </w:r>
    <w:r>
      <w:br/>
    </w:r>
    <w:sdt>
      <w:sdtPr>
        <w:alias w:val="Subject"/>
        <w:tag w:val="{&quot;SkabelonDesign&quot;:{&quot;type&quot;:&quot;text&quot;,&quot;binding&quot;:&quot;Doc.Prop.Ram_Document_Title2&quot;,&quot;ignoreBlank&quot;:true}}"/>
        <w:id w:val="-1415312375"/>
        <w:dataBinding w:prefixMappings="xmlns:ns0='http://purl.org/dc/elements/1.1/' xmlns:ns1='http://schemas.openxmlformats.org/package/2006/metadata/core-properties' " w:xpath="/ns1:coreProperties[1]/ns0:subject[1]" w:storeItemID="{6C3C8BC8-F283-45AE-878A-BAB7291924A1}"/>
        <w:text/>
      </w:sdtPr>
      <w:sdtContent>
        <w:r>
          <w:t>Process and Design Data</w:t>
        </w:r>
      </w:sdtContent>
    </w:sdt>
    <w:r>
      <w:t xml:space="preserve"> </w:t>
    </w:r>
  </w:p>
  <w:p w14:paraId="718275FD" w14:textId="77777777" w:rsidR="00564C1F" w:rsidRPr="00927ED3" w:rsidRDefault="00564C1F" w:rsidP="0054092F">
    <w:pPr>
      <w:pStyle w:val="Zhlav"/>
      <w:ind w:left="0"/>
      <w:jc w:val="center"/>
    </w:pPr>
  </w:p>
  <w:p w14:paraId="28B36FC2" w14:textId="77777777" w:rsidR="00564C1F" w:rsidRPr="00E63A96" w:rsidRDefault="00564C1F" w:rsidP="0054092F">
    <w:pPr>
      <w:pStyle w:val="Zhlav"/>
    </w:pPr>
  </w:p>
  <w:p w14:paraId="0C6A99C2" w14:textId="77777777" w:rsidR="00564C1F" w:rsidRPr="009B1501" w:rsidRDefault="00564C1F" w:rsidP="00BE08F6">
    <w:pPr>
      <w:pStyle w:val="Zhlav"/>
      <w:tabs>
        <w:tab w:val="right" w:pos="8917"/>
      </w:tabs>
      <w:ind w:left="0"/>
    </w:pPr>
  </w:p>
  <w:p w14:paraId="41720513" w14:textId="77777777" w:rsidR="00564C1F" w:rsidRDefault="00564C1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C318E9B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10" w15:restartNumberingAfterBreak="0">
    <w:nsid w:val="04086554"/>
    <w:multiLevelType w:val="hybridMultilevel"/>
    <w:tmpl w:val="F66E8144"/>
    <w:lvl w:ilvl="0" w:tplc="92A674A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282B55"/>
    <w:multiLevelType w:val="hybridMultilevel"/>
    <w:tmpl w:val="BABA29D0"/>
    <w:lvl w:ilvl="0" w:tplc="9B8E2D56">
      <w:start w:val="30"/>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0B99244E"/>
    <w:multiLevelType w:val="hybridMultilevel"/>
    <w:tmpl w:val="E786AA0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D1164AF"/>
    <w:multiLevelType w:val="hybridMultilevel"/>
    <w:tmpl w:val="C67AF1E8"/>
    <w:lvl w:ilvl="0" w:tplc="04060001">
      <w:start w:val="1"/>
      <w:numFmt w:val="bullet"/>
      <w:lvlText w:val=""/>
      <w:lvlJc w:val="left"/>
      <w:pPr>
        <w:ind w:left="914" w:hanging="360"/>
      </w:pPr>
      <w:rPr>
        <w:rFonts w:ascii="Symbol" w:hAnsi="Symbol" w:hint="default"/>
      </w:rPr>
    </w:lvl>
    <w:lvl w:ilvl="1" w:tplc="04060003" w:tentative="1">
      <w:start w:val="1"/>
      <w:numFmt w:val="bullet"/>
      <w:lvlText w:val="o"/>
      <w:lvlJc w:val="left"/>
      <w:pPr>
        <w:ind w:left="1634" w:hanging="360"/>
      </w:pPr>
      <w:rPr>
        <w:rFonts w:ascii="Courier New" w:hAnsi="Courier New" w:cs="Courier New" w:hint="default"/>
      </w:rPr>
    </w:lvl>
    <w:lvl w:ilvl="2" w:tplc="04060005" w:tentative="1">
      <w:start w:val="1"/>
      <w:numFmt w:val="bullet"/>
      <w:lvlText w:val=""/>
      <w:lvlJc w:val="left"/>
      <w:pPr>
        <w:ind w:left="2354" w:hanging="360"/>
      </w:pPr>
      <w:rPr>
        <w:rFonts w:ascii="Wingdings" w:hAnsi="Wingdings" w:hint="default"/>
      </w:rPr>
    </w:lvl>
    <w:lvl w:ilvl="3" w:tplc="04060001" w:tentative="1">
      <w:start w:val="1"/>
      <w:numFmt w:val="bullet"/>
      <w:lvlText w:val=""/>
      <w:lvlJc w:val="left"/>
      <w:pPr>
        <w:ind w:left="3074" w:hanging="360"/>
      </w:pPr>
      <w:rPr>
        <w:rFonts w:ascii="Symbol" w:hAnsi="Symbol" w:hint="default"/>
      </w:rPr>
    </w:lvl>
    <w:lvl w:ilvl="4" w:tplc="04060003" w:tentative="1">
      <w:start w:val="1"/>
      <w:numFmt w:val="bullet"/>
      <w:lvlText w:val="o"/>
      <w:lvlJc w:val="left"/>
      <w:pPr>
        <w:ind w:left="3794" w:hanging="360"/>
      </w:pPr>
      <w:rPr>
        <w:rFonts w:ascii="Courier New" w:hAnsi="Courier New" w:cs="Courier New" w:hint="default"/>
      </w:rPr>
    </w:lvl>
    <w:lvl w:ilvl="5" w:tplc="04060005" w:tentative="1">
      <w:start w:val="1"/>
      <w:numFmt w:val="bullet"/>
      <w:lvlText w:val=""/>
      <w:lvlJc w:val="left"/>
      <w:pPr>
        <w:ind w:left="4514" w:hanging="360"/>
      </w:pPr>
      <w:rPr>
        <w:rFonts w:ascii="Wingdings" w:hAnsi="Wingdings" w:hint="default"/>
      </w:rPr>
    </w:lvl>
    <w:lvl w:ilvl="6" w:tplc="04060001" w:tentative="1">
      <w:start w:val="1"/>
      <w:numFmt w:val="bullet"/>
      <w:lvlText w:val=""/>
      <w:lvlJc w:val="left"/>
      <w:pPr>
        <w:ind w:left="5234" w:hanging="360"/>
      </w:pPr>
      <w:rPr>
        <w:rFonts w:ascii="Symbol" w:hAnsi="Symbol" w:hint="default"/>
      </w:rPr>
    </w:lvl>
    <w:lvl w:ilvl="7" w:tplc="04060003" w:tentative="1">
      <w:start w:val="1"/>
      <w:numFmt w:val="bullet"/>
      <w:lvlText w:val="o"/>
      <w:lvlJc w:val="left"/>
      <w:pPr>
        <w:ind w:left="5954" w:hanging="360"/>
      </w:pPr>
      <w:rPr>
        <w:rFonts w:ascii="Courier New" w:hAnsi="Courier New" w:cs="Courier New" w:hint="default"/>
      </w:rPr>
    </w:lvl>
    <w:lvl w:ilvl="8" w:tplc="04060005" w:tentative="1">
      <w:start w:val="1"/>
      <w:numFmt w:val="bullet"/>
      <w:lvlText w:val=""/>
      <w:lvlJc w:val="left"/>
      <w:pPr>
        <w:ind w:left="6674" w:hanging="360"/>
      </w:pPr>
      <w:rPr>
        <w:rFonts w:ascii="Wingdings" w:hAnsi="Wingdings" w:hint="default"/>
      </w:rPr>
    </w:lvl>
  </w:abstractNum>
  <w:abstractNum w:abstractNumId="15" w15:restartNumberingAfterBreak="0">
    <w:nsid w:val="13F41C92"/>
    <w:multiLevelType w:val="multilevel"/>
    <w:tmpl w:val="684E097E"/>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6" w15:restartNumberingAfterBreak="0">
    <w:nsid w:val="181C1B85"/>
    <w:multiLevelType w:val="multilevel"/>
    <w:tmpl w:val="26668258"/>
    <w:lvl w:ilvl="0">
      <w:start w:val="1"/>
      <w:numFmt w:val="decimal"/>
      <w:lvlText w:val="%1."/>
      <w:lvlJc w:val="left"/>
      <w:pPr>
        <w:tabs>
          <w:tab w:val="num" w:pos="0"/>
        </w:tabs>
        <w:ind w:left="0" w:hanging="624"/>
      </w:pPr>
      <w:rPr>
        <w:rFonts w:ascii="Verdana" w:hAnsi="Verdana" w:hint="default"/>
        <w:b/>
        <w:i w:val="0"/>
        <w:color w:val="009DE0"/>
        <w:sz w:val="28"/>
      </w:rPr>
    </w:lvl>
    <w:lvl w:ilvl="1">
      <w:start w:val="1"/>
      <w:numFmt w:val="decimal"/>
      <w:lvlText w:val="%1.%2"/>
      <w:lvlJc w:val="left"/>
      <w:pPr>
        <w:tabs>
          <w:tab w:val="num" w:pos="624"/>
        </w:tabs>
        <w:ind w:left="624" w:hanging="624"/>
      </w:pPr>
      <w:rPr>
        <w:rFonts w:ascii="Verdana" w:hAnsi="Verdana" w:hint="default"/>
        <w:b/>
        <w:i w:val="0"/>
        <w:color w:val="000000"/>
        <w:sz w:val="20"/>
      </w:rPr>
    </w:lvl>
    <w:lvl w:ilvl="2">
      <w:start w:val="1"/>
      <w:numFmt w:val="decimal"/>
      <w:lvlText w:val="%1.%2.%3"/>
      <w:lvlJc w:val="left"/>
      <w:pPr>
        <w:tabs>
          <w:tab w:val="num" w:pos="0"/>
        </w:tabs>
        <w:ind w:left="0" w:hanging="624"/>
      </w:pPr>
      <w:rPr>
        <w:rFonts w:ascii="Verdana" w:hAnsi="Verdana" w:hint="default"/>
        <w:b/>
        <w:i w:val="0"/>
        <w:color w:val="000000"/>
        <w:sz w:val="17"/>
      </w:rPr>
    </w:lvl>
    <w:lvl w:ilvl="3">
      <w:start w:val="1"/>
      <w:numFmt w:val="decimal"/>
      <w:lvlText w:val="%1.%2.%3.%4"/>
      <w:lvlJc w:val="left"/>
      <w:pPr>
        <w:tabs>
          <w:tab w:val="num" w:pos="284"/>
        </w:tabs>
        <w:ind w:left="284" w:hanging="908"/>
      </w:pPr>
      <w:rPr>
        <w:rFonts w:ascii="Verdana" w:hAnsi="Verdana" w:hint="default"/>
        <w:b/>
        <w:i w:val="0"/>
        <w:color w:val="auto"/>
        <w:sz w:val="18"/>
      </w:rPr>
    </w:lvl>
    <w:lvl w:ilvl="4">
      <w:start w:val="1"/>
      <w:numFmt w:val="decimal"/>
      <w:lvlText w:val="%1.%2.%3.%4.%5"/>
      <w:lvlJc w:val="left"/>
      <w:pPr>
        <w:tabs>
          <w:tab w:val="num" w:pos="567"/>
        </w:tabs>
        <w:ind w:left="567" w:hanging="1191"/>
      </w:pPr>
      <w:rPr>
        <w:rFonts w:hint="default"/>
      </w:rPr>
    </w:lvl>
    <w:lvl w:ilvl="5">
      <w:start w:val="1"/>
      <w:numFmt w:val="decimal"/>
      <w:lvlText w:val="%1.%2.%3.%4.%5.%6"/>
      <w:lvlJc w:val="left"/>
      <w:pPr>
        <w:tabs>
          <w:tab w:val="num" w:pos="567"/>
        </w:tabs>
        <w:ind w:left="567" w:hanging="1191"/>
      </w:pPr>
      <w:rPr>
        <w:rFonts w:hint="default"/>
      </w:rPr>
    </w:lvl>
    <w:lvl w:ilvl="6">
      <w:start w:val="1"/>
      <w:numFmt w:val="decimal"/>
      <w:lvlText w:val="%1.%2.%3.%4.%5.%6.%7"/>
      <w:lvlJc w:val="left"/>
      <w:pPr>
        <w:tabs>
          <w:tab w:val="num" w:pos="851"/>
        </w:tabs>
        <w:ind w:left="851" w:hanging="1475"/>
      </w:pPr>
      <w:rPr>
        <w:rFonts w:hint="default"/>
      </w:rPr>
    </w:lvl>
    <w:lvl w:ilvl="7">
      <w:start w:val="1"/>
      <w:numFmt w:val="decimal"/>
      <w:lvlText w:val="%1.%2.%3.%4.%5.%6.%7.%8"/>
      <w:lvlJc w:val="left"/>
      <w:pPr>
        <w:tabs>
          <w:tab w:val="num" w:pos="851"/>
        </w:tabs>
        <w:ind w:left="851" w:hanging="1475"/>
      </w:pPr>
      <w:rPr>
        <w:rFonts w:hint="default"/>
      </w:rPr>
    </w:lvl>
    <w:lvl w:ilvl="8">
      <w:start w:val="1"/>
      <w:numFmt w:val="decimal"/>
      <w:lvlText w:val="%1.%2.%3.%4.%5.%6.%7.%8.%9"/>
      <w:lvlJc w:val="left"/>
      <w:pPr>
        <w:tabs>
          <w:tab w:val="num" w:pos="1134"/>
        </w:tabs>
        <w:ind w:left="1134" w:hanging="1758"/>
      </w:pPr>
      <w:rPr>
        <w:rFonts w:hint="default"/>
      </w:rPr>
    </w:lvl>
  </w:abstractNum>
  <w:abstractNum w:abstractNumId="17" w15:restartNumberingAfterBreak="0">
    <w:nsid w:val="1985392E"/>
    <w:multiLevelType w:val="hybridMultilevel"/>
    <w:tmpl w:val="88220184"/>
    <w:lvl w:ilvl="0" w:tplc="BC8CB648">
      <w:start w:val="70"/>
      <w:numFmt w:val="bullet"/>
      <w:lvlText w:val="-"/>
      <w:lvlJc w:val="left"/>
      <w:pPr>
        <w:ind w:left="514" w:hanging="360"/>
      </w:pPr>
      <w:rPr>
        <w:rFonts w:ascii="Verdana" w:eastAsia="MS Mincho" w:hAnsi="Verdana" w:hint="default"/>
      </w:rPr>
    </w:lvl>
    <w:lvl w:ilvl="1" w:tplc="04090003" w:tentative="1">
      <w:start w:val="1"/>
      <w:numFmt w:val="bullet"/>
      <w:lvlText w:val="o"/>
      <w:lvlJc w:val="left"/>
      <w:pPr>
        <w:ind w:left="1234" w:hanging="360"/>
      </w:pPr>
      <w:rPr>
        <w:rFonts w:ascii="Courier New" w:hAnsi="Courier New" w:hint="default"/>
      </w:rPr>
    </w:lvl>
    <w:lvl w:ilvl="2" w:tplc="04090005" w:tentative="1">
      <w:start w:val="1"/>
      <w:numFmt w:val="bullet"/>
      <w:lvlText w:val=""/>
      <w:lvlJc w:val="left"/>
      <w:pPr>
        <w:ind w:left="1954" w:hanging="360"/>
      </w:pPr>
      <w:rPr>
        <w:rFonts w:ascii="Wingdings" w:hAnsi="Wingdings" w:hint="default"/>
      </w:rPr>
    </w:lvl>
    <w:lvl w:ilvl="3" w:tplc="04090001" w:tentative="1">
      <w:start w:val="1"/>
      <w:numFmt w:val="bullet"/>
      <w:lvlText w:val=""/>
      <w:lvlJc w:val="left"/>
      <w:pPr>
        <w:ind w:left="2674" w:hanging="360"/>
      </w:pPr>
      <w:rPr>
        <w:rFonts w:ascii="Symbol" w:hAnsi="Symbol" w:hint="default"/>
      </w:rPr>
    </w:lvl>
    <w:lvl w:ilvl="4" w:tplc="04090003" w:tentative="1">
      <w:start w:val="1"/>
      <w:numFmt w:val="bullet"/>
      <w:lvlText w:val="o"/>
      <w:lvlJc w:val="left"/>
      <w:pPr>
        <w:ind w:left="3394" w:hanging="360"/>
      </w:pPr>
      <w:rPr>
        <w:rFonts w:ascii="Courier New" w:hAnsi="Courier New" w:hint="default"/>
      </w:rPr>
    </w:lvl>
    <w:lvl w:ilvl="5" w:tplc="04090005" w:tentative="1">
      <w:start w:val="1"/>
      <w:numFmt w:val="bullet"/>
      <w:lvlText w:val=""/>
      <w:lvlJc w:val="left"/>
      <w:pPr>
        <w:ind w:left="4114" w:hanging="360"/>
      </w:pPr>
      <w:rPr>
        <w:rFonts w:ascii="Wingdings" w:hAnsi="Wingdings" w:hint="default"/>
      </w:rPr>
    </w:lvl>
    <w:lvl w:ilvl="6" w:tplc="04090001" w:tentative="1">
      <w:start w:val="1"/>
      <w:numFmt w:val="bullet"/>
      <w:lvlText w:val=""/>
      <w:lvlJc w:val="left"/>
      <w:pPr>
        <w:ind w:left="4834" w:hanging="360"/>
      </w:pPr>
      <w:rPr>
        <w:rFonts w:ascii="Symbol" w:hAnsi="Symbol" w:hint="default"/>
      </w:rPr>
    </w:lvl>
    <w:lvl w:ilvl="7" w:tplc="04090003" w:tentative="1">
      <w:start w:val="1"/>
      <w:numFmt w:val="bullet"/>
      <w:lvlText w:val="o"/>
      <w:lvlJc w:val="left"/>
      <w:pPr>
        <w:ind w:left="5554" w:hanging="360"/>
      </w:pPr>
      <w:rPr>
        <w:rFonts w:ascii="Courier New" w:hAnsi="Courier New" w:hint="default"/>
      </w:rPr>
    </w:lvl>
    <w:lvl w:ilvl="8" w:tplc="04090005" w:tentative="1">
      <w:start w:val="1"/>
      <w:numFmt w:val="bullet"/>
      <w:lvlText w:val=""/>
      <w:lvlJc w:val="left"/>
      <w:pPr>
        <w:ind w:left="6274" w:hanging="360"/>
      </w:pPr>
      <w:rPr>
        <w:rFonts w:ascii="Wingdings" w:hAnsi="Wingdings" w:hint="default"/>
      </w:rPr>
    </w:lvl>
  </w:abstractNum>
  <w:abstractNum w:abstractNumId="18" w15:restartNumberingAfterBreak="0">
    <w:nsid w:val="21C54BC5"/>
    <w:multiLevelType w:val="hybridMultilevel"/>
    <w:tmpl w:val="78082828"/>
    <w:lvl w:ilvl="0" w:tplc="9F9A4626">
      <w:numFmt w:val="bullet"/>
      <w:lvlText w:val="-"/>
      <w:lvlJc w:val="left"/>
      <w:pPr>
        <w:ind w:left="435" w:hanging="360"/>
      </w:pPr>
      <w:rPr>
        <w:rFonts w:ascii="Verdana" w:eastAsiaTheme="minorHAnsi" w:hAnsi="Verdana" w:cstheme="minorBidi" w:hint="default"/>
      </w:rPr>
    </w:lvl>
    <w:lvl w:ilvl="1" w:tplc="04060003" w:tentative="1">
      <w:start w:val="1"/>
      <w:numFmt w:val="bullet"/>
      <w:lvlText w:val="o"/>
      <w:lvlJc w:val="left"/>
      <w:pPr>
        <w:ind w:left="1155" w:hanging="360"/>
      </w:pPr>
      <w:rPr>
        <w:rFonts w:ascii="Courier New" w:hAnsi="Courier New" w:cs="Courier New" w:hint="default"/>
      </w:rPr>
    </w:lvl>
    <w:lvl w:ilvl="2" w:tplc="04060005" w:tentative="1">
      <w:start w:val="1"/>
      <w:numFmt w:val="bullet"/>
      <w:lvlText w:val=""/>
      <w:lvlJc w:val="left"/>
      <w:pPr>
        <w:ind w:left="1875" w:hanging="360"/>
      </w:pPr>
      <w:rPr>
        <w:rFonts w:ascii="Wingdings" w:hAnsi="Wingdings" w:hint="default"/>
      </w:rPr>
    </w:lvl>
    <w:lvl w:ilvl="3" w:tplc="04060001" w:tentative="1">
      <w:start w:val="1"/>
      <w:numFmt w:val="bullet"/>
      <w:lvlText w:val=""/>
      <w:lvlJc w:val="left"/>
      <w:pPr>
        <w:ind w:left="2595" w:hanging="360"/>
      </w:pPr>
      <w:rPr>
        <w:rFonts w:ascii="Symbol" w:hAnsi="Symbol" w:hint="default"/>
      </w:rPr>
    </w:lvl>
    <w:lvl w:ilvl="4" w:tplc="04060003" w:tentative="1">
      <w:start w:val="1"/>
      <w:numFmt w:val="bullet"/>
      <w:lvlText w:val="o"/>
      <w:lvlJc w:val="left"/>
      <w:pPr>
        <w:ind w:left="3315" w:hanging="360"/>
      </w:pPr>
      <w:rPr>
        <w:rFonts w:ascii="Courier New" w:hAnsi="Courier New" w:cs="Courier New" w:hint="default"/>
      </w:rPr>
    </w:lvl>
    <w:lvl w:ilvl="5" w:tplc="04060005" w:tentative="1">
      <w:start w:val="1"/>
      <w:numFmt w:val="bullet"/>
      <w:lvlText w:val=""/>
      <w:lvlJc w:val="left"/>
      <w:pPr>
        <w:ind w:left="4035" w:hanging="360"/>
      </w:pPr>
      <w:rPr>
        <w:rFonts w:ascii="Wingdings" w:hAnsi="Wingdings" w:hint="default"/>
      </w:rPr>
    </w:lvl>
    <w:lvl w:ilvl="6" w:tplc="04060001" w:tentative="1">
      <w:start w:val="1"/>
      <w:numFmt w:val="bullet"/>
      <w:lvlText w:val=""/>
      <w:lvlJc w:val="left"/>
      <w:pPr>
        <w:ind w:left="4755" w:hanging="360"/>
      </w:pPr>
      <w:rPr>
        <w:rFonts w:ascii="Symbol" w:hAnsi="Symbol" w:hint="default"/>
      </w:rPr>
    </w:lvl>
    <w:lvl w:ilvl="7" w:tplc="04060003" w:tentative="1">
      <w:start w:val="1"/>
      <w:numFmt w:val="bullet"/>
      <w:lvlText w:val="o"/>
      <w:lvlJc w:val="left"/>
      <w:pPr>
        <w:ind w:left="5475" w:hanging="360"/>
      </w:pPr>
      <w:rPr>
        <w:rFonts w:ascii="Courier New" w:hAnsi="Courier New" w:cs="Courier New" w:hint="default"/>
      </w:rPr>
    </w:lvl>
    <w:lvl w:ilvl="8" w:tplc="04060005" w:tentative="1">
      <w:start w:val="1"/>
      <w:numFmt w:val="bullet"/>
      <w:lvlText w:val=""/>
      <w:lvlJc w:val="left"/>
      <w:pPr>
        <w:ind w:left="6195" w:hanging="360"/>
      </w:pPr>
      <w:rPr>
        <w:rFonts w:ascii="Wingdings" w:hAnsi="Wingdings" w:hint="default"/>
      </w:rPr>
    </w:lvl>
  </w:abstractNum>
  <w:abstractNum w:abstractNumId="19"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15:restartNumberingAfterBreak="0">
    <w:nsid w:val="25917030"/>
    <w:multiLevelType w:val="hybridMultilevel"/>
    <w:tmpl w:val="DF9AA418"/>
    <w:lvl w:ilvl="0" w:tplc="2D243522">
      <w:start w:val="1"/>
      <w:numFmt w:val="decimal"/>
      <w:lvlText w:val="%1-"/>
      <w:lvlJc w:val="left"/>
      <w:pPr>
        <w:ind w:left="1200" w:hanging="84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30EB6FA8"/>
    <w:multiLevelType w:val="hybridMultilevel"/>
    <w:tmpl w:val="9F7E506A"/>
    <w:lvl w:ilvl="0" w:tplc="0FA0BD96">
      <w:numFmt w:val="bullet"/>
      <w:lvlText w:val="-"/>
      <w:lvlJc w:val="left"/>
      <w:pPr>
        <w:ind w:left="571" w:hanging="360"/>
      </w:pPr>
      <w:rPr>
        <w:rFonts w:ascii="Verdana" w:eastAsiaTheme="minorHAnsi" w:hAnsi="Verdana" w:cstheme="minorBidi" w:hint="default"/>
      </w:rPr>
    </w:lvl>
    <w:lvl w:ilvl="1" w:tplc="04060003" w:tentative="1">
      <w:start w:val="1"/>
      <w:numFmt w:val="bullet"/>
      <w:lvlText w:val="o"/>
      <w:lvlJc w:val="left"/>
      <w:pPr>
        <w:ind w:left="1291" w:hanging="360"/>
      </w:pPr>
      <w:rPr>
        <w:rFonts w:ascii="Courier New" w:hAnsi="Courier New" w:cs="Courier New" w:hint="default"/>
      </w:rPr>
    </w:lvl>
    <w:lvl w:ilvl="2" w:tplc="04060005" w:tentative="1">
      <w:start w:val="1"/>
      <w:numFmt w:val="bullet"/>
      <w:lvlText w:val=""/>
      <w:lvlJc w:val="left"/>
      <w:pPr>
        <w:ind w:left="2011" w:hanging="360"/>
      </w:pPr>
      <w:rPr>
        <w:rFonts w:ascii="Wingdings" w:hAnsi="Wingdings" w:hint="default"/>
      </w:rPr>
    </w:lvl>
    <w:lvl w:ilvl="3" w:tplc="04060001" w:tentative="1">
      <w:start w:val="1"/>
      <w:numFmt w:val="bullet"/>
      <w:lvlText w:val=""/>
      <w:lvlJc w:val="left"/>
      <w:pPr>
        <w:ind w:left="2731" w:hanging="360"/>
      </w:pPr>
      <w:rPr>
        <w:rFonts w:ascii="Symbol" w:hAnsi="Symbol" w:hint="default"/>
      </w:rPr>
    </w:lvl>
    <w:lvl w:ilvl="4" w:tplc="04060003" w:tentative="1">
      <w:start w:val="1"/>
      <w:numFmt w:val="bullet"/>
      <w:lvlText w:val="o"/>
      <w:lvlJc w:val="left"/>
      <w:pPr>
        <w:ind w:left="3451" w:hanging="360"/>
      </w:pPr>
      <w:rPr>
        <w:rFonts w:ascii="Courier New" w:hAnsi="Courier New" w:cs="Courier New" w:hint="default"/>
      </w:rPr>
    </w:lvl>
    <w:lvl w:ilvl="5" w:tplc="04060005" w:tentative="1">
      <w:start w:val="1"/>
      <w:numFmt w:val="bullet"/>
      <w:lvlText w:val=""/>
      <w:lvlJc w:val="left"/>
      <w:pPr>
        <w:ind w:left="4171" w:hanging="360"/>
      </w:pPr>
      <w:rPr>
        <w:rFonts w:ascii="Wingdings" w:hAnsi="Wingdings" w:hint="default"/>
      </w:rPr>
    </w:lvl>
    <w:lvl w:ilvl="6" w:tplc="04060001" w:tentative="1">
      <w:start w:val="1"/>
      <w:numFmt w:val="bullet"/>
      <w:lvlText w:val=""/>
      <w:lvlJc w:val="left"/>
      <w:pPr>
        <w:ind w:left="4891" w:hanging="360"/>
      </w:pPr>
      <w:rPr>
        <w:rFonts w:ascii="Symbol" w:hAnsi="Symbol" w:hint="default"/>
      </w:rPr>
    </w:lvl>
    <w:lvl w:ilvl="7" w:tplc="04060003" w:tentative="1">
      <w:start w:val="1"/>
      <w:numFmt w:val="bullet"/>
      <w:lvlText w:val="o"/>
      <w:lvlJc w:val="left"/>
      <w:pPr>
        <w:ind w:left="5611" w:hanging="360"/>
      </w:pPr>
      <w:rPr>
        <w:rFonts w:ascii="Courier New" w:hAnsi="Courier New" w:cs="Courier New" w:hint="default"/>
      </w:rPr>
    </w:lvl>
    <w:lvl w:ilvl="8" w:tplc="04060005" w:tentative="1">
      <w:start w:val="1"/>
      <w:numFmt w:val="bullet"/>
      <w:lvlText w:val=""/>
      <w:lvlJc w:val="left"/>
      <w:pPr>
        <w:ind w:left="6331" w:hanging="360"/>
      </w:pPr>
      <w:rPr>
        <w:rFonts w:ascii="Wingdings" w:hAnsi="Wingdings" w:hint="default"/>
      </w:rPr>
    </w:lvl>
  </w:abstractNum>
  <w:abstractNum w:abstractNumId="22" w15:restartNumberingAfterBreak="0">
    <w:nsid w:val="36620102"/>
    <w:multiLevelType w:val="hybridMultilevel"/>
    <w:tmpl w:val="B1685788"/>
    <w:lvl w:ilvl="0" w:tplc="89782FF8">
      <w:numFmt w:val="bullet"/>
      <w:lvlText w:val="-"/>
      <w:lvlJc w:val="left"/>
      <w:pPr>
        <w:ind w:left="720" w:hanging="360"/>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3EDC47F6"/>
    <w:multiLevelType w:val="hybridMultilevel"/>
    <w:tmpl w:val="9F389E52"/>
    <w:lvl w:ilvl="0" w:tplc="066EF9D2">
      <w:start w:val="30"/>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3F9A3130"/>
    <w:multiLevelType w:val="hybridMultilevel"/>
    <w:tmpl w:val="67A0033E"/>
    <w:lvl w:ilvl="0" w:tplc="04060001">
      <w:start w:val="1"/>
      <w:numFmt w:val="bullet"/>
      <w:lvlText w:val=""/>
      <w:lvlJc w:val="left"/>
      <w:pPr>
        <w:ind w:left="914" w:hanging="360"/>
      </w:pPr>
      <w:rPr>
        <w:rFonts w:ascii="Symbol" w:hAnsi="Symbol" w:hint="default"/>
      </w:rPr>
    </w:lvl>
    <w:lvl w:ilvl="1" w:tplc="04060003" w:tentative="1">
      <w:start w:val="1"/>
      <w:numFmt w:val="bullet"/>
      <w:lvlText w:val="o"/>
      <w:lvlJc w:val="left"/>
      <w:pPr>
        <w:ind w:left="1634" w:hanging="360"/>
      </w:pPr>
      <w:rPr>
        <w:rFonts w:ascii="Courier New" w:hAnsi="Courier New" w:cs="Courier New" w:hint="default"/>
      </w:rPr>
    </w:lvl>
    <w:lvl w:ilvl="2" w:tplc="04060005" w:tentative="1">
      <w:start w:val="1"/>
      <w:numFmt w:val="bullet"/>
      <w:lvlText w:val=""/>
      <w:lvlJc w:val="left"/>
      <w:pPr>
        <w:ind w:left="2354" w:hanging="360"/>
      </w:pPr>
      <w:rPr>
        <w:rFonts w:ascii="Wingdings" w:hAnsi="Wingdings" w:hint="default"/>
      </w:rPr>
    </w:lvl>
    <w:lvl w:ilvl="3" w:tplc="04060001" w:tentative="1">
      <w:start w:val="1"/>
      <w:numFmt w:val="bullet"/>
      <w:lvlText w:val=""/>
      <w:lvlJc w:val="left"/>
      <w:pPr>
        <w:ind w:left="3074" w:hanging="360"/>
      </w:pPr>
      <w:rPr>
        <w:rFonts w:ascii="Symbol" w:hAnsi="Symbol" w:hint="default"/>
      </w:rPr>
    </w:lvl>
    <w:lvl w:ilvl="4" w:tplc="04060003" w:tentative="1">
      <w:start w:val="1"/>
      <w:numFmt w:val="bullet"/>
      <w:lvlText w:val="o"/>
      <w:lvlJc w:val="left"/>
      <w:pPr>
        <w:ind w:left="3794" w:hanging="360"/>
      </w:pPr>
      <w:rPr>
        <w:rFonts w:ascii="Courier New" w:hAnsi="Courier New" w:cs="Courier New" w:hint="default"/>
      </w:rPr>
    </w:lvl>
    <w:lvl w:ilvl="5" w:tplc="04060005" w:tentative="1">
      <w:start w:val="1"/>
      <w:numFmt w:val="bullet"/>
      <w:lvlText w:val=""/>
      <w:lvlJc w:val="left"/>
      <w:pPr>
        <w:ind w:left="4514" w:hanging="360"/>
      </w:pPr>
      <w:rPr>
        <w:rFonts w:ascii="Wingdings" w:hAnsi="Wingdings" w:hint="default"/>
      </w:rPr>
    </w:lvl>
    <w:lvl w:ilvl="6" w:tplc="04060001" w:tentative="1">
      <w:start w:val="1"/>
      <w:numFmt w:val="bullet"/>
      <w:lvlText w:val=""/>
      <w:lvlJc w:val="left"/>
      <w:pPr>
        <w:ind w:left="5234" w:hanging="360"/>
      </w:pPr>
      <w:rPr>
        <w:rFonts w:ascii="Symbol" w:hAnsi="Symbol" w:hint="default"/>
      </w:rPr>
    </w:lvl>
    <w:lvl w:ilvl="7" w:tplc="04060003" w:tentative="1">
      <w:start w:val="1"/>
      <w:numFmt w:val="bullet"/>
      <w:lvlText w:val="o"/>
      <w:lvlJc w:val="left"/>
      <w:pPr>
        <w:ind w:left="5954" w:hanging="360"/>
      </w:pPr>
      <w:rPr>
        <w:rFonts w:ascii="Courier New" w:hAnsi="Courier New" w:cs="Courier New" w:hint="default"/>
      </w:rPr>
    </w:lvl>
    <w:lvl w:ilvl="8" w:tplc="04060005" w:tentative="1">
      <w:start w:val="1"/>
      <w:numFmt w:val="bullet"/>
      <w:lvlText w:val=""/>
      <w:lvlJc w:val="left"/>
      <w:pPr>
        <w:ind w:left="6674" w:hanging="360"/>
      </w:pPr>
      <w:rPr>
        <w:rFonts w:ascii="Wingdings" w:hAnsi="Wingdings" w:hint="default"/>
      </w:rPr>
    </w:lvl>
  </w:abstractNum>
  <w:abstractNum w:abstractNumId="25" w15:restartNumberingAfterBreak="0">
    <w:nsid w:val="40A83B3A"/>
    <w:multiLevelType w:val="hybridMultilevel"/>
    <w:tmpl w:val="2AEE7930"/>
    <w:lvl w:ilvl="0" w:tplc="5B982DCA">
      <w:start w:val="2"/>
      <w:numFmt w:val="bullet"/>
      <w:lvlText w:val="-"/>
      <w:lvlJc w:val="left"/>
      <w:pPr>
        <w:ind w:left="571" w:hanging="360"/>
      </w:pPr>
      <w:rPr>
        <w:rFonts w:ascii="Verdana" w:eastAsiaTheme="minorHAnsi" w:hAnsi="Verdana" w:cstheme="minorBidi" w:hint="default"/>
      </w:rPr>
    </w:lvl>
    <w:lvl w:ilvl="1" w:tplc="04060003" w:tentative="1">
      <w:start w:val="1"/>
      <w:numFmt w:val="bullet"/>
      <w:lvlText w:val="o"/>
      <w:lvlJc w:val="left"/>
      <w:pPr>
        <w:ind w:left="1291" w:hanging="360"/>
      </w:pPr>
      <w:rPr>
        <w:rFonts w:ascii="Courier New" w:hAnsi="Courier New" w:cs="Courier New" w:hint="default"/>
      </w:rPr>
    </w:lvl>
    <w:lvl w:ilvl="2" w:tplc="04060005" w:tentative="1">
      <w:start w:val="1"/>
      <w:numFmt w:val="bullet"/>
      <w:lvlText w:val=""/>
      <w:lvlJc w:val="left"/>
      <w:pPr>
        <w:ind w:left="2011" w:hanging="360"/>
      </w:pPr>
      <w:rPr>
        <w:rFonts w:ascii="Wingdings" w:hAnsi="Wingdings" w:hint="default"/>
      </w:rPr>
    </w:lvl>
    <w:lvl w:ilvl="3" w:tplc="04060001" w:tentative="1">
      <w:start w:val="1"/>
      <w:numFmt w:val="bullet"/>
      <w:lvlText w:val=""/>
      <w:lvlJc w:val="left"/>
      <w:pPr>
        <w:ind w:left="2731" w:hanging="360"/>
      </w:pPr>
      <w:rPr>
        <w:rFonts w:ascii="Symbol" w:hAnsi="Symbol" w:hint="default"/>
      </w:rPr>
    </w:lvl>
    <w:lvl w:ilvl="4" w:tplc="04060003" w:tentative="1">
      <w:start w:val="1"/>
      <w:numFmt w:val="bullet"/>
      <w:lvlText w:val="o"/>
      <w:lvlJc w:val="left"/>
      <w:pPr>
        <w:ind w:left="3451" w:hanging="360"/>
      </w:pPr>
      <w:rPr>
        <w:rFonts w:ascii="Courier New" w:hAnsi="Courier New" w:cs="Courier New" w:hint="default"/>
      </w:rPr>
    </w:lvl>
    <w:lvl w:ilvl="5" w:tplc="04060005" w:tentative="1">
      <w:start w:val="1"/>
      <w:numFmt w:val="bullet"/>
      <w:lvlText w:val=""/>
      <w:lvlJc w:val="left"/>
      <w:pPr>
        <w:ind w:left="4171" w:hanging="360"/>
      </w:pPr>
      <w:rPr>
        <w:rFonts w:ascii="Wingdings" w:hAnsi="Wingdings" w:hint="default"/>
      </w:rPr>
    </w:lvl>
    <w:lvl w:ilvl="6" w:tplc="04060001" w:tentative="1">
      <w:start w:val="1"/>
      <w:numFmt w:val="bullet"/>
      <w:lvlText w:val=""/>
      <w:lvlJc w:val="left"/>
      <w:pPr>
        <w:ind w:left="4891" w:hanging="360"/>
      </w:pPr>
      <w:rPr>
        <w:rFonts w:ascii="Symbol" w:hAnsi="Symbol" w:hint="default"/>
      </w:rPr>
    </w:lvl>
    <w:lvl w:ilvl="7" w:tplc="04060003" w:tentative="1">
      <w:start w:val="1"/>
      <w:numFmt w:val="bullet"/>
      <w:lvlText w:val="o"/>
      <w:lvlJc w:val="left"/>
      <w:pPr>
        <w:ind w:left="5611" w:hanging="360"/>
      </w:pPr>
      <w:rPr>
        <w:rFonts w:ascii="Courier New" w:hAnsi="Courier New" w:cs="Courier New" w:hint="default"/>
      </w:rPr>
    </w:lvl>
    <w:lvl w:ilvl="8" w:tplc="04060005" w:tentative="1">
      <w:start w:val="1"/>
      <w:numFmt w:val="bullet"/>
      <w:lvlText w:val=""/>
      <w:lvlJc w:val="left"/>
      <w:pPr>
        <w:ind w:left="6331" w:hanging="360"/>
      </w:pPr>
      <w:rPr>
        <w:rFonts w:ascii="Wingdings" w:hAnsi="Wingdings" w:hint="default"/>
      </w:rPr>
    </w:lvl>
  </w:abstractNum>
  <w:abstractNum w:abstractNumId="26" w15:restartNumberingAfterBreak="0">
    <w:nsid w:val="411A5070"/>
    <w:multiLevelType w:val="hybridMultilevel"/>
    <w:tmpl w:val="71124670"/>
    <w:lvl w:ilvl="0" w:tplc="8F4A839C">
      <w:start w:val="2"/>
      <w:numFmt w:val="bullet"/>
      <w:lvlText w:val="-"/>
      <w:lvlJc w:val="left"/>
      <w:pPr>
        <w:ind w:left="571" w:hanging="360"/>
      </w:pPr>
      <w:rPr>
        <w:rFonts w:ascii="Verdana" w:eastAsiaTheme="minorHAnsi" w:hAnsi="Verdana" w:cstheme="minorBidi" w:hint="default"/>
      </w:rPr>
    </w:lvl>
    <w:lvl w:ilvl="1" w:tplc="04060003" w:tentative="1">
      <w:start w:val="1"/>
      <w:numFmt w:val="bullet"/>
      <w:lvlText w:val="o"/>
      <w:lvlJc w:val="left"/>
      <w:pPr>
        <w:ind w:left="1291" w:hanging="360"/>
      </w:pPr>
      <w:rPr>
        <w:rFonts w:ascii="Courier New" w:hAnsi="Courier New" w:cs="Courier New" w:hint="default"/>
      </w:rPr>
    </w:lvl>
    <w:lvl w:ilvl="2" w:tplc="04060005" w:tentative="1">
      <w:start w:val="1"/>
      <w:numFmt w:val="bullet"/>
      <w:lvlText w:val=""/>
      <w:lvlJc w:val="left"/>
      <w:pPr>
        <w:ind w:left="2011" w:hanging="360"/>
      </w:pPr>
      <w:rPr>
        <w:rFonts w:ascii="Wingdings" w:hAnsi="Wingdings" w:hint="default"/>
      </w:rPr>
    </w:lvl>
    <w:lvl w:ilvl="3" w:tplc="04060001" w:tentative="1">
      <w:start w:val="1"/>
      <w:numFmt w:val="bullet"/>
      <w:lvlText w:val=""/>
      <w:lvlJc w:val="left"/>
      <w:pPr>
        <w:ind w:left="2731" w:hanging="360"/>
      </w:pPr>
      <w:rPr>
        <w:rFonts w:ascii="Symbol" w:hAnsi="Symbol" w:hint="default"/>
      </w:rPr>
    </w:lvl>
    <w:lvl w:ilvl="4" w:tplc="04060003" w:tentative="1">
      <w:start w:val="1"/>
      <w:numFmt w:val="bullet"/>
      <w:lvlText w:val="o"/>
      <w:lvlJc w:val="left"/>
      <w:pPr>
        <w:ind w:left="3451" w:hanging="360"/>
      </w:pPr>
      <w:rPr>
        <w:rFonts w:ascii="Courier New" w:hAnsi="Courier New" w:cs="Courier New" w:hint="default"/>
      </w:rPr>
    </w:lvl>
    <w:lvl w:ilvl="5" w:tplc="04060005" w:tentative="1">
      <w:start w:val="1"/>
      <w:numFmt w:val="bullet"/>
      <w:lvlText w:val=""/>
      <w:lvlJc w:val="left"/>
      <w:pPr>
        <w:ind w:left="4171" w:hanging="360"/>
      </w:pPr>
      <w:rPr>
        <w:rFonts w:ascii="Wingdings" w:hAnsi="Wingdings" w:hint="default"/>
      </w:rPr>
    </w:lvl>
    <w:lvl w:ilvl="6" w:tplc="04060001" w:tentative="1">
      <w:start w:val="1"/>
      <w:numFmt w:val="bullet"/>
      <w:lvlText w:val=""/>
      <w:lvlJc w:val="left"/>
      <w:pPr>
        <w:ind w:left="4891" w:hanging="360"/>
      </w:pPr>
      <w:rPr>
        <w:rFonts w:ascii="Symbol" w:hAnsi="Symbol" w:hint="default"/>
      </w:rPr>
    </w:lvl>
    <w:lvl w:ilvl="7" w:tplc="04060003" w:tentative="1">
      <w:start w:val="1"/>
      <w:numFmt w:val="bullet"/>
      <w:lvlText w:val="o"/>
      <w:lvlJc w:val="left"/>
      <w:pPr>
        <w:ind w:left="5611" w:hanging="360"/>
      </w:pPr>
      <w:rPr>
        <w:rFonts w:ascii="Courier New" w:hAnsi="Courier New" w:cs="Courier New" w:hint="default"/>
      </w:rPr>
    </w:lvl>
    <w:lvl w:ilvl="8" w:tplc="04060005" w:tentative="1">
      <w:start w:val="1"/>
      <w:numFmt w:val="bullet"/>
      <w:lvlText w:val=""/>
      <w:lvlJc w:val="left"/>
      <w:pPr>
        <w:ind w:left="6331" w:hanging="360"/>
      </w:pPr>
      <w:rPr>
        <w:rFonts w:ascii="Wingdings" w:hAnsi="Wingdings" w:hint="default"/>
      </w:rPr>
    </w:lvl>
  </w:abstractNum>
  <w:abstractNum w:abstractNumId="27" w15:restartNumberingAfterBreak="0">
    <w:nsid w:val="434313A2"/>
    <w:multiLevelType w:val="hybridMultilevel"/>
    <w:tmpl w:val="E850DAA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50B74907"/>
    <w:multiLevelType w:val="multilevel"/>
    <w:tmpl w:val="23B651B0"/>
    <w:lvl w:ilvl="0">
      <w:start w:val="1"/>
      <w:numFmt w:val="decimal"/>
      <w:pStyle w:val="RamNumber1"/>
      <w:lvlText w:val="%1."/>
      <w:lvlJc w:val="left"/>
      <w:pPr>
        <w:tabs>
          <w:tab w:val="num" w:pos="425"/>
        </w:tabs>
        <w:ind w:left="425" w:hanging="425"/>
      </w:pPr>
      <w:rPr>
        <w:rFonts w:cs="Times New Roman" w:hint="default"/>
      </w:rPr>
    </w:lvl>
    <w:lvl w:ilvl="1">
      <w:start w:val="1"/>
      <w:numFmt w:val="decimal"/>
      <w:pStyle w:val="RamNumber2"/>
      <w:lvlText w:val="%1.%2."/>
      <w:lvlJc w:val="left"/>
      <w:pPr>
        <w:tabs>
          <w:tab w:val="num" w:pos="850"/>
        </w:tabs>
        <w:ind w:left="850" w:hanging="425"/>
      </w:pPr>
      <w:rPr>
        <w:rFonts w:cs="Times New Roman" w:hint="default"/>
        <w:sz w:val="16"/>
        <w:szCs w:val="16"/>
      </w:rPr>
    </w:lvl>
    <w:lvl w:ilvl="2">
      <w:start w:val="1"/>
      <w:numFmt w:val="decimal"/>
      <w:pStyle w:val="RamNumber3"/>
      <w:lvlText w:val="%1.%2.%3"/>
      <w:lvlJc w:val="left"/>
      <w:pPr>
        <w:tabs>
          <w:tab w:val="num" w:pos="1276"/>
        </w:tabs>
        <w:ind w:left="1276" w:hanging="426"/>
      </w:pPr>
      <w:rPr>
        <w:rFonts w:cs="Times New Roman" w:hint="default"/>
        <w:sz w:val="14"/>
        <w:szCs w:val="14"/>
      </w:rPr>
    </w:lvl>
    <w:lvl w:ilvl="3">
      <w:start w:val="1"/>
      <w:numFmt w:val="decimal"/>
      <w:pStyle w:val="RamNumber4"/>
      <w:lvlText w:val="%1.%2.%3.%4"/>
      <w:lvlJc w:val="left"/>
      <w:pPr>
        <w:tabs>
          <w:tab w:val="num" w:pos="1701"/>
        </w:tabs>
        <w:ind w:left="1701" w:hanging="425"/>
      </w:pPr>
      <w:rPr>
        <w:rFonts w:cs="Times New Roman" w:hint="default"/>
      </w:rPr>
    </w:lvl>
    <w:lvl w:ilvl="4">
      <w:start w:val="1"/>
      <w:numFmt w:val="decimal"/>
      <w:pStyle w:val="RamNumber5"/>
      <w:lvlText w:val="%1.%2.%3.%4.%5"/>
      <w:lvlJc w:val="left"/>
      <w:pPr>
        <w:tabs>
          <w:tab w:val="num" w:pos="2126"/>
        </w:tabs>
        <w:ind w:left="2126" w:hanging="425"/>
      </w:pPr>
      <w:rPr>
        <w:rFonts w:cs="Times New Roman" w:hint="default"/>
      </w:rPr>
    </w:lvl>
    <w:lvl w:ilvl="5">
      <w:start w:val="1"/>
      <w:numFmt w:val="decimal"/>
      <w:pStyle w:val="RamNumber6"/>
      <w:lvlText w:val="%1.%2.%3.%4.%5.%6"/>
      <w:lvlJc w:val="left"/>
      <w:pPr>
        <w:tabs>
          <w:tab w:val="num" w:pos="2551"/>
        </w:tabs>
        <w:ind w:left="2551" w:hanging="425"/>
      </w:pPr>
      <w:rPr>
        <w:rFonts w:cs="Times New Roman" w:hint="default"/>
      </w:rPr>
    </w:lvl>
    <w:lvl w:ilvl="6">
      <w:start w:val="1"/>
      <w:numFmt w:val="decimal"/>
      <w:pStyle w:val="RamNumber7"/>
      <w:lvlText w:val="%1.%2.%3.%4.%5.%6.%7"/>
      <w:lvlJc w:val="left"/>
      <w:pPr>
        <w:tabs>
          <w:tab w:val="num" w:pos="2976"/>
        </w:tabs>
        <w:ind w:left="2976" w:hanging="425"/>
      </w:pPr>
      <w:rPr>
        <w:rFonts w:cs="Times New Roman" w:hint="default"/>
      </w:rPr>
    </w:lvl>
    <w:lvl w:ilvl="7">
      <w:start w:val="1"/>
      <w:numFmt w:val="decimal"/>
      <w:pStyle w:val="RamNumber8"/>
      <w:lvlText w:val="%1.%2.%3.%4.%5.%6.%7.%8"/>
      <w:lvlJc w:val="left"/>
      <w:pPr>
        <w:tabs>
          <w:tab w:val="num" w:pos="3402"/>
        </w:tabs>
        <w:ind w:left="3402" w:hanging="426"/>
      </w:pPr>
      <w:rPr>
        <w:rFonts w:cs="Times New Roman" w:hint="default"/>
      </w:rPr>
    </w:lvl>
    <w:lvl w:ilvl="8">
      <w:start w:val="1"/>
      <w:numFmt w:val="decimal"/>
      <w:pStyle w:val="RamNumber9"/>
      <w:lvlText w:val="%1.%2.%3.%4.%5.%6.%7.%8.%9"/>
      <w:lvlJc w:val="left"/>
      <w:pPr>
        <w:tabs>
          <w:tab w:val="num" w:pos="3827"/>
        </w:tabs>
        <w:ind w:left="3827" w:hanging="425"/>
      </w:pPr>
      <w:rPr>
        <w:rFonts w:cs="Times New Roman" w:hint="default"/>
      </w:rPr>
    </w:lvl>
  </w:abstractNum>
  <w:abstractNum w:abstractNumId="29" w15:restartNumberingAfterBreak="0">
    <w:nsid w:val="524D2396"/>
    <w:multiLevelType w:val="hybridMultilevel"/>
    <w:tmpl w:val="5DAC1F7C"/>
    <w:lvl w:ilvl="0" w:tplc="6D06EA3A">
      <w:start w:val="30"/>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15:restartNumberingAfterBreak="0">
    <w:nsid w:val="5394183D"/>
    <w:multiLevelType w:val="hybridMultilevel"/>
    <w:tmpl w:val="0D2804F0"/>
    <w:lvl w:ilvl="0" w:tplc="3EB64936">
      <w:start w:val="38"/>
      <w:numFmt w:val="bullet"/>
      <w:lvlText w:val="-"/>
      <w:lvlJc w:val="left"/>
      <w:pPr>
        <w:ind w:left="720" w:hanging="360"/>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53FB1769"/>
    <w:multiLevelType w:val="hybridMultilevel"/>
    <w:tmpl w:val="918069C4"/>
    <w:lvl w:ilvl="0" w:tplc="04060001">
      <w:start w:val="1"/>
      <w:numFmt w:val="bullet"/>
      <w:lvlText w:val=""/>
      <w:lvlJc w:val="left"/>
      <w:pPr>
        <w:ind w:left="861" w:hanging="360"/>
      </w:pPr>
      <w:rPr>
        <w:rFonts w:ascii="Symbol" w:hAnsi="Symbol" w:hint="default"/>
      </w:rPr>
    </w:lvl>
    <w:lvl w:ilvl="1" w:tplc="04060003" w:tentative="1">
      <w:start w:val="1"/>
      <w:numFmt w:val="bullet"/>
      <w:lvlText w:val="o"/>
      <w:lvlJc w:val="left"/>
      <w:pPr>
        <w:ind w:left="1581" w:hanging="360"/>
      </w:pPr>
      <w:rPr>
        <w:rFonts w:ascii="Courier New" w:hAnsi="Courier New" w:cs="Courier New" w:hint="default"/>
      </w:rPr>
    </w:lvl>
    <w:lvl w:ilvl="2" w:tplc="04060005" w:tentative="1">
      <w:start w:val="1"/>
      <w:numFmt w:val="bullet"/>
      <w:lvlText w:val=""/>
      <w:lvlJc w:val="left"/>
      <w:pPr>
        <w:ind w:left="2301" w:hanging="360"/>
      </w:pPr>
      <w:rPr>
        <w:rFonts w:ascii="Wingdings" w:hAnsi="Wingdings" w:hint="default"/>
      </w:rPr>
    </w:lvl>
    <w:lvl w:ilvl="3" w:tplc="04060001" w:tentative="1">
      <w:start w:val="1"/>
      <w:numFmt w:val="bullet"/>
      <w:lvlText w:val=""/>
      <w:lvlJc w:val="left"/>
      <w:pPr>
        <w:ind w:left="3021" w:hanging="360"/>
      </w:pPr>
      <w:rPr>
        <w:rFonts w:ascii="Symbol" w:hAnsi="Symbol" w:hint="default"/>
      </w:rPr>
    </w:lvl>
    <w:lvl w:ilvl="4" w:tplc="04060003" w:tentative="1">
      <w:start w:val="1"/>
      <w:numFmt w:val="bullet"/>
      <w:lvlText w:val="o"/>
      <w:lvlJc w:val="left"/>
      <w:pPr>
        <w:ind w:left="3741" w:hanging="360"/>
      </w:pPr>
      <w:rPr>
        <w:rFonts w:ascii="Courier New" w:hAnsi="Courier New" w:cs="Courier New" w:hint="default"/>
      </w:rPr>
    </w:lvl>
    <w:lvl w:ilvl="5" w:tplc="04060005" w:tentative="1">
      <w:start w:val="1"/>
      <w:numFmt w:val="bullet"/>
      <w:lvlText w:val=""/>
      <w:lvlJc w:val="left"/>
      <w:pPr>
        <w:ind w:left="4461" w:hanging="360"/>
      </w:pPr>
      <w:rPr>
        <w:rFonts w:ascii="Wingdings" w:hAnsi="Wingdings" w:hint="default"/>
      </w:rPr>
    </w:lvl>
    <w:lvl w:ilvl="6" w:tplc="04060001" w:tentative="1">
      <w:start w:val="1"/>
      <w:numFmt w:val="bullet"/>
      <w:lvlText w:val=""/>
      <w:lvlJc w:val="left"/>
      <w:pPr>
        <w:ind w:left="5181" w:hanging="360"/>
      </w:pPr>
      <w:rPr>
        <w:rFonts w:ascii="Symbol" w:hAnsi="Symbol" w:hint="default"/>
      </w:rPr>
    </w:lvl>
    <w:lvl w:ilvl="7" w:tplc="04060003" w:tentative="1">
      <w:start w:val="1"/>
      <w:numFmt w:val="bullet"/>
      <w:lvlText w:val="o"/>
      <w:lvlJc w:val="left"/>
      <w:pPr>
        <w:ind w:left="5901" w:hanging="360"/>
      </w:pPr>
      <w:rPr>
        <w:rFonts w:ascii="Courier New" w:hAnsi="Courier New" w:cs="Courier New" w:hint="default"/>
      </w:rPr>
    </w:lvl>
    <w:lvl w:ilvl="8" w:tplc="04060005" w:tentative="1">
      <w:start w:val="1"/>
      <w:numFmt w:val="bullet"/>
      <w:lvlText w:val=""/>
      <w:lvlJc w:val="left"/>
      <w:pPr>
        <w:ind w:left="6621" w:hanging="360"/>
      </w:pPr>
      <w:rPr>
        <w:rFonts w:ascii="Wingdings" w:hAnsi="Wingdings" w:hint="default"/>
      </w:rPr>
    </w:lvl>
  </w:abstractNum>
  <w:abstractNum w:abstractNumId="32" w15:restartNumberingAfterBreak="0">
    <w:nsid w:val="59D50314"/>
    <w:multiLevelType w:val="hybridMultilevel"/>
    <w:tmpl w:val="D814115C"/>
    <w:lvl w:ilvl="0" w:tplc="FB50AFE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042BD3"/>
    <w:multiLevelType w:val="hybridMultilevel"/>
    <w:tmpl w:val="F2FA1D26"/>
    <w:lvl w:ilvl="0" w:tplc="8568542E">
      <w:start w:val="2"/>
      <w:numFmt w:val="bullet"/>
      <w:lvlText w:val="-"/>
      <w:lvlJc w:val="left"/>
      <w:pPr>
        <w:ind w:left="420" w:hanging="360"/>
      </w:pPr>
      <w:rPr>
        <w:rFonts w:ascii="Verdana" w:eastAsiaTheme="minorHAnsi" w:hAnsi="Verdana" w:cstheme="minorBidi" w:hint="default"/>
      </w:rPr>
    </w:lvl>
    <w:lvl w:ilvl="1" w:tplc="04060003" w:tentative="1">
      <w:start w:val="1"/>
      <w:numFmt w:val="bullet"/>
      <w:lvlText w:val="o"/>
      <w:lvlJc w:val="left"/>
      <w:pPr>
        <w:ind w:left="1140" w:hanging="360"/>
      </w:pPr>
      <w:rPr>
        <w:rFonts w:ascii="Courier New" w:hAnsi="Courier New" w:cs="Courier New" w:hint="default"/>
      </w:rPr>
    </w:lvl>
    <w:lvl w:ilvl="2" w:tplc="04060005" w:tentative="1">
      <w:start w:val="1"/>
      <w:numFmt w:val="bullet"/>
      <w:lvlText w:val=""/>
      <w:lvlJc w:val="left"/>
      <w:pPr>
        <w:ind w:left="1860" w:hanging="360"/>
      </w:pPr>
      <w:rPr>
        <w:rFonts w:ascii="Wingdings" w:hAnsi="Wingdings" w:hint="default"/>
      </w:rPr>
    </w:lvl>
    <w:lvl w:ilvl="3" w:tplc="04060001" w:tentative="1">
      <w:start w:val="1"/>
      <w:numFmt w:val="bullet"/>
      <w:lvlText w:val=""/>
      <w:lvlJc w:val="left"/>
      <w:pPr>
        <w:ind w:left="2580" w:hanging="360"/>
      </w:pPr>
      <w:rPr>
        <w:rFonts w:ascii="Symbol" w:hAnsi="Symbol" w:hint="default"/>
      </w:rPr>
    </w:lvl>
    <w:lvl w:ilvl="4" w:tplc="04060003" w:tentative="1">
      <w:start w:val="1"/>
      <w:numFmt w:val="bullet"/>
      <w:lvlText w:val="o"/>
      <w:lvlJc w:val="left"/>
      <w:pPr>
        <w:ind w:left="3300" w:hanging="360"/>
      </w:pPr>
      <w:rPr>
        <w:rFonts w:ascii="Courier New" w:hAnsi="Courier New" w:cs="Courier New" w:hint="default"/>
      </w:rPr>
    </w:lvl>
    <w:lvl w:ilvl="5" w:tplc="04060005" w:tentative="1">
      <w:start w:val="1"/>
      <w:numFmt w:val="bullet"/>
      <w:lvlText w:val=""/>
      <w:lvlJc w:val="left"/>
      <w:pPr>
        <w:ind w:left="4020" w:hanging="360"/>
      </w:pPr>
      <w:rPr>
        <w:rFonts w:ascii="Wingdings" w:hAnsi="Wingdings" w:hint="default"/>
      </w:rPr>
    </w:lvl>
    <w:lvl w:ilvl="6" w:tplc="04060001" w:tentative="1">
      <w:start w:val="1"/>
      <w:numFmt w:val="bullet"/>
      <w:lvlText w:val=""/>
      <w:lvlJc w:val="left"/>
      <w:pPr>
        <w:ind w:left="4740" w:hanging="360"/>
      </w:pPr>
      <w:rPr>
        <w:rFonts w:ascii="Symbol" w:hAnsi="Symbol" w:hint="default"/>
      </w:rPr>
    </w:lvl>
    <w:lvl w:ilvl="7" w:tplc="04060003" w:tentative="1">
      <w:start w:val="1"/>
      <w:numFmt w:val="bullet"/>
      <w:lvlText w:val="o"/>
      <w:lvlJc w:val="left"/>
      <w:pPr>
        <w:ind w:left="5460" w:hanging="360"/>
      </w:pPr>
      <w:rPr>
        <w:rFonts w:ascii="Courier New" w:hAnsi="Courier New" w:cs="Courier New" w:hint="default"/>
      </w:rPr>
    </w:lvl>
    <w:lvl w:ilvl="8" w:tplc="04060005" w:tentative="1">
      <w:start w:val="1"/>
      <w:numFmt w:val="bullet"/>
      <w:lvlText w:val=""/>
      <w:lvlJc w:val="left"/>
      <w:pPr>
        <w:ind w:left="6180" w:hanging="360"/>
      </w:pPr>
      <w:rPr>
        <w:rFonts w:ascii="Wingdings" w:hAnsi="Wingdings" w:hint="default"/>
      </w:rPr>
    </w:lvl>
  </w:abstractNum>
  <w:abstractNum w:abstractNumId="34" w15:restartNumberingAfterBreak="0">
    <w:nsid w:val="5FF3452C"/>
    <w:multiLevelType w:val="multilevel"/>
    <w:tmpl w:val="C0341B68"/>
    <w:lvl w:ilvl="0">
      <w:start w:val="1"/>
      <w:numFmt w:val="bullet"/>
      <w:pStyle w:val="Norm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35"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36" w15:restartNumberingAfterBreak="0">
    <w:nsid w:val="67031F63"/>
    <w:multiLevelType w:val="hybridMultilevel"/>
    <w:tmpl w:val="EAF67420"/>
    <w:lvl w:ilvl="0" w:tplc="D89C83E8">
      <w:start w:val="1"/>
      <w:numFmt w:val="lowerLetter"/>
      <w:pStyle w:val="Hode"/>
      <w:lvlText w:val="%1)"/>
      <w:lvlJc w:val="left"/>
      <w:pPr>
        <w:tabs>
          <w:tab w:val="num" w:pos="1065"/>
        </w:tabs>
        <w:ind w:left="1065" w:hanging="705"/>
      </w:pPr>
      <w:rPr>
        <w:rFonts w:cs="Times New Roman" w:hint="default"/>
      </w:rPr>
    </w:lvl>
    <w:lvl w:ilvl="1" w:tplc="F79CCBD2" w:tentative="1">
      <w:start w:val="1"/>
      <w:numFmt w:val="lowerLetter"/>
      <w:lvlText w:val="%2."/>
      <w:lvlJc w:val="left"/>
      <w:pPr>
        <w:tabs>
          <w:tab w:val="num" w:pos="1440"/>
        </w:tabs>
        <w:ind w:left="1440" w:hanging="360"/>
      </w:pPr>
      <w:rPr>
        <w:rFonts w:cs="Times New Roman"/>
      </w:rPr>
    </w:lvl>
    <w:lvl w:ilvl="2" w:tplc="CADE5A50" w:tentative="1">
      <w:start w:val="1"/>
      <w:numFmt w:val="lowerRoman"/>
      <w:lvlText w:val="%3."/>
      <w:lvlJc w:val="right"/>
      <w:pPr>
        <w:tabs>
          <w:tab w:val="num" w:pos="2160"/>
        </w:tabs>
        <w:ind w:left="2160" w:hanging="180"/>
      </w:pPr>
      <w:rPr>
        <w:rFonts w:cs="Times New Roman"/>
      </w:rPr>
    </w:lvl>
    <w:lvl w:ilvl="3" w:tplc="1F08BE5E" w:tentative="1">
      <w:start w:val="1"/>
      <w:numFmt w:val="decimal"/>
      <w:lvlText w:val="%4."/>
      <w:lvlJc w:val="left"/>
      <w:pPr>
        <w:tabs>
          <w:tab w:val="num" w:pos="2880"/>
        </w:tabs>
        <w:ind w:left="2880" w:hanging="360"/>
      </w:pPr>
      <w:rPr>
        <w:rFonts w:cs="Times New Roman"/>
      </w:rPr>
    </w:lvl>
    <w:lvl w:ilvl="4" w:tplc="9F282AF0" w:tentative="1">
      <w:start w:val="1"/>
      <w:numFmt w:val="lowerLetter"/>
      <w:lvlText w:val="%5."/>
      <w:lvlJc w:val="left"/>
      <w:pPr>
        <w:tabs>
          <w:tab w:val="num" w:pos="3600"/>
        </w:tabs>
        <w:ind w:left="3600" w:hanging="360"/>
      </w:pPr>
      <w:rPr>
        <w:rFonts w:cs="Times New Roman"/>
      </w:rPr>
    </w:lvl>
    <w:lvl w:ilvl="5" w:tplc="A9A6E030" w:tentative="1">
      <w:start w:val="1"/>
      <w:numFmt w:val="lowerRoman"/>
      <w:lvlText w:val="%6."/>
      <w:lvlJc w:val="right"/>
      <w:pPr>
        <w:tabs>
          <w:tab w:val="num" w:pos="4320"/>
        </w:tabs>
        <w:ind w:left="4320" w:hanging="180"/>
      </w:pPr>
      <w:rPr>
        <w:rFonts w:cs="Times New Roman"/>
      </w:rPr>
    </w:lvl>
    <w:lvl w:ilvl="6" w:tplc="0D688AC0" w:tentative="1">
      <w:start w:val="1"/>
      <w:numFmt w:val="decimal"/>
      <w:lvlText w:val="%7."/>
      <w:lvlJc w:val="left"/>
      <w:pPr>
        <w:tabs>
          <w:tab w:val="num" w:pos="5040"/>
        </w:tabs>
        <w:ind w:left="5040" w:hanging="360"/>
      </w:pPr>
      <w:rPr>
        <w:rFonts w:cs="Times New Roman"/>
      </w:rPr>
    </w:lvl>
    <w:lvl w:ilvl="7" w:tplc="89A28C0A" w:tentative="1">
      <w:start w:val="1"/>
      <w:numFmt w:val="lowerLetter"/>
      <w:lvlText w:val="%8."/>
      <w:lvlJc w:val="left"/>
      <w:pPr>
        <w:tabs>
          <w:tab w:val="num" w:pos="5760"/>
        </w:tabs>
        <w:ind w:left="5760" w:hanging="360"/>
      </w:pPr>
      <w:rPr>
        <w:rFonts w:cs="Times New Roman"/>
      </w:rPr>
    </w:lvl>
    <w:lvl w:ilvl="8" w:tplc="CA7C9E1E" w:tentative="1">
      <w:start w:val="1"/>
      <w:numFmt w:val="lowerRoman"/>
      <w:lvlText w:val="%9."/>
      <w:lvlJc w:val="right"/>
      <w:pPr>
        <w:tabs>
          <w:tab w:val="num" w:pos="6480"/>
        </w:tabs>
        <w:ind w:left="6480" w:hanging="180"/>
      </w:pPr>
      <w:rPr>
        <w:rFonts w:cs="Times New Roman"/>
      </w:rPr>
    </w:lvl>
  </w:abstractNum>
  <w:abstractNum w:abstractNumId="37" w15:restartNumberingAfterBreak="0">
    <w:nsid w:val="67AE5BF9"/>
    <w:multiLevelType w:val="hybridMultilevel"/>
    <w:tmpl w:val="708A00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72D17F94"/>
    <w:multiLevelType w:val="hybridMultilevel"/>
    <w:tmpl w:val="2EE42F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47E577E"/>
    <w:multiLevelType w:val="multilevel"/>
    <w:tmpl w:val="482AFF38"/>
    <w:name w:val="Not Used 6"/>
    <w:lvl w:ilvl="0">
      <w:start w:val="1"/>
      <w:numFmt w:val="bullet"/>
      <w:pStyle w:val="RamBullet1"/>
      <w:lvlText w:val=""/>
      <w:lvlJc w:val="left"/>
      <w:pPr>
        <w:tabs>
          <w:tab w:val="num" w:pos="425"/>
        </w:tabs>
        <w:ind w:left="425" w:hanging="425"/>
      </w:pPr>
      <w:rPr>
        <w:rFonts w:ascii="Symbol" w:hAnsi="Symbol" w:hint="default"/>
        <w:lang w:val="en-US"/>
      </w:rPr>
    </w:lvl>
    <w:lvl w:ilvl="1">
      <w:start w:val="1"/>
      <w:numFmt w:val="bullet"/>
      <w:pStyle w:val="RamBullet2"/>
      <w:lvlText w:val=""/>
      <w:lvlJc w:val="left"/>
      <w:pPr>
        <w:tabs>
          <w:tab w:val="num" w:pos="850"/>
        </w:tabs>
        <w:ind w:left="850" w:hanging="425"/>
      </w:pPr>
      <w:rPr>
        <w:rFonts w:ascii="Symbol" w:hAnsi="Symbol" w:hint="default"/>
      </w:rPr>
    </w:lvl>
    <w:lvl w:ilvl="2">
      <w:start w:val="1"/>
      <w:numFmt w:val="bullet"/>
      <w:pStyle w:val="RamBullet3"/>
      <w:lvlText w:val=""/>
      <w:lvlJc w:val="left"/>
      <w:pPr>
        <w:tabs>
          <w:tab w:val="num" w:pos="1276"/>
        </w:tabs>
        <w:ind w:left="1276" w:hanging="426"/>
      </w:pPr>
      <w:rPr>
        <w:rFonts w:ascii="Symbol" w:hAnsi="Symbol" w:hint="default"/>
      </w:rPr>
    </w:lvl>
    <w:lvl w:ilvl="3">
      <w:start w:val="1"/>
      <w:numFmt w:val="bullet"/>
      <w:pStyle w:val="RamBullet4"/>
      <w:lvlText w:val=""/>
      <w:lvlJc w:val="left"/>
      <w:pPr>
        <w:tabs>
          <w:tab w:val="num" w:pos="1701"/>
        </w:tabs>
        <w:ind w:left="1701" w:hanging="425"/>
      </w:pPr>
      <w:rPr>
        <w:rFonts w:ascii="Symbol" w:hAnsi="Symbol" w:hint="default"/>
      </w:rPr>
    </w:lvl>
    <w:lvl w:ilvl="4">
      <w:start w:val="1"/>
      <w:numFmt w:val="bullet"/>
      <w:pStyle w:val="RamBullet5"/>
      <w:lvlText w:val=""/>
      <w:lvlJc w:val="left"/>
      <w:pPr>
        <w:tabs>
          <w:tab w:val="num" w:pos="2126"/>
        </w:tabs>
        <w:ind w:left="2126" w:hanging="425"/>
      </w:pPr>
      <w:rPr>
        <w:rFonts w:ascii="Symbol" w:hAnsi="Symbol" w:hint="default"/>
      </w:rPr>
    </w:lvl>
    <w:lvl w:ilvl="5">
      <w:start w:val="1"/>
      <w:numFmt w:val="bullet"/>
      <w:pStyle w:val="RamBullet6"/>
      <w:lvlText w:val=""/>
      <w:lvlJc w:val="left"/>
      <w:pPr>
        <w:tabs>
          <w:tab w:val="num" w:pos="2551"/>
        </w:tabs>
        <w:ind w:left="2551" w:hanging="425"/>
      </w:pPr>
      <w:rPr>
        <w:rFonts w:ascii="Symbol" w:hAnsi="Symbol" w:hint="default"/>
      </w:rPr>
    </w:lvl>
    <w:lvl w:ilvl="6">
      <w:start w:val="1"/>
      <w:numFmt w:val="bullet"/>
      <w:pStyle w:val="RamBullet7"/>
      <w:lvlText w:val=""/>
      <w:lvlJc w:val="left"/>
      <w:pPr>
        <w:tabs>
          <w:tab w:val="num" w:pos="2976"/>
        </w:tabs>
        <w:ind w:left="2976" w:hanging="425"/>
      </w:pPr>
      <w:rPr>
        <w:rFonts w:ascii="Symbol" w:hAnsi="Symbol" w:hint="default"/>
      </w:rPr>
    </w:lvl>
    <w:lvl w:ilvl="7">
      <w:start w:val="1"/>
      <w:numFmt w:val="bullet"/>
      <w:pStyle w:val="RamBullet8"/>
      <w:lvlText w:val=""/>
      <w:lvlJc w:val="left"/>
      <w:pPr>
        <w:tabs>
          <w:tab w:val="num" w:pos="3402"/>
        </w:tabs>
        <w:ind w:left="3402" w:hanging="426"/>
      </w:pPr>
      <w:rPr>
        <w:rFonts w:ascii="Symbol" w:hAnsi="Symbol" w:hint="default"/>
      </w:rPr>
    </w:lvl>
    <w:lvl w:ilvl="8">
      <w:start w:val="1"/>
      <w:numFmt w:val="bullet"/>
      <w:pStyle w:val="RamBullet9"/>
      <w:lvlText w:val=""/>
      <w:lvlJc w:val="left"/>
      <w:pPr>
        <w:tabs>
          <w:tab w:val="num" w:pos="3827"/>
        </w:tabs>
        <w:ind w:left="3827" w:hanging="425"/>
      </w:pPr>
      <w:rPr>
        <w:rFonts w:ascii="Symbol" w:hAnsi="Symbol" w:hint="default"/>
      </w:rPr>
    </w:lvl>
  </w:abstractNum>
  <w:abstractNum w:abstractNumId="40" w15:restartNumberingAfterBreak="0">
    <w:nsid w:val="7577176E"/>
    <w:multiLevelType w:val="hybridMultilevel"/>
    <w:tmpl w:val="2D940102"/>
    <w:lvl w:ilvl="0" w:tplc="04060001">
      <w:start w:val="1"/>
      <w:numFmt w:val="bullet"/>
      <w:lvlText w:val=""/>
      <w:lvlJc w:val="left"/>
      <w:pPr>
        <w:ind w:left="1646" w:hanging="360"/>
      </w:pPr>
      <w:rPr>
        <w:rFonts w:ascii="Symbol" w:hAnsi="Symbol" w:hint="default"/>
      </w:rPr>
    </w:lvl>
    <w:lvl w:ilvl="1" w:tplc="04060003" w:tentative="1">
      <w:start w:val="1"/>
      <w:numFmt w:val="bullet"/>
      <w:lvlText w:val="o"/>
      <w:lvlJc w:val="left"/>
      <w:pPr>
        <w:ind w:left="2366" w:hanging="360"/>
      </w:pPr>
      <w:rPr>
        <w:rFonts w:ascii="Courier New" w:hAnsi="Courier New" w:cs="Courier New" w:hint="default"/>
      </w:rPr>
    </w:lvl>
    <w:lvl w:ilvl="2" w:tplc="04060005" w:tentative="1">
      <w:start w:val="1"/>
      <w:numFmt w:val="bullet"/>
      <w:lvlText w:val=""/>
      <w:lvlJc w:val="left"/>
      <w:pPr>
        <w:ind w:left="3086" w:hanging="360"/>
      </w:pPr>
      <w:rPr>
        <w:rFonts w:ascii="Wingdings" w:hAnsi="Wingdings" w:hint="default"/>
      </w:rPr>
    </w:lvl>
    <w:lvl w:ilvl="3" w:tplc="04060001" w:tentative="1">
      <w:start w:val="1"/>
      <w:numFmt w:val="bullet"/>
      <w:lvlText w:val=""/>
      <w:lvlJc w:val="left"/>
      <w:pPr>
        <w:ind w:left="3806" w:hanging="360"/>
      </w:pPr>
      <w:rPr>
        <w:rFonts w:ascii="Symbol" w:hAnsi="Symbol" w:hint="default"/>
      </w:rPr>
    </w:lvl>
    <w:lvl w:ilvl="4" w:tplc="04060003" w:tentative="1">
      <w:start w:val="1"/>
      <w:numFmt w:val="bullet"/>
      <w:lvlText w:val="o"/>
      <w:lvlJc w:val="left"/>
      <w:pPr>
        <w:ind w:left="4526" w:hanging="360"/>
      </w:pPr>
      <w:rPr>
        <w:rFonts w:ascii="Courier New" w:hAnsi="Courier New" w:cs="Courier New" w:hint="default"/>
      </w:rPr>
    </w:lvl>
    <w:lvl w:ilvl="5" w:tplc="04060005" w:tentative="1">
      <w:start w:val="1"/>
      <w:numFmt w:val="bullet"/>
      <w:lvlText w:val=""/>
      <w:lvlJc w:val="left"/>
      <w:pPr>
        <w:ind w:left="5246" w:hanging="360"/>
      </w:pPr>
      <w:rPr>
        <w:rFonts w:ascii="Wingdings" w:hAnsi="Wingdings" w:hint="default"/>
      </w:rPr>
    </w:lvl>
    <w:lvl w:ilvl="6" w:tplc="04060001" w:tentative="1">
      <w:start w:val="1"/>
      <w:numFmt w:val="bullet"/>
      <w:lvlText w:val=""/>
      <w:lvlJc w:val="left"/>
      <w:pPr>
        <w:ind w:left="5966" w:hanging="360"/>
      </w:pPr>
      <w:rPr>
        <w:rFonts w:ascii="Symbol" w:hAnsi="Symbol" w:hint="default"/>
      </w:rPr>
    </w:lvl>
    <w:lvl w:ilvl="7" w:tplc="04060003" w:tentative="1">
      <w:start w:val="1"/>
      <w:numFmt w:val="bullet"/>
      <w:lvlText w:val="o"/>
      <w:lvlJc w:val="left"/>
      <w:pPr>
        <w:ind w:left="6686" w:hanging="360"/>
      </w:pPr>
      <w:rPr>
        <w:rFonts w:ascii="Courier New" w:hAnsi="Courier New" w:cs="Courier New" w:hint="default"/>
      </w:rPr>
    </w:lvl>
    <w:lvl w:ilvl="8" w:tplc="04060005" w:tentative="1">
      <w:start w:val="1"/>
      <w:numFmt w:val="bullet"/>
      <w:lvlText w:val=""/>
      <w:lvlJc w:val="left"/>
      <w:pPr>
        <w:ind w:left="7406" w:hanging="360"/>
      </w:pPr>
      <w:rPr>
        <w:rFonts w:ascii="Wingdings" w:hAnsi="Wingdings" w:hint="default"/>
      </w:rPr>
    </w:lvl>
  </w:abstractNum>
  <w:abstractNum w:abstractNumId="41" w15:restartNumberingAfterBreak="0">
    <w:nsid w:val="7CF22B49"/>
    <w:multiLevelType w:val="hybridMultilevel"/>
    <w:tmpl w:val="EC50467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2"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43" w15:restartNumberingAfterBreak="0">
    <w:nsid w:val="7F9D7A81"/>
    <w:multiLevelType w:val="multilevel"/>
    <w:tmpl w:val="04060023"/>
    <w:styleLink w:val="lnekoddl"/>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4"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870461380">
    <w:abstractNumId w:val="44"/>
  </w:num>
  <w:num w:numId="2" w16cid:durableId="2064134323">
    <w:abstractNumId w:val="7"/>
  </w:num>
  <w:num w:numId="3" w16cid:durableId="505630899">
    <w:abstractNumId w:val="6"/>
  </w:num>
  <w:num w:numId="4" w16cid:durableId="1947693718">
    <w:abstractNumId w:val="5"/>
  </w:num>
  <w:num w:numId="5" w16cid:durableId="507259601">
    <w:abstractNumId w:val="4"/>
  </w:num>
  <w:num w:numId="6" w16cid:durableId="95752739">
    <w:abstractNumId w:val="42"/>
  </w:num>
  <w:num w:numId="7" w16cid:durableId="1157376314">
    <w:abstractNumId w:val="3"/>
  </w:num>
  <w:num w:numId="8" w16cid:durableId="55713648">
    <w:abstractNumId w:val="2"/>
  </w:num>
  <w:num w:numId="9" w16cid:durableId="358359360">
    <w:abstractNumId w:val="1"/>
  </w:num>
  <w:num w:numId="10" w16cid:durableId="1648245931">
    <w:abstractNumId w:val="0"/>
  </w:num>
  <w:num w:numId="11" w16cid:durableId="135535982">
    <w:abstractNumId w:val="35"/>
  </w:num>
  <w:num w:numId="12" w16cid:durableId="79060401">
    <w:abstractNumId w:val="15"/>
  </w:num>
  <w:num w:numId="13" w16cid:durableId="729811698">
    <w:abstractNumId w:val="8"/>
  </w:num>
  <w:num w:numId="14" w16cid:durableId="2138253186">
    <w:abstractNumId w:val="19"/>
  </w:num>
  <w:num w:numId="15" w16cid:durableId="1315528694">
    <w:abstractNumId w:val="13"/>
  </w:num>
  <w:num w:numId="16" w16cid:durableId="648097636">
    <w:abstractNumId w:val="43"/>
  </w:num>
  <w:num w:numId="17" w16cid:durableId="7679619">
    <w:abstractNumId w:val="16"/>
  </w:num>
  <w:num w:numId="18" w16cid:durableId="1105072660">
    <w:abstractNumId w:val="9"/>
  </w:num>
  <w:num w:numId="19" w16cid:durableId="1536115657">
    <w:abstractNumId w:val="34"/>
  </w:num>
  <w:num w:numId="20" w16cid:durableId="732124647">
    <w:abstractNumId w:val="39"/>
  </w:num>
  <w:num w:numId="21" w16cid:durableId="316692032">
    <w:abstractNumId w:val="28"/>
  </w:num>
  <w:num w:numId="22" w16cid:durableId="1340158828">
    <w:abstractNumId w:val="36"/>
  </w:num>
  <w:num w:numId="23" w16cid:durableId="1067337383">
    <w:abstractNumId w:val="17"/>
  </w:num>
  <w:num w:numId="24" w16cid:durableId="1169562850">
    <w:abstractNumId w:val="38"/>
  </w:num>
  <w:num w:numId="25" w16cid:durableId="37053977">
    <w:abstractNumId w:val="37"/>
  </w:num>
  <w:num w:numId="26" w16cid:durableId="271785111">
    <w:abstractNumId w:val="30"/>
  </w:num>
  <w:num w:numId="27" w16cid:durableId="1712997791">
    <w:abstractNumId w:val="14"/>
  </w:num>
  <w:num w:numId="28" w16cid:durableId="1496804089">
    <w:abstractNumId w:val="24"/>
  </w:num>
  <w:num w:numId="29" w16cid:durableId="294219023">
    <w:abstractNumId w:val="20"/>
  </w:num>
  <w:num w:numId="30" w16cid:durableId="1799759474">
    <w:abstractNumId w:val="18"/>
  </w:num>
  <w:num w:numId="31" w16cid:durableId="7025702">
    <w:abstractNumId w:val="22"/>
  </w:num>
  <w:num w:numId="32" w16cid:durableId="648941744">
    <w:abstractNumId w:val="21"/>
  </w:num>
  <w:num w:numId="33" w16cid:durableId="1006516779">
    <w:abstractNumId w:val="26"/>
  </w:num>
  <w:num w:numId="34" w16cid:durableId="1261840427">
    <w:abstractNumId w:val="25"/>
  </w:num>
  <w:num w:numId="35" w16cid:durableId="2030140724">
    <w:abstractNumId w:val="33"/>
  </w:num>
  <w:num w:numId="36" w16cid:durableId="199629759">
    <w:abstractNumId w:val="10"/>
  </w:num>
  <w:num w:numId="37" w16cid:durableId="1376733927">
    <w:abstractNumId w:val="32"/>
  </w:num>
  <w:num w:numId="38" w16cid:durableId="1137646625">
    <w:abstractNumId w:val="41"/>
  </w:num>
  <w:num w:numId="39" w16cid:durableId="1933390719">
    <w:abstractNumId w:val="27"/>
  </w:num>
  <w:num w:numId="40" w16cid:durableId="162941537">
    <w:abstractNumId w:val="12"/>
  </w:num>
  <w:num w:numId="41" w16cid:durableId="592592430">
    <w:abstractNumId w:val="31"/>
  </w:num>
  <w:num w:numId="42" w16cid:durableId="1825201756">
    <w:abstractNumId w:val="40"/>
  </w:num>
  <w:num w:numId="43" w16cid:durableId="449052905">
    <w:abstractNumId w:val="11"/>
  </w:num>
  <w:num w:numId="44" w16cid:durableId="666832242">
    <w:abstractNumId w:val="23"/>
  </w:num>
  <w:num w:numId="45" w16cid:durableId="77407426">
    <w:abstractNumId w:val="29"/>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vel Slezák">
    <w15:presenceInfo w15:providerId="Windows Live" w15:userId="5f01543450e529a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27A"/>
    <w:rsid w:val="00001509"/>
    <w:rsid w:val="00001D02"/>
    <w:rsid w:val="00004702"/>
    <w:rsid w:val="00004865"/>
    <w:rsid w:val="000063B6"/>
    <w:rsid w:val="0000651E"/>
    <w:rsid w:val="000101EC"/>
    <w:rsid w:val="000138A8"/>
    <w:rsid w:val="00013EEA"/>
    <w:rsid w:val="00014FD3"/>
    <w:rsid w:val="000159FD"/>
    <w:rsid w:val="000162D0"/>
    <w:rsid w:val="00016FBC"/>
    <w:rsid w:val="00017B11"/>
    <w:rsid w:val="000211B5"/>
    <w:rsid w:val="0002128A"/>
    <w:rsid w:val="0002169F"/>
    <w:rsid w:val="00025683"/>
    <w:rsid w:val="000258D3"/>
    <w:rsid w:val="000275D6"/>
    <w:rsid w:val="000305CC"/>
    <w:rsid w:val="00031C1D"/>
    <w:rsid w:val="0003239D"/>
    <w:rsid w:val="000356A9"/>
    <w:rsid w:val="00035B26"/>
    <w:rsid w:val="00035F25"/>
    <w:rsid w:val="0003686F"/>
    <w:rsid w:val="00042891"/>
    <w:rsid w:val="00042A32"/>
    <w:rsid w:val="00042B24"/>
    <w:rsid w:val="00045C5A"/>
    <w:rsid w:val="00050588"/>
    <w:rsid w:val="000541F5"/>
    <w:rsid w:val="00055FFA"/>
    <w:rsid w:val="00065072"/>
    <w:rsid w:val="00065C3C"/>
    <w:rsid w:val="00066591"/>
    <w:rsid w:val="000665FB"/>
    <w:rsid w:val="00066A92"/>
    <w:rsid w:val="0007200F"/>
    <w:rsid w:val="00072A81"/>
    <w:rsid w:val="000732FA"/>
    <w:rsid w:val="0007387D"/>
    <w:rsid w:val="000738D5"/>
    <w:rsid w:val="00073C25"/>
    <w:rsid w:val="00074BC0"/>
    <w:rsid w:val="0007575F"/>
    <w:rsid w:val="00076311"/>
    <w:rsid w:val="00076D04"/>
    <w:rsid w:val="00080089"/>
    <w:rsid w:val="000811D3"/>
    <w:rsid w:val="000835FF"/>
    <w:rsid w:val="00086A5D"/>
    <w:rsid w:val="00086D6D"/>
    <w:rsid w:val="00090843"/>
    <w:rsid w:val="0009128C"/>
    <w:rsid w:val="00091CF6"/>
    <w:rsid w:val="00091F09"/>
    <w:rsid w:val="000937B7"/>
    <w:rsid w:val="00094130"/>
    <w:rsid w:val="00094ABD"/>
    <w:rsid w:val="00095F00"/>
    <w:rsid w:val="000963DB"/>
    <w:rsid w:val="00096D4C"/>
    <w:rsid w:val="000A04FA"/>
    <w:rsid w:val="000A0C0A"/>
    <w:rsid w:val="000A32DD"/>
    <w:rsid w:val="000A6179"/>
    <w:rsid w:val="000A6EAF"/>
    <w:rsid w:val="000B13BA"/>
    <w:rsid w:val="000B2523"/>
    <w:rsid w:val="000B4617"/>
    <w:rsid w:val="000B65CB"/>
    <w:rsid w:val="000C05A4"/>
    <w:rsid w:val="000C13D6"/>
    <w:rsid w:val="000C1437"/>
    <w:rsid w:val="000C20F7"/>
    <w:rsid w:val="000C5156"/>
    <w:rsid w:val="000C7041"/>
    <w:rsid w:val="000C7F25"/>
    <w:rsid w:val="000D0AD1"/>
    <w:rsid w:val="000D43BA"/>
    <w:rsid w:val="000D53BA"/>
    <w:rsid w:val="000D5465"/>
    <w:rsid w:val="000E1483"/>
    <w:rsid w:val="000E44E2"/>
    <w:rsid w:val="000E6D3B"/>
    <w:rsid w:val="000F1B17"/>
    <w:rsid w:val="000F22CD"/>
    <w:rsid w:val="000F41FC"/>
    <w:rsid w:val="000F4E10"/>
    <w:rsid w:val="000F5381"/>
    <w:rsid w:val="000F6A42"/>
    <w:rsid w:val="000F6D73"/>
    <w:rsid w:val="000F7A8D"/>
    <w:rsid w:val="00100304"/>
    <w:rsid w:val="0010365D"/>
    <w:rsid w:val="00103E3F"/>
    <w:rsid w:val="00105241"/>
    <w:rsid w:val="00105B1D"/>
    <w:rsid w:val="0010652C"/>
    <w:rsid w:val="00107DFE"/>
    <w:rsid w:val="001111BC"/>
    <w:rsid w:val="0011127C"/>
    <w:rsid w:val="00111BB2"/>
    <w:rsid w:val="00111BDE"/>
    <w:rsid w:val="00114092"/>
    <w:rsid w:val="00116339"/>
    <w:rsid w:val="00117760"/>
    <w:rsid w:val="00117FBE"/>
    <w:rsid w:val="0012534C"/>
    <w:rsid w:val="001267B2"/>
    <w:rsid w:val="00131859"/>
    <w:rsid w:val="0013244F"/>
    <w:rsid w:val="0013421A"/>
    <w:rsid w:val="00134937"/>
    <w:rsid w:val="00134F89"/>
    <w:rsid w:val="0013546B"/>
    <w:rsid w:val="00136EDB"/>
    <w:rsid w:val="001370B0"/>
    <w:rsid w:val="00137822"/>
    <w:rsid w:val="00137864"/>
    <w:rsid w:val="00140902"/>
    <w:rsid w:val="00141B3D"/>
    <w:rsid w:val="00142C2F"/>
    <w:rsid w:val="0014310E"/>
    <w:rsid w:val="001449A3"/>
    <w:rsid w:val="0014611E"/>
    <w:rsid w:val="00150678"/>
    <w:rsid w:val="00150D32"/>
    <w:rsid w:val="0015620D"/>
    <w:rsid w:val="00160592"/>
    <w:rsid w:val="00161C9D"/>
    <w:rsid w:val="00161FD6"/>
    <w:rsid w:val="00163C84"/>
    <w:rsid w:val="00170D4D"/>
    <w:rsid w:val="00172F43"/>
    <w:rsid w:val="001752C9"/>
    <w:rsid w:val="001752F5"/>
    <w:rsid w:val="00175A1A"/>
    <w:rsid w:val="00175DAB"/>
    <w:rsid w:val="00182651"/>
    <w:rsid w:val="0018266D"/>
    <w:rsid w:val="00184738"/>
    <w:rsid w:val="001925B3"/>
    <w:rsid w:val="00192F0F"/>
    <w:rsid w:val="00194ADA"/>
    <w:rsid w:val="001962C2"/>
    <w:rsid w:val="001973B9"/>
    <w:rsid w:val="001A2D5F"/>
    <w:rsid w:val="001A46BA"/>
    <w:rsid w:val="001B288F"/>
    <w:rsid w:val="001B323E"/>
    <w:rsid w:val="001B3332"/>
    <w:rsid w:val="001B5299"/>
    <w:rsid w:val="001B53CC"/>
    <w:rsid w:val="001B622B"/>
    <w:rsid w:val="001C1EA7"/>
    <w:rsid w:val="001C2147"/>
    <w:rsid w:val="001C60A2"/>
    <w:rsid w:val="001D161A"/>
    <w:rsid w:val="001E01D4"/>
    <w:rsid w:val="001E1890"/>
    <w:rsid w:val="001E1F6F"/>
    <w:rsid w:val="001E2D9D"/>
    <w:rsid w:val="001E43A4"/>
    <w:rsid w:val="001E5404"/>
    <w:rsid w:val="001F0641"/>
    <w:rsid w:val="001F0EA4"/>
    <w:rsid w:val="001F2695"/>
    <w:rsid w:val="001F3995"/>
    <w:rsid w:val="001F7024"/>
    <w:rsid w:val="00201187"/>
    <w:rsid w:val="00203682"/>
    <w:rsid w:val="002040AC"/>
    <w:rsid w:val="00204301"/>
    <w:rsid w:val="00204C55"/>
    <w:rsid w:val="002051A8"/>
    <w:rsid w:val="00206DD7"/>
    <w:rsid w:val="0020765E"/>
    <w:rsid w:val="00207D97"/>
    <w:rsid w:val="002116A7"/>
    <w:rsid w:val="0021241C"/>
    <w:rsid w:val="00213B09"/>
    <w:rsid w:val="002159F0"/>
    <w:rsid w:val="0021685E"/>
    <w:rsid w:val="00216A56"/>
    <w:rsid w:val="00217432"/>
    <w:rsid w:val="002178A7"/>
    <w:rsid w:val="00221DDD"/>
    <w:rsid w:val="002242CD"/>
    <w:rsid w:val="00224B98"/>
    <w:rsid w:val="0022688F"/>
    <w:rsid w:val="00226C69"/>
    <w:rsid w:val="00231047"/>
    <w:rsid w:val="0023159E"/>
    <w:rsid w:val="00233A94"/>
    <w:rsid w:val="00234179"/>
    <w:rsid w:val="00237859"/>
    <w:rsid w:val="00237920"/>
    <w:rsid w:val="00237E22"/>
    <w:rsid w:val="00244079"/>
    <w:rsid w:val="00244660"/>
    <w:rsid w:val="00244D70"/>
    <w:rsid w:val="0024654B"/>
    <w:rsid w:val="00250111"/>
    <w:rsid w:val="0025216A"/>
    <w:rsid w:val="002524B8"/>
    <w:rsid w:val="002534F0"/>
    <w:rsid w:val="002569DD"/>
    <w:rsid w:val="00260B2E"/>
    <w:rsid w:val="00264744"/>
    <w:rsid w:val="00265A0F"/>
    <w:rsid w:val="0026673B"/>
    <w:rsid w:val="002677F5"/>
    <w:rsid w:val="002751F2"/>
    <w:rsid w:val="00275F33"/>
    <w:rsid w:val="0027750F"/>
    <w:rsid w:val="00277C3D"/>
    <w:rsid w:val="00280A43"/>
    <w:rsid w:val="0028139A"/>
    <w:rsid w:val="0028180A"/>
    <w:rsid w:val="00283916"/>
    <w:rsid w:val="00283C1F"/>
    <w:rsid w:val="002864F7"/>
    <w:rsid w:val="00295662"/>
    <w:rsid w:val="00295E08"/>
    <w:rsid w:val="00295E37"/>
    <w:rsid w:val="0029658B"/>
    <w:rsid w:val="002967A9"/>
    <w:rsid w:val="002A130D"/>
    <w:rsid w:val="002A226D"/>
    <w:rsid w:val="002A40CB"/>
    <w:rsid w:val="002A4975"/>
    <w:rsid w:val="002A4B2C"/>
    <w:rsid w:val="002A4BCF"/>
    <w:rsid w:val="002B38BA"/>
    <w:rsid w:val="002C02B8"/>
    <w:rsid w:val="002C0306"/>
    <w:rsid w:val="002C3F9E"/>
    <w:rsid w:val="002C4293"/>
    <w:rsid w:val="002C5297"/>
    <w:rsid w:val="002C55ED"/>
    <w:rsid w:val="002C6141"/>
    <w:rsid w:val="002D38CB"/>
    <w:rsid w:val="002D4361"/>
    <w:rsid w:val="002D43D1"/>
    <w:rsid w:val="002D5562"/>
    <w:rsid w:val="002D559A"/>
    <w:rsid w:val="002D56FF"/>
    <w:rsid w:val="002D75FE"/>
    <w:rsid w:val="002E0825"/>
    <w:rsid w:val="002E0C8B"/>
    <w:rsid w:val="002E18AD"/>
    <w:rsid w:val="002E24F9"/>
    <w:rsid w:val="002E27B6"/>
    <w:rsid w:val="002E3F28"/>
    <w:rsid w:val="002E4A59"/>
    <w:rsid w:val="002E6695"/>
    <w:rsid w:val="002E74A4"/>
    <w:rsid w:val="002F18EB"/>
    <w:rsid w:val="002F447F"/>
    <w:rsid w:val="002F5B9E"/>
    <w:rsid w:val="0030058E"/>
    <w:rsid w:val="00301F0C"/>
    <w:rsid w:val="00303A18"/>
    <w:rsid w:val="00303A97"/>
    <w:rsid w:val="003064DC"/>
    <w:rsid w:val="00307091"/>
    <w:rsid w:val="00310AAF"/>
    <w:rsid w:val="00310B66"/>
    <w:rsid w:val="003112F2"/>
    <w:rsid w:val="003158BD"/>
    <w:rsid w:val="00320824"/>
    <w:rsid w:val="00320928"/>
    <w:rsid w:val="00324D1C"/>
    <w:rsid w:val="00325274"/>
    <w:rsid w:val="00325B7A"/>
    <w:rsid w:val="00326DBE"/>
    <w:rsid w:val="003272E7"/>
    <w:rsid w:val="00330B9E"/>
    <w:rsid w:val="00333648"/>
    <w:rsid w:val="003336F7"/>
    <w:rsid w:val="0033549A"/>
    <w:rsid w:val="0033667B"/>
    <w:rsid w:val="00337A52"/>
    <w:rsid w:val="00340CCA"/>
    <w:rsid w:val="00341186"/>
    <w:rsid w:val="003414B3"/>
    <w:rsid w:val="0034354F"/>
    <w:rsid w:val="003465EF"/>
    <w:rsid w:val="00350CAE"/>
    <w:rsid w:val="00351C11"/>
    <w:rsid w:val="003529CA"/>
    <w:rsid w:val="00354D84"/>
    <w:rsid w:val="00356B7F"/>
    <w:rsid w:val="00357CD7"/>
    <w:rsid w:val="00360507"/>
    <w:rsid w:val="00360D9F"/>
    <w:rsid w:val="00362876"/>
    <w:rsid w:val="00362A3A"/>
    <w:rsid w:val="00363676"/>
    <w:rsid w:val="0036570F"/>
    <w:rsid w:val="0036600F"/>
    <w:rsid w:val="00367BA5"/>
    <w:rsid w:val="003741C2"/>
    <w:rsid w:val="00375174"/>
    <w:rsid w:val="00375500"/>
    <w:rsid w:val="00375B1E"/>
    <w:rsid w:val="00376402"/>
    <w:rsid w:val="00383485"/>
    <w:rsid w:val="00385976"/>
    <w:rsid w:val="00392507"/>
    <w:rsid w:val="003976C6"/>
    <w:rsid w:val="003A0503"/>
    <w:rsid w:val="003A0C28"/>
    <w:rsid w:val="003A0D45"/>
    <w:rsid w:val="003A1583"/>
    <w:rsid w:val="003A4710"/>
    <w:rsid w:val="003A74C4"/>
    <w:rsid w:val="003B0EEC"/>
    <w:rsid w:val="003B204D"/>
    <w:rsid w:val="003B2757"/>
    <w:rsid w:val="003B2B66"/>
    <w:rsid w:val="003B334C"/>
    <w:rsid w:val="003B35B0"/>
    <w:rsid w:val="003B48A1"/>
    <w:rsid w:val="003B497E"/>
    <w:rsid w:val="003B5D4F"/>
    <w:rsid w:val="003C0CE9"/>
    <w:rsid w:val="003C3644"/>
    <w:rsid w:val="003C4356"/>
    <w:rsid w:val="003C460C"/>
    <w:rsid w:val="003C4F9F"/>
    <w:rsid w:val="003C5983"/>
    <w:rsid w:val="003C60F1"/>
    <w:rsid w:val="003C6544"/>
    <w:rsid w:val="003D0891"/>
    <w:rsid w:val="003D0E00"/>
    <w:rsid w:val="003D2D79"/>
    <w:rsid w:val="003D364A"/>
    <w:rsid w:val="003D7B55"/>
    <w:rsid w:val="003E2C2D"/>
    <w:rsid w:val="003E3B18"/>
    <w:rsid w:val="003E53E0"/>
    <w:rsid w:val="003E6021"/>
    <w:rsid w:val="003F0E1D"/>
    <w:rsid w:val="003F1D2C"/>
    <w:rsid w:val="003F24C0"/>
    <w:rsid w:val="003F2C5B"/>
    <w:rsid w:val="003F5BCA"/>
    <w:rsid w:val="003F7A83"/>
    <w:rsid w:val="00402096"/>
    <w:rsid w:val="00402FD3"/>
    <w:rsid w:val="00403DDF"/>
    <w:rsid w:val="004056AE"/>
    <w:rsid w:val="00411FFA"/>
    <w:rsid w:val="00412E7C"/>
    <w:rsid w:val="00414021"/>
    <w:rsid w:val="00414F7F"/>
    <w:rsid w:val="004165B0"/>
    <w:rsid w:val="004165F5"/>
    <w:rsid w:val="00420155"/>
    <w:rsid w:val="00422ACA"/>
    <w:rsid w:val="00423246"/>
    <w:rsid w:val="00423A7C"/>
    <w:rsid w:val="00424709"/>
    <w:rsid w:val="00424AD9"/>
    <w:rsid w:val="00427EC7"/>
    <w:rsid w:val="004351FE"/>
    <w:rsid w:val="004358DC"/>
    <w:rsid w:val="00435F6F"/>
    <w:rsid w:val="0043718D"/>
    <w:rsid w:val="00437691"/>
    <w:rsid w:val="00440108"/>
    <w:rsid w:val="004441C5"/>
    <w:rsid w:val="00446135"/>
    <w:rsid w:val="00446AA2"/>
    <w:rsid w:val="004479C2"/>
    <w:rsid w:val="0045404F"/>
    <w:rsid w:val="00455365"/>
    <w:rsid w:val="00455B83"/>
    <w:rsid w:val="004563F3"/>
    <w:rsid w:val="0045737E"/>
    <w:rsid w:val="004573CD"/>
    <w:rsid w:val="00460CB5"/>
    <w:rsid w:val="00460F5D"/>
    <w:rsid w:val="00461DE2"/>
    <w:rsid w:val="00462090"/>
    <w:rsid w:val="00465D99"/>
    <w:rsid w:val="00466031"/>
    <w:rsid w:val="004713CF"/>
    <w:rsid w:val="004719DE"/>
    <w:rsid w:val="00473BCF"/>
    <w:rsid w:val="00481C2B"/>
    <w:rsid w:val="00481D37"/>
    <w:rsid w:val="00481EAF"/>
    <w:rsid w:val="00482795"/>
    <w:rsid w:val="0048350B"/>
    <w:rsid w:val="00484268"/>
    <w:rsid w:val="00487DD3"/>
    <w:rsid w:val="00490395"/>
    <w:rsid w:val="00492C63"/>
    <w:rsid w:val="00492F5B"/>
    <w:rsid w:val="0049594B"/>
    <w:rsid w:val="00497992"/>
    <w:rsid w:val="004A0051"/>
    <w:rsid w:val="004A25B3"/>
    <w:rsid w:val="004A2FF9"/>
    <w:rsid w:val="004A5412"/>
    <w:rsid w:val="004A5FFD"/>
    <w:rsid w:val="004A6470"/>
    <w:rsid w:val="004A7462"/>
    <w:rsid w:val="004B1C66"/>
    <w:rsid w:val="004B2A88"/>
    <w:rsid w:val="004B3531"/>
    <w:rsid w:val="004B4D58"/>
    <w:rsid w:val="004B7DEE"/>
    <w:rsid w:val="004C01B2"/>
    <w:rsid w:val="004C282C"/>
    <w:rsid w:val="004C386A"/>
    <w:rsid w:val="004C4C16"/>
    <w:rsid w:val="004C4D3B"/>
    <w:rsid w:val="004C705D"/>
    <w:rsid w:val="004C7796"/>
    <w:rsid w:val="004D2ACB"/>
    <w:rsid w:val="004D34B3"/>
    <w:rsid w:val="004D4E6B"/>
    <w:rsid w:val="004E1193"/>
    <w:rsid w:val="004E166F"/>
    <w:rsid w:val="004E3305"/>
    <w:rsid w:val="004E36D0"/>
    <w:rsid w:val="004E595E"/>
    <w:rsid w:val="004E60AA"/>
    <w:rsid w:val="004E66B7"/>
    <w:rsid w:val="004F0C99"/>
    <w:rsid w:val="004F1ED7"/>
    <w:rsid w:val="004F2035"/>
    <w:rsid w:val="004F2EC6"/>
    <w:rsid w:val="004F5D4F"/>
    <w:rsid w:val="00500494"/>
    <w:rsid w:val="0050067B"/>
    <w:rsid w:val="00500ECF"/>
    <w:rsid w:val="00501264"/>
    <w:rsid w:val="005045EF"/>
    <w:rsid w:val="00505845"/>
    <w:rsid w:val="00506D72"/>
    <w:rsid w:val="00506FCA"/>
    <w:rsid w:val="005078E4"/>
    <w:rsid w:val="00507C6F"/>
    <w:rsid w:val="0051041D"/>
    <w:rsid w:val="00510D57"/>
    <w:rsid w:val="0051121D"/>
    <w:rsid w:val="00514918"/>
    <w:rsid w:val="0051572B"/>
    <w:rsid w:val="00516608"/>
    <w:rsid w:val="005172FA"/>
    <w:rsid w:val="005178A7"/>
    <w:rsid w:val="005203AF"/>
    <w:rsid w:val="00522A6F"/>
    <w:rsid w:val="00525D35"/>
    <w:rsid w:val="0052653D"/>
    <w:rsid w:val="00527128"/>
    <w:rsid w:val="00530290"/>
    <w:rsid w:val="00530C3C"/>
    <w:rsid w:val="005328A3"/>
    <w:rsid w:val="00532AE0"/>
    <w:rsid w:val="00533DEB"/>
    <w:rsid w:val="00534E26"/>
    <w:rsid w:val="00534F5C"/>
    <w:rsid w:val="005350D5"/>
    <w:rsid w:val="005361C2"/>
    <w:rsid w:val="005373D2"/>
    <w:rsid w:val="0054092F"/>
    <w:rsid w:val="00542438"/>
    <w:rsid w:val="00543D35"/>
    <w:rsid w:val="00543EF2"/>
    <w:rsid w:val="00547F22"/>
    <w:rsid w:val="005530AB"/>
    <w:rsid w:val="0055579F"/>
    <w:rsid w:val="00556AA7"/>
    <w:rsid w:val="005575E7"/>
    <w:rsid w:val="005612F1"/>
    <w:rsid w:val="00561D65"/>
    <w:rsid w:val="00562597"/>
    <w:rsid w:val="00562C42"/>
    <w:rsid w:val="00564C1F"/>
    <w:rsid w:val="005654DA"/>
    <w:rsid w:val="005677A1"/>
    <w:rsid w:val="0057051A"/>
    <w:rsid w:val="005706D7"/>
    <w:rsid w:val="00574F70"/>
    <w:rsid w:val="00575D48"/>
    <w:rsid w:val="00575EDF"/>
    <w:rsid w:val="00576E6F"/>
    <w:rsid w:val="005778DE"/>
    <w:rsid w:val="00577BD1"/>
    <w:rsid w:val="00577C01"/>
    <w:rsid w:val="00582AE7"/>
    <w:rsid w:val="00583704"/>
    <w:rsid w:val="00584C1F"/>
    <w:rsid w:val="00584F67"/>
    <w:rsid w:val="00585126"/>
    <w:rsid w:val="00586006"/>
    <w:rsid w:val="00586EE5"/>
    <w:rsid w:val="00587D9B"/>
    <w:rsid w:val="005904A2"/>
    <w:rsid w:val="00591510"/>
    <w:rsid w:val="00592208"/>
    <w:rsid w:val="0059226D"/>
    <w:rsid w:val="005942DA"/>
    <w:rsid w:val="005A28D4"/>
    <w:rsid w:val="005A4F51"/>
    <w:rsid w:val="005A56C4"/>
    <w:rsid w:val="005A7013"/>
    <w:rsid w:val="005B0AB4"/>
    <w:rsid w:val="005B2040"/>
    <w:rsid w:val="005B22CC"/>
    <w:rsid w:val="005B25B1"/>
    <w:rsid w:val="005B36A1"/>
    <w:rsid w:val="005B3BC3"/>
    <w:rsid w:val="005B3C06"/>
    <w:rsid w:val="005B7674"/>
    <w:rsid w:val="005C5E42"/>
    <w:rsid w:val="005C5F97"/>
    <w:rsid w:val="005C769C"/>
    <w:rsid w:val="005D3055"/>
    <w:rsid w:val="005D30E9"/>
    <w:rsid w:val="005D4530"/>
    <w:rsid w:val="005D5676"/>
    <w:rsid w:val="005D571A"/>
    <w:rsid w:val="005D644D"/>
    <w:rsid w:val="005D656E"/>
    <w:rsid w:val="005E0683"/>
    <w:rsid w:val="005E1E94"/>
    <w:rsid w:val="005E2D62"/>
    <w:rsid w:val="005E3B0F"/>
    <w:rsid w:val="005E50F3"/>
    <w:rsid w:val="005E5916"/>
    <w:rsid w:val="005E7283"/>
    <w:rsid w:val="005F0E89"/>
    <w:rsid w:val="005F155C"/>
    <w:rsid w:val="005F1580"/>
    <w:rsid w:val="005F3808"/>
    <w:rsid w:val="005F3ED8"/>
    <w:rsid w:val="005F6B57"/>
    <w:rsid w:val="006008BD"/>
    <w:rsid w:val="00601B91"/>
    <w:rsid w:val="00603474"/>
    <w:rsid w:val="0060543C"/>
    <w:rsid w:val="0060643A"/>
    <w:rsid w:val="0060749E"/>
    <w:rsid w:val="00610D30"/>
    <w:rsid w:val="006149A3"/>
    <w:rsid w:val="0061679E"/>
    <w:rsid w:val="00616A18"/>
    <w:rsid w:val="00616C37"/>
    <w:rsid w:val="00616CB0"/>
    <w:rsid w:val="00616E59"/>
    <w:rsid w:val="00616F47"/>
    <w:rsid w:val="006178C7"/>
    <w:rsid w:val="00617D2D"/>
    <w:rsid w:val="00617FC0"/>
    <w:rsid w:val="00621EF9"/>
    <w:rsid w:val="00624A63"/>
    <w:rsid w:val="00625DEC"/>
    <w:rsid w:val="00625FC1"/>
    <w:rsid w:val="00626E48"/>
    <w:rsid w:val="0062798D"/>
    <w:rsid w:val="006335E1"/>
    <w:rsid w:val="0063412F"/>
    <w:rsid w:val="00635ABD"/>
    <w:rsid w:val="00636A13"/>
    <w:rsid w:val="00637F5D"/>
    <w:rsid w:val="006412AF"/>
    <w:rsid w:val="00641389"/>
    <w:rsid w:val="00641B8C"/>
    <w:rsid w:val="0064370C"/>
    <w:rsid w:val="00647CC2"/>
    <w:rsid w:val="00650E55"/>
    <w:rsid w:val="00651102"/>
    <w:rsid w:val="006523A2"/>
    <w:rsid w:val="00655B49"/>
    <w:rsid w:val="006562F3"/>
    <w:rsid w:val="006612C9"/>
    <w:rsid w:val="00661405"/>
    <w:rsid w:val="00662A7C"/>
    <w:rsid w:val="006643CD"/>
    <w:rsid w:val="0066502D"/>
    <w:rsid w:val="006651D9"/>
    <w:rsid w:val="00666311"/>
    <w:rsid w:val="00666EEF"/>
    <w:rsid w:val="006708CE"/>
    <w:rsid w:val="00670F39"/>
    <w:rsid w:val="0067133E"/>
    <w:rsid w:val="006749E0"/>
    <w:rsid w:val="00680721"/>
    <w:rsid w:val="00681D83"/>
    <w:rsid w:val="006849AB"/>
    <w:rsid w:val="00684BB6"/>
    <w:rsid w:val="006858BA"/>
    <w:rsid w:val="0069003A"/>
    <w:rsid w:val="006900C2"/>
    <w:rsid w:val="00690151"/>
    <w:rsid w:val="00690B4E"/>
    <w:rsid w:val="00693F54"/>
    <w:rsid w:val="00694A6E"/>
    <w:rsid w:val="00697650"/>
    <w:rsid w:val="006977A3"/>
    <w:rsid w:val="006978AD"/>
    <w:rsid w:val="006A0226"/>
    <w:rsid w:val="006A12DD"/>
    <w:rsid w:val="006A1E7A"/>
    <w:rsid w:val="006A434F"/>
    <w:rsid w:val="006A5CDB"/>
    <w:rsid w:val="006A6E63"/>
    <w:rsid w:val="006B0639"/>
    <w:rsid w:val="006B07F7"/>
    <w:rsid w:val="006B0FEF"/>
    <w:rsid w:val="006B2773"/>
    <w:rsid w:val="006B2A0B"/>
    <w:rsid w:val="006B30A9"/>
    <w:rsid w:val="006B52DD"/>
    <w:rsid w:val="006C0A4C"/>
    <w:rsid w:val="006C0C5A"/>
    <w:rsid w:val="006C0FBE"/>
    <w:rsid w:val="006C1A6D"/>
    <w:rsid w:val="006C4474"/>
    <w:rsid w:val="006D0ADA"/>
    <w:rsid w:val="006D2F17"/>
    <w:rsid w:val="006E0A09"/>
    <w:rsid w:val="006E0AB1"/>
    <w:rsid w:val="006E1889"/>
    <w:rsid w:val="006E1CC0"/>
    <w:rsid w:val="006E2169"/>
    <w:rsid w:val="006E25A6"/>
    <w:rsid w:val="006E40E7"/>
    <w:rsid w:val="006E56DD"/>
    <w:rsid w:val="006E5C60"/>
    <w:rsid w:val="006E7ADB"/>
    <w:rsid w:val="006E7D3C"/>
    <w:rsid w:val="006F1E9F"/>
    <w:rsid w:val="006F2469"/>
    <w:rsid w:val="006F2CA1"/>
    <w:rsid w:val="006F368D"/>
    <w:rsid w:val="006F58A0"/>
    <w:rsid w:val="006F6EC7"/>
    <w:rsid w:val="007008EE"/>
    <w:rsid w:val="00701D06"/>
    <w:rsid w:val="0070267E"/>
    <w:rsid w:val="007026EA"/>
    <w:rsid w:val="00706E32"/>
    <w:rsid w:val="00706FA8"/>
    <w:rsid w:val="00707659"/>
    <w:rsid w:val="00710F64"/>
    <w:rsid w:val="0071132A"/>
    <w:rsid w:val="007132F1"/>
    <w:rsid w:val="00720095"/>
    <w:rsid w:val="007211CE"/>
    <w:rsid w:val="00726667"/>
    <w:rsid w:val="00726B67"/>
    <w:rsid w:val="0072759A"/>
    <w:rsid w:val="007308ED"/>
    <w:rsid w:val="007323AE"/>
    <w:rsid w:val="0073710B"/>
    <w:rsid w:val="0074123C"/>
    <w:rsid w:val="007447A4"/>
    <w:rsid w:val="00745D46"/>
    <w:rsid w:val="00745D6A"/>
    <w:rsid w:val="00746DAE"/>
    <w:rsid w:val="00747FC7"/>
    <w:rsid w:val="00752EC2"/>
    <w:rsid w:val="00754023"/>
    <w:rsid w:val="00754573"/>
    <w:rsid w:val="007546AF"/>
    <w:rsid w:val="0075625F"/>
    <w:rsid w:val="007569B8"/>
    <w:rsid w:val="007626E5"/>
    <w:rsid w:val="00762EA2"/>
    <w:rsid w:val="00763982"/>
    <w:rsid w:val="00764167"/>
    <w:rsid w:val="00764CD6"/>
    <w:rsid w:val="00765934"/>
    <w:rsid w:val="00765D5A"/>
    <w:rsid w:val="00766C35"/>
    <w:rsid w:val="00767ECC"/>
    <w:rsid w:val="0077070D"/>
    <w:rsid w:val="0077092E"/>
    <w:rsid w:val="00771667"/>
    <w:rsid w:val="007719A1"/>
    <w:rsid w:val="00772EF5"/>
    <w:rsid w:val="0077451B"/>
    <w:rsid w:val="0078220F"/>
    <w:rsid w:val="007830AC"/>
    <w:rsid w:val="00783389"/>
    <w:rsid w:val="00784547"/>
    <w:rsid w:val="00786F23"/>
    <w:rsid w:val="007873C5"/>
    <w:rsid w:val="00787CC8"/>
    <w:rsid w:val="00787E54"/>
    <w:rsid w:val="00792E3F"/>
    <w:rsid w:val="00796E99"/>
    <w:rsid w:val="007A031E"/>
    <w:rsid w:val="007A1596"/>
    <w:rsid w:val="007A23B1"/>
    <w:rsid w:val="007A4B8F"/>
    <w:rsid w:val="007A55DB"/>
    <w:rsid w:val="007A5C64"/>
    <w:rsid w:val="007A7C5C"/>
    <w:rsid w:val="007B118D"/>
    <w:rsid w:val="007B3D4D"/>
    <w:rsid w:val="007B6ECD"/>
    <w:rsid w:val="007B727B"/>
    <w:rsid w:val="007C14AD"/>
    <w:rsid w:val="007C1558"/>
    <w:rsid w:val="007C1C8E"/>
    <w:rsid w:val="007C381D"/>
    <w:rsid w:val="007C435F"/>
    <w:rsid w:val="007D0061"/>
    <w:rsid w:val="007D014B"/>
    <w:rsid w:val="007D0EAC"/>
    <w:rsid w:val="007D3192"/>
    <w:rsid w:val="007D3877"/>
    <w:rsid w:val="007D39A5"/>
    <w:rsid w:val="007D4DF5"/>
    <w:rsid w:val="007D725B"/>
    <w:rsid w:val="007E002D"/>
    <w:rsid w:val="007E0D9F"/>
    <w:rsid w:val="007E0E7B"/>
    <w:rsid w:val="007E14E3"/>
    <w:rsid w:val="007E373C"/>
    <w:rsid w:val="007E59B3"/>
    <w:rsid w:val="007E6354"/>
    <w:rsid w:val="007F035E"/>
    <w:rsid w:val="007F1135"/>
    <w:rsid w:val="007F1758"/>
    <w:rsid w:val="007F3CC7"/>
    <w:rsid w:val="008002CE"/>
    <w:rsid w:val="0080224B"/>
    <w:rsid w:val="00802A89"/>
    <w:rsid w:val="00803543"/>
    <w:rsid w:val="00805C0D"/>
    <w:rsid w:val="00806238"/>
    <w:rsid w:val="00807DD1"/>
    <w:rsid w:val="008102ED"/>
    <w:rsid w:val="008127EC"/>
    <w:rsid w:val="00812B30"/>
    <w:rsid w:val="008134CA"/>
    <w:rsid w:val="008168A0"/>
    <w:rsid w:val="00817495"/>
    <w:rsid w:val="008206C9"/>
    <w:rsid w:val="0082210D"/>
    <w:rsid w:val="008261DD"/>
    <w:rsid w:val="0083387D"/>
    <w:rsid w:val="00836161"/>
    <w:rsid w:val="00840014"/>
    <w:rsid w:val="00841A14"/>
    <w:rsid w:val="00842B31"/>
    <w:rsid w:val="00843B8D"/>
    <w:rsid w:val="0084527E"/>
    <w:rsid w:val="00847D8C"/>
    <w:rsid w:val="00850AD3"/>
    <w:rsid w:val="00851ED8"/>
    <w:rsid w:val="0085419D"/>
    <w:rsid w:val="00855FA7"/>
    <w:rsid w:val="0085748E"/>
    <w:rsid w:val="00857A3C"/>
    <w:rsid w:val="00860E92"/>
    <w:rsid w:val="0086257C"/>
    <w:rsid w:val="008637B5"/>
    <w:rsid w:val="00872734"/>
    <w:rsid w:val="00873026"/>
    <w:rsid w:val="00875696"/>
    <w:rsid w:val="00880016"/>
    <w:rsid w:val="00881751"/>
    <w:rsid w:val="00882C52"/>
    <w:rsid w:val="0088405F"/>
    <w:rsid w:val="0089018E"/>
    <w:rsid w:val="00891DD8"/>
    <w:rsid w:val="00892D08"/>
    <w:rsid w:val="00893791"/>
    <w:rsid w:val="00894F95"/>
    <w:rsid w:val="008974B3"/>
    <w:rsid w:val="008A34B1"/>
    <w:rsid w:val="008A680B"/>
    <w:rsid w:val="008B15CF"/>
    <w:rsid w:val="008B4FC4"/>
    <w:rsid w:val="008B7A94"/>
    <w:rsid w:val="008C0EDC"/>
    <w:rsid w:val="008C265F"/>
    <w:rsid w:val="008C4942"/>
    <w:rsid w:val="008C4B71"/>
    <w:rsid w:val="008C669D"/>
    <w:rsid w:val="008C7B3D"/>
    <w:rsid w:val="008D11B2"/>
    <w:rsid w:val="008D130D"/>
    <w:rsid w:val="008D1818"/>
    <w:rsid w:val="008D227A"/>
    <w:rsid w:val="008D27EC"/>
    <w:rsid w:val="008D2C3D"/>
    <w:rsid w:val="008D2FBD"/>
    <w:rsid w:val="008D32D7"/>
    <w:rsid w:val="008D371D"/>
    <w:rsid w:val="008D406C"/>
    <w:rsid w:val="008E06E2"/>
    <w:rsid w:val="008E2A87"/>
    <w:rsid w:val="008E348C"/>
    <w:rsid w:val="008E3C57"/>
    <w:rsid w:val="008E50CB"/>
    <w:rsid w:val="008E5A6D"/>
    <w:rsid w:val="008E799C"/>
    <w:rsid w:val="008E7CBB"/>
    <w:rsid w:val="008F1837"/>
    <w:rsid w:val="008F1F24"/>
    <w:rsid w:val="008F23CE"/>
    <w:rsid w:val="008F2613"/>
    <w:rsid w:val="008F32DF"/>
    <w:rsid w:val="008F4D20"/>
    <w:rsid w:val="008F5EA0"/>
    <w:rsid w:val="00900FBF"/>
    <w:rsid w:val="0090146E"/>
    <w:rsid w:val="00901FDA"/>
    <w:rsid w:val="0090271A"/>
    <w:rsid w:val="00906EE9"/>
    <w:rsid w:val="00907194"/>
    <w:rsid w:val="00912795"/>
    <w:rsid w:val="00912843"/>
    <w:rsid w:val="00916DC2"/>
    <w:rsid w:val="00921192"/>
    <w:rsid w:val="009213BC"/>
    <w:rsid w:val="00923409"/>
    <w:rsid w:val="00923591"/>
    <w:rsid w:val="009235B3"/>
    <w:rsid w:val="00925E2C"/>
    <w:rsid w:val="0092650F"/>
    <w:rsid w:val="009343B8"/>
    <w:rsid w:val="0093629E"/>
    <w:rsid w:val="009362AE"/>
    <w:rsid w:val="00936B38"/>
    <w:rsid w:val="009451E6"/>
    <w:rsid w:val="00946C1E"/>
    <w:rsid w:val="00947283"/>
    <w:rsid w:val="0094757D"/>
    <w:rsid w:val="009477E0"/>
    <w:rsid w:val="00950C18"/>
    <w:rsid w:val="0095157E"/>
    <w:rsid w:val="009515BD"/>
    <w:rsid w:val="00951B25"/>
    <w:rsid w:val="00952F70"/>
    <w:rsid w:val="00953D29"/>
    <w:rsid w:val="00954633"/>
    <w:rsid w:val="00955B94"/>
    <w:rsid w:val="0095675B"/>
    <w:rsid w:val="00956C4E"/>
    <w:rsid w:val="00956DA2"/>
    <w:rsid w:val="00962D96"/>
    <w:rsid w:val="0096329B"/>
    <w:rsid w:val="00972840"/>
    <w:rsid w:val="009736A5"/>
    <w:rsid w:val="009737E4"/>
    <w:rsid w:val="00974361"/>
    <w:rsid w:val="009751BD"/>
    <w:rsid w:val="00975A4E"/>
    <w:rsid w:val="009764E8"/>
    <w:rsid w:val="00982BA5"/>
    <w:rsid w:val="00983158"/>
    <w:rsid w:val="009832B9"/>
    <w:rsid w:val="00983B74"/>
    <w:rsid w:val="00986863"/>
    <w:rsid w:val="00990263"/>
    <w:rsid w:val="00990718"/>
    <w:rsid w:val="009918E7"/>
    <w:rsid w:val="009925B4"/>
    <w:rsid w:val="00993EAE"/>
    <w:rsid w:val="00997277"/>
    <w:rsid w:val="0099776F"/>
    <w:rsid w:val="009A0EFE"/>
    <w:rsid w:val="009A3960"/>
    <w:rsid w:val="009A4CCC"/>
    <w:rsid w:val="009A4ECC"/>
    <w:rsid w:val="009A644A"/>
    <w:rsid w:val="009B00B8"/>
    <w:rsid w:val="009B298E"/>
    <w:rsid w:val="009B5940"/>
    <w:rsid w:val="009B6EAF"/>
    <w:rsid w:val="009C1A97"/>
    <w:rsid w:val="009C5B9D"/>
    <w:rsid w:val="009C5E1A"/>
    <w:rsid w:val="009C620B"/>
    <w:rsid w:val="009D1AAB"/>
    <w:rsid w:val="009D1E80"/>
    <w:rsid w:val="009D2E6E"/>
    <w:rsid w:val="009D36B2"/>
    <w:rsid w:val="009D49C9"/>
    <w:rsid w:val="009D6673"/>
    <w:rsid w:val="009D7343"/>
    <w:rsid w:val="009E2170"/>
    <w:rsid w:val="009E3701"/>
    <w:rsid w:val="009E4B94"/>
    <w:rsid w:val="009E5B0B"/>
    <w:rsid w:val="009E680D"/>
    <w:rsid w:val="009F0018"/>
    <w:rsid w:val="009F01BE"/>
    <w:rsid w:val="009F2F14"/>
    <w:rsid w:val="009F5D19"/>
    <w:rsid w:val="009F6498"/>
    <w:rsid w:val="009F7291"/>
    <w:rsid w:val="009F74E9"/>
    <w:rsid w:val="009F755E"/>
    <w:rsid w:val="00A02746"/>
    <w:rsid w:val="00A03E7F"/>
    <w:rsid w:val="00A040A9"/>
    <w:rsid w:val="00A05E18"/>
    <w:rsid w:val="00A125C3"/>
    <w:rsid w:val="00A12608"/>
    <w:rsid w:val="00A12C05"/>
    <w:rsid w:val="00A1328E"/>
    <w:rsid w:val="00A148A4"/>
    <w:rsid w:val="00A171F1"/>
    <w:rsid w:val="00A202D6"/>
    <w:rsid w:val="00A213FE"/>
    <w:rsid w:val="00A24371"/>
    <w:rsid w:val="00A26370"/>
    <w:rsid w:val="00A26F7A"/>
    <w:rsid w:val="00A27A90"/>
    <w:rsid w:val="00A30942"/>
    <w:rsid w:val="00A334C0"/>
    <w:rsid w:val="00A34FFC"/>
    <w:rsid w:val="00A375E0"/>
    <w:rsid w:val="00A4107F"/>
    <w:rsid w:val="00A41FCF"/>
    <w:rsid w:val="00A42618"/>
    <w:rsid w:val="00A431EC"/>
    <w:rsid w:val="00A44646"/>
    <w:rsid w:val="00A45FB1"/>
    <w:rsid w:val="00A53686"/>
    <w:rsid w:val="00A5392D"/>
    <w:rsid w:val="00A539A2"/>
    <w:rsid w:val="00A5437B"/>
    <w:rsid w:val="00A55499"/>
    <w:rsid w:val="00A55C20"/>
    <w:rsid w:val="00A5644A"/>
    <w:rsid w:val="00A57947"/>
    <w:rsid w:val="00A6164D"/>
    <w:rsid w:val="00A61C0B"/>
    <w:rsid w:val="00A64256"/>
    <w:rsid w:val="00A656A4"/>
    <w:rsid w:val="00A6628E"/>
    <w:rsid w:val="00A67104"/>
    <w:rsid w:val="00A6710A"/>
    <w:rsid w:val="00A70A5F"/>
    <w:rsid w:val="00A7185A"/>
    <w:rsid w:val="00A7255F"/>
    <w:rsid w:val="00A72BEB"/>
    <w:rsid w:val="00A736DC"/>
    <w:rsid w:val="00A7464E"/>
    <w:rsid w:val="00A767FD"/>
    <w:rsid w:val="00A7741A"/>
    <w:rsid w:val="00A81456"/>
    <w:rsid w:val="00A81775"/>
    <w:rsid w:val="00A8304C"/>
    <w:rsid w:val="00A84F08"/>
    <w:rsid w:val="00A91DA5"/>
    <w:rsid w:val="00A94495"/>
    <w:rsid w:val="00A96B49"/>
    <w:rsid w:val="00AA40DD"/>
    <w:rsid w:val="00AA555F"/>
    <w:rsid w:val="00AA55A9"/>
    <w:rsid w:val="00AA6278"/>
    <w:rsid w:val="00AA68D1"/>
    <w:rsid w:val="00AA6CEE"/>
    <w:rsid w:val="00AA783F"/>
    <w:rsid w:val="00AB02B3"/>
    <w:rsid w:val="00AB0625"/>
    <w:rsid w:val="00AB115D"/>
    <w:rsid w:val="00AB2474"/>
    <w:rsid w:val="00AB290E"/>
    <w:rsid w:val="00AB4582"/>
    <w:rsid w:val="00AB4D97"/>
    <w:rsid w:val="00AB4EE2"/>
    <w:rsid w:val="00AB617E"/>
    <w:rsid w:val="00AC3D49"/>
    <w:rsid w:val="00AC4D50"/>
    <w:rsid w:val="00AC6A8C"/>
    <w:rsid w:val="00AD1DF0"/>
    <w:rsid w:val="00AD5F89"/>
    <w:rsid w:val="00AD691F"/>
    <w:rsid w:val="00AE0933"/>
    <w:rsid w:val="00AE0C4D"/>
    <w:rsid w:val="00AE4636"/>
    <w:rsid w:val="00AE4779"/>
    <w:rsid w:val="00AF118C"/>
    <w:rsid w:val="00AF1C86"/>
    <w:rsid w:val="00AF1D02"/>
    <w:rsid w:val="00AF3C66"/>
    <w:rsid w:val="00AF3F2E"/>
    <w:rsid w:val="00AF5A0E"/>
    <w:rsid w:val="00AF75D1"/>
    <w:rsid w:val="00AF76E3"/>
    <w:rsid w:val="00B00D92"/>
    <w:rsid w:val="00B01724"/>
    <w:rsid w:val="00B026FE"/>
    <w:rsid w:val="00B0422A"/>
    <w:rsid w:val="00B04A9A"/>
    <w:rsid w:val="00B05564"/>
    <w:rsid w:val="00B05A20"/>
    <w:rsid w:val="00B06877"/>
    <w:rsid w:val="00B07C9A"/>
    <w:rsid w:val="00B1050B"/>
    <w:rsid w:val="00B11A0A"/>
    <w:rsid w:val="00B11D2C"/>
    <w:rsid w:val="00B1331B"/>
    <w:rsid w:val="00B13AC6"/>
    <w:rsid w:val="00B142CA"/>
    <w:rsid w:val="00B14E01"/>
    <w:rsid w:val="00B16F68"/>
    <w:rsid w:val="00B215C6"/>
    <w:rsid w:val="00B23D4C"/>
    <w:rsid w:val="00B241D8"/>
    <w:rsid w:val="00B24E70"/>
    <w:rsid w:val="00B260EA"/>
    <w:rsid w:val="00B26735"/>
    <w:rsid w:val="00B268FE"/>
    <w:rsid w:val="00B276A7"/>
    <w:rsid w:val="00B304BF"/>
    <w:rsid w:val="00B342AA"/>
    <w:rsid w:val="00B343EF"/>
    <w:rsid w:val="00B34834"/>
    <w:rsid w:val="00B37193"/>
    <w:rsid w:val="00B40316"/>
    <w:rsid w:val="00B4058E"/>
    <w:rsid w:val="00B41C4A"/>
    <w:rsid w:val="00B45B5C"/>
    <w:rsid w:val="00B45B7F"/>
    <w:rsid w:val="00B46445"/>
    <w:rsid w:val="00B4761B"/>
    <w:rsid w:val="00B509BB"/>
    <w:rsid w:val="00B50F1E"/>
    <w:rsid w:val="00B51334"/>
    <w:rsid w:val="00B515A3"/>
    <w:rsid w:val="00B52323"/>
    <w:rsid w:val="00B52AE0"/>
    <w:rsid w:val="00B534BF"/>
    <w:rsid w:val="00B625A6"/>
    <w:rsid w:val="00B62A29"/>
    <w:rsid w:val="00B63538"/>
    <w:rsid w:val="00B64F18"/>
    <w:rsid w:val="00B720DF"/>
    <w:rsid w:val="00B72E47"/>
    <w:rsid w:val="00B82B4A"/>
    <w:rsid w:val="00B82C52"/>
    <w:rsid w:val="00B83BCF"/>
    <w:rsid w:val="00B872D3"/>
    <w:rsid w:val="00B87BE6"/>
    <w:rsid w:val="00B87CE7"/>
    <w:rsid w:val="00B93E0B"/>
    <w:rsid w:val="00B97690"/>
    <w:rsid w:val="00BA00AD"/>
    <w:rsid w:val="00BA065F"/>
    <w:rsid w:val="00BA391C"/>
    <w:rsid w:val="00BA49EC"/>
    <w:rsid w:val="00BB30B2"/>
    <w:rsid w:val="00BB4255"/>
    <w:rsid w:val="00BB4F42"/>
    <w:rsid w:val="00BB50A8"/>
    <w:rsid w:val="00BC7607"/>
    <w:rsid w:val="00BD2A78"/>
    <w:rsid w:val="00BD2EB0"/>
    <w:rsid w:val="00BD35FA"/>
    <w:rsid w:val="00BD3EA9"/>
    <w:rsid w:val="00BD65C9"/>
    <w:rsid w:val="00BD77DA"/>
    <w:rsid w:val="00BD7E50"/>
    <w:rsid w:val="00BE08F6"/>
    <w:rsid w:val="00BE2606"/>
    <w:rsid w:val="00BE3192"/>
    <w:rsid w:val="00BE3A37"/>
    <w:rsid w:val="00BE7F67"/>
    <w:rsid w:val="00BF1A85"/>
    <w:rsid w:val="00BF337C"/>
    <w:rsid w:val="00BF4287"/>
    <w:rsid w:val="00C004EF"/>
    <w:rsid w:val="00C01A13"/>
    <w:rsid w:val="00C03616"/>
    <w:rsid w:val="00C042B3"/>
    <w:rsid w:val="00C05D28"/>
    <w:rsid w:val="00C06E8B"/>
    <w:rsid w:val="00C11523"/>
    <w:rsid w:val="00C11AF2"/>
    <w:rsid w:val="00C124B7"/>
    <w:rsid w:val="00C14F66"/>
    <w:rsid w:val="00C17F61"/>
    <w:rsid w:val="00C2018C"/>
    <w:rsid w:val="00C206CF"/>
    <w:rsid w:val="00C20759"/>
    <w:rsid w:val="00C21C65"/>
    <w:rsid w:val="00C222CA"/>
    <w:rsid w:val="00C22908"/>
    <w:rsid w:val="00C2427E"/>
    <w:rsid w:val="00C243C4"/>
    <w:rsid w:val="00C26252"/>
    <w:rsid w:val="00C26D73"/>
    <w:rsid w:val="00C275E4"/>
    <w:rsid w:val="00C27C1F"/>
    <w:rsid w:val="00C30348"/>
    <w:rsid w:val="00C30DD8"/>
    <w:rsid w:val="00C31C58"/>
    <w:rsid w:val="00C31DE5"/>
    <w:rsid w:val="00C321A6"/>
    <w:rsid w:val="00C33730"/>
    <w:rsid w:val="00C33D0B"/>
    <w:rsid w:val="00C34058"/>
    <w:rsid w:val="00C34732"/>
    <w:rsid w:val="00C35397"/>
    <w:rsid w:val="00C357EF"/>
    <w:rsid w:val="00C36752"/>
    <w:rsid w:val="00C41D55"/>
    <w:rsid w:val="00C42F73"/>
    <w:rsid w:val="00C4341E"/>
    <w:rsid w:val="00C44288"/>
    <w:rsid w:val="00C457B7"/>
    <w:rsid w:val="00C50AFE"/>
    <w:rsid w:val="00C518E5"/>
    <w:rsid w:val="00C52189"/>
    <w:rsid w:val="00C53559"/>
    <w:rsid w:val="00C53641"/>
    <w:rsid w:val="00C53ED3"/>
    <w:rsid w:val="00C53FE6"/>
    <w:rsid w:val="00C541F6"/>
    <w:rsid w:val="00C544ED"/>
    <w:rsid w:val="00C6399B"/>
    <w:rsid w:val="00C642D2"/>
    <w:rsid w:val="00C700F7"/>
    <w:rsid w:val="00C72D20"/>
    <w:rsid w:val="00C7396E"/>
    <w:rsid w:val="00C74068"/>
    <w:rsid w:val="00C75403"/>
    <w:rsid w:val="00C766FF"/>
    <w:rsid w:val="00C770BB"/>
    <w:rsid w:val="00C80CA2"/>
    <w:rsid w:val="00C81762"/>
    <w:rsid w:val="00C82B5C"/>
    <w:rsid w:val="00C844CE"/>
    <w:rsid w:val="00C85F3C"/>
    <w:rsid w:val="00C87319"/>
    <w:rsid w:val="00C9230A"/>
    <w:rsid w:val="00C9274A"/>
    <w:rsid w:val="00C97D91"/>
    <w:rsid w:val="00CA0338"/>
    <w:rsid w:val="00CA0A7D"/>
    <w:rsid w:val="00CA2574"/>
    <w:rsid w:val="00CA2C7F"/>
    <w:rsid w:val="00CA3DE5"/>
    <w:rsid w:val="00CB0B2C"/>
    <w:rsid w:val="00CB110F"/>
    <w:rsid w:val="00CB2052"/>
    <w:rsid w:val="00CB2182"/>
    <w:rsid w:val="00CB515B"/>
    <w:rsid w:val="00CB5442"/>
    <w:rsid w:val="00CB5B23"/>
    <w:rsid w:val="00CB6E74"/>
    <w:rsid w:val="00CB7604"/>
    <w:rsid w:val="00CC0296"/>
    <w:rsid w:val="00CC0665"/>
    <w:rsid w:val="00CC1706"/>
    <w:rsid w:val="00CC50E7"/>
    <w:rsid w:val="00CC557A"/>
    <w:rsid w:val="00CC6322"/>
    <w:rsid w:val="00CC649A"/>
    <w:rsid w:val="00CD0057"/>
    <w:rsid w:val="00CD1616"/>
    <w:rsid w:val="00CD44C6"/>
    <w:rsid w:val="00CD5D99"/>
    <w:rsid w:val="00CD624B"/>
    <w:rsid w:val="00CE23CA"/>
    <w:rsid w:val="00CE362F"/>
    <w:rsid w:val="00CE4098"/>
    <w:rsid w:val="00CE5168"/>
    <w:rsid w:val="00CE55D9"/>
    <w:rsid w:val="00CE58BA"/>
    <w:rsid w:val="00CE7C0B"/>
    <w:rsid w:val="00CE7E35"/>
    <w:rsid w:val="00CF194E"/>
    <w:rsid w:val="00CF2DC7"/>
    <w:rsid w:val="00CF303D"/>
    <w:rsid w:val="00CF4040"/>
    <w:rsid w:val="00CF418E"/>
    <w:rsid w:val="00CF62DC"/>
    <w:rsid w:val="00CF7007"/>
    <w:rsid w:val="00CF7E2C"/>
    <w:rsid w:val="00D039EE"/>
    <w:rsid w:val="00D051E8"/>
    <w:rsid w:val="00D05351"/>
    <w:rsid w:val="00D06CF1"/>
    <w:rsid w:val="00D06DD3"/>
    <w:rsid w:val="00D06E44"/>
    <w:rsid w:val="00D13926"/>
    <w:rsid w:val="00D13B9A"/>
    <w:rsid w:val="00D1421B"/>
    <w:rsid w:val="00D1531F"/>
    <w:rsid w:val="00D15D9B"/>
    <w:rsid w:val="00D165CF"/>
    <w:rsid w:val="00D21533"/>
    <w:rsid w:val="00D26EE2"/>
    <w:rsid w:val="00D26F38"/>
    <w:rsid w:val="00D27D0E"/>
    <w:rsid w:val="00D30BF8"/>
    <w:rsid w:val="00D340CF"/>
    <w:rsid w:val="00D35427"/>
    <w:rsid w:val="00D3689D"/>
    <w:rsid w:val="00D36D83"/>
    <w:rsid w:val="00D370F5"/>
    <w:rsid w:val="00D3752F"/>
    <w:rsid w:val="00D435B1"/>
    <w:rsid w:val="00D43D0B"/>
    <w:rsid w:val="00D4580F"/>
    <w:rsid w:val="00D46A8B"/>
    <w:rsid w:val="00D52D60"/>
    <w:rsid w:val="00D53670"/>
    <w:rsid w:val="00D54F10"/>
    <w:rsid w:val="00D642DB"/>
    <w:rsid w:val="00D651AF"/>
    <w:rsid w:val="00D66E60"/>
    <w:rsid w:val="00D67143"/>
    <w:rsid w:val="00D67D2C"/>
    <w:rsid w:val="00D70385"/>
    <w:rsid w:val="00D745BB"/>
    <w:rsid w:val="00D74806"/>
    <w:rsid w:val="00D74BFD"/>
    <w:rsid w:val="00D755FF"/>
    <w:rsid w:val="00D758C4"/>
    <w:rsid w:val="00D75EBD"/>
    <w:rsid w:val="00D77BF7"/>
    <w:rsid w:val="00D80A29"/>
    <w:rsid w:val="00D80DC1"/>
    <w:rsid w:val="00D85806"/>
    <w:rsid w:val="00D90856"/>
    <w:rsid w:val="00D915ED"/>
    <w:rsid w:val="00D91A14"/>
    <w:rsid w:val="00D92782"/>
    <w:rsid w:val="00D94D22"/>
    <w:rsid w:val="00D95284"/>
    <w:rsid w:val="00D96141"/>
    <w:rsid w:val="00D96969"/>
    <w:rsid w:val="00D96F3C"/>
    <w:rsid w:val="00D97D3D"/>
    <w:rsid w:val="00DA2518"/>
    <w:rsid w:val="00DA54DC"/>
    <w:rsid w:val="00DA6E0E"/>
    <w:rsid w:val="00DB31AF"/>
    <w:rsid w:val="00DB4D1B"/>
    <w:rsid w:val="00DB5478"/>
    <w:rsid w:val="00DB7475"/>
    <w:rsid w:val="00DC0129"/>
    <w:rsid w:val="00DC030D"/>
    <w:rsid w:val="00DC0F52"/>
    <w:rsid w:val="00DC18B5"/>
    <w:rsid w:val="00DC246F"/>
    <w:rsid w:val="00DC50BF"/>
    <w:rsid w:val="00DC61BD"/>
    <w:rsid w:val="00DD1869"/>
    <w:rsid w:val="00DD1936"/>
    <w:rsid w:val="00DD4964"/>
    <w:rsid w:val="00DD5443"/>
    <w:rsid w:val="00DD6655"/>
    <w:rsid w:val="00DD72FD"/>
    <w:rsid w:val="00DE23C9"/>
    <w:rsid w:val="00DE2B28"/>
    <w:rsid w:val="00DE4D19"/>
    <w:rsid w:val="00DE4F95"/>
    <w:rsid w:val="00DE51BA"/>
    <w:rsid w:val="00DE778F"/>
    <w:rsid w:val="00DF164E"/>
    <w:rsid w:val="00DF1F92"/>
    <w:rsid w:val="00DF7B30"/>
    <w:rsid w:val="00E00606"/>
    <w:rsid w:val="00E00BEF"/>
    <w:rsid w:val="00E00D7E"/>
    <w:rsid w:val="00E02F80"/>
    <w:rsid w:val="00E03337"/>
    <w:rsid w:val="00E03B12"/>
    <w:rsid w:val="00E14C15"/>
    <w:rsid w:val="00E16151"/>
    <w:rsid w:val="00E161DA"/>
    <w:rsid w:val="00E16F84"/>
    <w:rsid w:val="00E20056"/>
    <w:rsid w:val="00E20AF3"/>
    <w:rsid w:val="00E219E3"/>
    <w:rsid w:val="00E21FD8"/>
    <w:rsid w:val="00E238FC"/>
    <w:rsid w:val="00E25AF5"/>
    <w:rsid w:val="00E26D7A"/>
    <w:rsid w:val="00E26F16"/>
    <w:rsid w:val="00E27F2D"/>
    <w:rsid w:val="00E30441"/>
    <w:rsid w:val="00E30B10"/>
    <w:rsid w:val="00E32B02"/>
    <w:rsid w:val="00E333F0"/>
    <w:rsid w:val="00E33FE9"/>
    <w:rsid w:val="00E34546"/>
    <w:rsid w:val="00E36BE8"/>
    <w:rsid w:val="00E4124C"/>
    <w:rsid w:val="00E425A9"/>
    <w:rsid w:val="00E429B1"/>
    <w:rsid w:val="00E47610"/>
    <w:rsid w:val="00E47741"/>
    <w:rsid w:val="00E47A5F"/>
    <w:rsid w:val="00E50E44"/>
    <w:rsid w:val="00E51D3E"/>
    <w:rsid w:val="00E53EE9"/>
    <w:rsid w:val="00E55288"/>
    <w:rsid w:val="00E561FC"/>
    <w:rsid w:val="00E5657D"/>
    <w:rsid w:val="00E56741"/>
    <w:rsid w:val="00E5733F"/>
    <w:rsid w:val="00E579B5"/>
    <w:rsid w:val="00E60421"/>
    <w:rsid w:val="00E60C1E"/>
    <w:rsid w:val="00E623C3"/>
    <w:rsid w:val="00E62880"/>
    <w:rsid w:val="00E63A96"/>
    <w:rsid w:val="00E65343"/>
    <w:rsid w:val="00E65610"/>
    <w:rsid w:val="00E66ACD"/>
    <w:rsid w:val="00E66F17"/>
    <w:rsid w:val="00E6752E"/>
    <w:rsid w:val="00E702C8"/>
    <w:rsid w:val="00E71AA8"/>
    <w:rsid w:val="00E74118"/>
    <w:rsid w:val="00E76EA3"/>
    <w:rsid w:val="00E80BD3"/>
    <w:rsid w:val="00E815E4"/>
    <w:rsid w:val="00E81E9D"/>
    <w:rsid w:val="00E83ADB"/>
    <w:rsid w:val="00E83F90"/>
    <w:rsid w:val="00E8423B"/>
    <w:rsid w:val="00E845D2"/>
    <w:rsid w:val="00E85FE1"/>
    <w:rsid w:val="00E86B05"/>
    <w:rsid w:val="00E87C16"/>
    <w:rsid w:val="00E9028A"/>
    <w:rsid w:val="00E90458"/>
    <w:rsid w:val="00E924C4"/>
    <w:rsid w:val="00E92561"/>
    <w:rsid w:val="00E95188"/>
    <w:rsid w:val="00E97AC2"/>
    <w:rsid w:val="00EA0BC8"/>
    <w:rsid w:val="00EA1C67"/>
    <w:rsid w:val="00EA2021"/>
    <w:rsid w:val="00EA2F00"/>
    <w:rsid w:val="00EA7E6D"/>
    <w:rsid w:val="00EB1B3B"/>
    <w:rsid w:val="00EB44B3"/>
    <w:rsid w:val="00EB4E84"/>
    <w:rsid w:val="00EB5DBA"/>
    <w:rsid w:val="00EB6523"/>
    <w:rsid w:val="00EB6AF9"/>
    <w:rsid w:val="00EC0D89"/>
    <w:rsid w:val="00EC47F4"/>
    <w:rsid w:val="00EC603D"/>
    <w:rsid w:val="00EC7157"/>
    <w:rsid w:val="00ED04B6"/>
    <w:rsid w:val="00ED0FA9"/>
    <w:rsid w:val="00ED1ECD"/>
    <w:rsid w:val="00ED1F5B"/>
    <w:rsid w:val="00ED29C6"/>
    <w:rsid w:val="00ED2AD4"/>
    <w:rsid w:val="00ED2D0B"/>
    <w:rsid w:val="00ED2DD1"/>
    <w:rsid w:val="00ED3C2B"/>
    <w:rsid w:val="00ED3D51"/>
    <w:rsid w:val="00ED50B4"/>
    <w:rsid w:val="00ED5C07"/>
    <w:rsid w:val="00ED6EC5"/>
    <w:rsid w:val="00EE204D"/>
    <w:rsid w:val="00EE4FF7"/>
    <w:rsid w:val="00EE53F4"/>
    <w:rsid w:val="00EE6EB7"/>
    <w:rsid w:val="00EE7BE2"/>
    <w:rsid w:val="00EF08B7"/>
    <w:rsid w:val="00EF14A0"/>
    <w:rsid w:val="00EF1BC4"/>
    <w:rsid w:val="00EF394B"/>
    <w:rsid w:val="00EF5F92"/>
    <w:rsid w:val="00EF60C6"/>
    <w:rsid w:val="00EF6265"/>
    <w:rsid w:val="00EF693F"/>
    <w:rsid w:val="00F01398"/>
    <w:rsid w:val="00F01F33"/>
    <w:rsid w:val="00F02F1D"/>
    <w:rsid w:val="00F03A58"/>
    <w:rsid w:val="00F04788"/>
    <w:rsid w:val="00F05F72"/>
    <w:rsid w:val="00F061F9"/>
    <w:rsid w:val="00F07CE7"/>
    <w:rsid w:val="00F15477"/>
    <w:rsid w:val="00F16032"/>
    <w:rsid w:val="00F17175"/>
    <w:rsid w:val="00F21DC7"/>
    <w:rsid w:val="00F233E7"/>
    <w:rsid w:val="00F25C92"/>
    <w:rsid w:val="00F27736"/>
    <w:rsid w:val="00F3057A"/>
    <w:rsid w:val="00F307DF"/>
    <w:rsid w:val="00F30FD3"/>
    <w:rsid w:val="00F3325E"/>
    <w:rsid w:val="00F33B0B"/>
    <w:rsid w:val="00F34676"/>
    <w:rsid w:val="00F35632"/>
    <w:rsid w:val="00F36082"/>
    <w:rsid w:val="00F41C54"/>
    <w:rsid w:val="00F4352B"/>
    <w:rsid w:val="00F44851"/>
    <w:rsid w:val="00F46345"/>
    <w:rsid w:val="00F50260"/>
    <w:rsid w:val="00F514FA"/>
    <w:rsid w:val="00F52244"/>
    <w:rsid w:val="00F52D56"/>
    <w:rsid w:val="00F54FEC"/>
    <w:rsid w:val="00F55D10"/>
    <w:rsid w:val="00F55F25"/>
    <w:rsid w:val="00F56292"/>
    <w:rsid w:val="00F56739"/>
    <w:rsid w:val="00F57002"/>
    <w:rsid w:val="00F57F4A"/>
    <w:rsid w:val="00F604EF"/>
    <w:rsid w:val="00F610BC"/>
    <w:rsid w:val="00F6162F"/>
    <w:rsid w:val="00F61836"/>
    <w:rsid w:val="00F6224C"/>
    <w:rsid w:val="00F66DCD"/>
    <w:rsid w:val="00F709BE"/>
    <w:rsid w:val="00F710A5"/>
    <w:rsid w:val="00F7126B"/>
    <w:rsid w:val="00F72B57"/>
    <w:rsid w:val="00F73354"/>
    <w:rsid w:val="00F74B8E"/>
    <w:rsid w:val="00F765D3"/>
    <w:rsid w:val="00F77C44"/>
    <w:rsid w:val="00F817F7"/>
    <w:rsid w:val="00F818E0"/>
    <w:rsid w:val="00F8244C"/>
    <w:rsid w:val="00F831D7"/>
    <w:rsid w:val="00F85C20"/>
    <w:rsid w:val="00F864D7"/>
    <w:rsid w:val="00F866E5"/>
    <w:rsid w:val="00F86B19"/>
    <w:rsid w:val="00F87849"/>
    <w:rsid w:val="00F90046"/>
    <w:rsid w:val="00F91E06"/>
    <w:rsid w:val="00F93315"/>
    <w:rsid w:val="00F934DE"/>
    <w:rsid w:val="00F93F51"/>
    <w:rsid w:val="00F9534F"/>
    <w:rsid w:val="00F9667F"/>
    <w:rsid w:val="00F97FD1"/>
    <w:rsid w:val="00FA12CA"/>
    <w:rsid w:val="00FA2B79"/>
    <w:rsid w:val="00FA338B"/>
    <w:rsid w:val="00FA4473"/>
    <w:rsid w:val="00FA4996"/>
    <w:rsid w:val="00FA676E"/>
    <w:rsid w:val="00FA6DB6"/>
    <w:rsid w:val="00FB03A3"/>
    <w:rsid w:val="00FB048C"/>
    <w:rsid w:val="00FB472B"/>
    <w:rsid w:val="00FB4B33"/>
    <w:rsid w:val="00FB7802"/>
    <w:rsid w:val="00FC0B6B"/>
    <w:rsid w:val="00FC2192"/>
    <w:rsid w:val="00FC2A10"/>
    <w:rsid w:val="00FC37F0"/>
    <w:rsid w:val="00FC39F9"/>
    <w:rsid w:val="00FC4041"/>
    <w:rsid w:val="00FC4CE8"/>
    <w:rsid w:val="00FC6EB5"/>
    <w:rsid w:val="00FD071A"/>
    <w:rsid w:val="00FE0378"/>
    <w:rsid w:val="00FE1065"/>
    <w:rsid w:val="00FE1CFE"/>
    <w:rsid w:val="00FE230C"/>
    <w:rsid w:val="00FE2C9C"/>
    <w:rsid w:val="00FE40D9"/>
    <w:rsid w:val="00FE4348"/>
    <w:rsid w:val="00FE4483"/>
    <w:rsid w:val="00FE58C7"/>
    <w:rsid w:val="00FE63A6"/>
    <w:rsid w:val="00FE6B7C"/>
    <w:rsid w:val="00FE73C9"/>
    <w:rsid w:val="00FF078F"/>
    <w:rsid w:val="00FF0915"/>
    <w:rsid w:val="00FF158D"/>
    <w:rsid w:val="00FF2F1C"/>
    <w:rsid w:val="00FF3D7C"/>
    <w:rsid w:val="00FF44C1"/>
    <w:rsid w:val="00FF489F"/>
    <w:rsid w:val="00FF68EB"/>
    <w:rsid w:val="00FF6E47"/>
    <w:rsid w:val="00FF6EFE"/>
    <w:rsid w:val="00FF708E"/>
    <w:rsid w:val="2E13118E"/>
    <w:rsid w:val="2EF2DFB9"/>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E8E5143B-800F-4965-AA55-BFBE8A33A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3"/>
    <w:lsdException w:name="header" w:semiHidden="1" w:unhideWhenUsed="1"/>
    <w:lsdException w:name="footer" w:semiHidden="1" w:unhideWhenUsed="1"/>
    <w:lsdException w:name="index heading" w:semiHidden="1"/>
    <w:lsdException w:name="caption" w:semiHidden="1" w:unhideWhenUsed="1" w:qFormat="1"/>
    <w:lsdException w:name="table of figures" w:semiHidden="1" w:unhideWhenUsed="1"/>
    <w:lsdException w:name="envelope address" w:semiHidden="1"/>
    <w:lsdException w:name="envelope return" w:semiHidden="1"/>
    <w:lsdException w:name="footnote reference" w:semiHidden="1"/>
    <w:lsdException w:name="annotation reference" w:semiHidden="1" w:uiPriority="3"/>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iPriority="39" w:unhideWhenUsed="1"/>
    <w:lsdException w:name="List" w:semiHidden="1"/>
    <w:lsdException w:name="List Bullet" w:semiHidden="1" w:uiPriority="0" w:unhideWhenUsed="1"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uiPriority="0"/>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rPr>
      <w:lang w:val="en-GB"/>
    </w:rPr>
  </w:style>
  <w:style w:type="paragraph" w:styleId="Nadpis1">
    <w:name w:val="heading 1"/>
    <w:basedOn w:val="Normln"/>
    <w:next w:val="Normln"/>
    <w:link w:val="Nadpis1Char"/>
    <w:uiPriority w:val="99"/>
    <w:qFormat/>
    <w:rsid w:val="00E161DA"/>
    <w:pPr>
      <w:keepNext/>
      <w:keepLines/>
      <w:pageBreakBefore/>
      <w:numPr>
        <w:numId w:val="12"/>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99"/>
    <w:qFormat/>
    <w:rsid w:val="00E161DA"/>
    <w:pPr>
      <w:keepNext/>
      <w:keepLines/>
      <w:numPr>
        <w:ilvl w:val="1"/>
        <w:numId w:val="12"/>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99"/>
    <w:qFormat/>
    <w:rsid w:val="00E161DA"/>
    <w:pPr>
      <w:keepNext/>
      <w:keepLines/>
      <w:numPr>
        <w:ilvl w:val="2"/>
        <w:numId w:val="12"/>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99"/>
    <w:qFormat/>
    <w:rsid w:val="00E161DA"/>
    <w:pPr>
      <w:keepNext/>
      <w:keepLines/>
      <w:numPr>
        <w:ilvl w:val="3"/>
        <w:numId w:val="12"/>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99"/>
    <w:qFormat/>
    <w:rsid w:val="00E161DA"/>
    <w:pPr>
      <w:keepNext/>
      <w:keepLines/>
      <w:numPr>
        <w:ilvl w:val="4"/>
        <w:numId w:val="12"/>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uiPriority w:val="99"/>
    <w:qFormat/>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uiPriority w:val="99"/>
    <w:qFormat/>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uiPriority w:val="99"/>
    <w:qFormat/>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uiPriority w:val="99"/>
    <w:qFormat/>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2D43D1"/>
    <w:pPr>
      <w:spacing w:line="160" w:lineRule="atLeast"/>
      <w:ind w:left="-567"/>
    </w:pPr>
    <w:rPr>
      <w:noProof/>
      <w:sz w:val="12"/>
    </w:rPr>
  </w:style>
  <w:style w:type="character" w:customStyle="1" w:styleId="ZhlavChar">
    <w:name w:val="Záhlaví Char"/>
    <w:basedOn w:val="Standardnpsmoodstavce"/>
    <w:link w:val="Zhlav"/>
    <w:uiPriority w:val="99"/>
    <w:rsid w:val="002D43D1"/>
    <w:rPr>
      <w:noProof/>
      <w:sz w:val="12"/>
      <w:lang w:val="en-GB"/>
    </w:rPr>
  </w:style>
  <w:style w:type="paragraph" w:styleId="Zpat">
    <w:name w:val="footer"/>
    <w:basedOn w:val="Normln"/>
    <w:link w:val="ZpatChar"/>
    <w:uiPriority w:val="99"/>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rsid w:val="00A539A2"/>
    <w:rPr>
      <w:sz w:val="12"/>
      <w:lang w:val="en-GB"/>
    </w:rPr>
  </w:style>
  <w:style w:type="character" w:customStyle="1" w:styleId="Nadpis1Char">
    <w:name w:val="Nadpis 1 Char"/>
    <w:basedOn w:val="Standardnpsmoodstavce"/>
    <w:link w:val="Nadpis1"/>
    <w:uiPriority w:val="99"/>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99"/>
    <w:rsid w:val="00E161DA"/>
    <w:rPr>
      <w:rFonts w:eastAsiaTheme="majorEastAsia" w:cstheme="majorBidi"/>
      <w:b/>
      <w:bCs/>
      <w:sz w:val="20"/>
      <w:szCs w:val="26"/>
    </w:rPr>
  </w:style>
  <w:style w:type="character" w:customStyle="1" w:styleId="Nadpis3Char">
    <w:name w:val="Nadpis 3 Char"/>
    <w:basedOn w:val="Standardnpsmoodstavce"/>
    <w:link w:val="Nadpis3"/>
    <w:uiPriority w:val="99"/>
    <w:rsid w:val="00E161DA"/>
    <w:rPr>
      <w:rFonts w:eastAsiaTheme="majorEastAsia" w:cstheme="majorBidi"/>
      <w:b/>
      <w:bCs/>
      <w:caps/>
    </w:rPr>
  </w:style>
  <w:style w:type="character" w:customStyle="1" w:styleId="Nadpis4Char">
    <w:name w:val="Nadpis 4 Char"/>
    <w:basedOn w:val="Standardnpsmoodstavce"/>
    <w:link w:val="Nadpis4"/>
    <w:uiPriority w:val="99"/>
    <w:rsid w:val="00E161DA"/>
    <w:rPr>
      <w:rFonts w:eastAsiaTheme="majorEastAsia" w:cstheme="majorBidi"/>
      <w:b/>
      <w:bCs/>
      <w:iCs/>
    </w:rPr>
  </w:style>
  <w:style w:type="character" w:customStyle="1" w:styleId="Nadpis5Char">
    <w:name w:val="Nadpis 5 Char"/>
    <w:basedOn w:val="Standardnpsmoodstavce"/>
    <w:link w:val="Nadpis5"/>
    <w:uiPriority w:val="99"/>
    <w:rsid w:val="00E161DA"/>
    <w:rPr>
      <w:rFonts w:eastAsiaTheme="majorEastAsia" w:cstheme="majorBidi"/>
      <w:caps/>
    </w:rPr>
  </w:style>
  <w:style w:type="character" w:customStyle="1" w:styleId="Nadpis6Char">
    <w:name w:val="Nadpis 6 Char"/>
    <w:basedOn w:val="Standardnpsmoodstavce"/>
    <w:link w:val="Nadpis6"/>
    <w:uiPriority w:val="99"/>
    <w:rsid w:val="00004865"/>
    <w:rPr>
      <w:rFonts w:eastAsiaTheme="majorEastAsia" w:cstheme="majorBidi"/>
      <w:b/>
      <w:iCs/>
      <w:lang w:val="en-GB"/>
    </w:rPr>
  </w:style>
  <w:style w:type="character" w:customStyle="1" w:styleId="Nadpis7Char">
    <w:name w:val="Nadpis 7 Char"/>
    <w:basedOn w:val="Standardnpsmoodstavce"/>
    <w:link w:val="Nadpis7"/>
    <w:uiPriority w:val="99"/>
    <w:rsid w:val="00004865"/>
    <w:rPr>
      <w:rFonts w:eastAsiaTheme="majorEastAsia" w:cstheme="majorBidi"/>
      <w:b/>
      <w:iCs/>
      <w:lang w:val="en-GB"/>
    </w:rPr>
  </w:style>
  <w:style w:type="character" w:customStyle="1" w:styleId="Nadpis8Char">
    <w:name w:val="Nadpis 8 Char"/>
    <w:basedOn w:val="Standardnpsmoodstavce"/>
    <w:link w:val="Nadpis8"/>
    <w:uiPriority w:val="99"/>
    <w:rsid w:val="00004865"/>
    <w:rPr>
      <w:rFonts w:eastAsiaTheme="majorEastAsia" w:cstheme="majorBidi"/>
      <w:b/>
      <w:szCs w:val="20"/>
      <w:lang w:val="en-GB"/>
    </w:rPr>
  </w:style>
  <w:style w:type="character" w:customStyle="1" w:styleId="Nadpis9Char">
    <w:name w:val="Nadpis 9 Char"/>
    <w:basedOn w:val="Standardnpsmoodstavce"/>
    <w:link w:val="Nadpis9"/>
    <w:uiPriority w:val="99"/>
    <w:rsid w:val="00004865"/>
    <w:rPr>
      <w:rFonts w:eastAsiaTheme="majorEastAsia" w:cstheme="majorBidi"/>
      <w:b/>
      <w:iCs/>
      <w:szCs w:val="20"/>
      <w:lang w:val="en-GB"/>
    </w:rPr>
  </w:style>
  <w:style w:type="paragraph" w:styleId="Nzev">
    <w:name w:val="Title"/>
    <w:basedOn w:val="Normln"/>
    <w:next w:val="Normln"/>
    <w:link w:val="NzevChar"/>
    <w:uiPriority w:val="99"/>
    <w:qFormat/>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99"/>
    <w:rsid w:val="00004865"/>
    <w:rPr>
      <w:rFonts w:eastAsiaTheme="majorEastAsia" w:cstheme="majorBidi"/>
      <w:b/>
      <w:kern w:val="28"/>
      <w:sz w:val="40"/>
      <w:szCs w:val="52"/>
      <w:lang w:val="en-GB"/>
    </w:rPr>
  </w:style>
  <w:style w:type="paragraph" w:styleId="Podnadpis">
    <w:name w:val="Subtitle"/>
    <w:basedOn w:val="Normln"/>
    <w:next w:val="Normln"/>
    <w:link w:val="PodnadpisChar"/>
    <w:uiPriority w:val="99"/>
    <w:qFormat/>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99"/>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21"/>
    <w:qFormat/>
    <w:rsid w:val="009E4B94"/>
    <w:rPr>
      <w:b/>
      <w:bCs/>
      <w:i/>
      <w:iCs/>
      <w:color w:val="auto"/>
      <w:lang w:val="en-GB"/>
    </w:rPr>
  </w:style>
  <w:style w:type="character" w:styleId="Siln">
    <w:name w:val="Strong"/>
    <w:basedOn w:val="Standardnpsmoodstavce"/>
    <w:uiPriority w:val="99"/>
    <w:qFormat/>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uiPriority w:val="99"/>
    <w:qFormat/>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9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9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9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9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99"/>
    <w:rsid w:val="00A27A90"/>
    <w:pPr>
      <w:tabs>
        <w:tab w:val="right" w:pos="7229"/>
      </w:tabs>
      <w:ind w:left="-567" w:right="2268"/>
    </w:pPr>
    <w:rPr>
      <w:rFonts w:eastAsia="Times New Roman" w:cs="Times New Roman"/>
    </w:rPr>
  </w:style>
  <w:style w:type="paragraph" w:styleId="Obsah7">
    <w:name w:val="toc 7"/>
    <w:basedOn w:val="Normln"/>
    <w:next w:val="Normln"/>
    <w:uiPriority w:val="99"/>
    <w:rsid w:val="00A27A90"/>
    <w:pPr>
      <w:spacing w:before="240"/>
      <w:ind w:left="-567" w:right="2268"/>
    </w:pPr>
    <w:rPr>
      <w:rFonts w:eastAsia="Times New Roman" w:cs="Times New Roman"/>
      <w:b/>
    </w:rPr>
  </w:style>
  <w:style w:type="paragraph" w:styleId="Obsah8">
    <w:name w:val="toc 8"/>
    <w:basedOn w:val="Normln"/>
    <w:next w:val="Normln"/>
    <w:uiPriority w:val="99"/>
    <w:rsid w:val="00A27A90"/>
    <w:pPr>
      <w:ind w:left="-567" w:right="2268"/>
    </w:pPr>
    <w:rPr>
      <w:rFonts w:eastAsia="Times New Roman" w:cs="Times New Roman"/>
    </w:rPr>
  </w:style>
  <w:style w:type="paragraph" w:styleId="Obsah9">
    <w:name w:val="toc 9"/>
    <w:basedOn w:val="Normln"/>
    <w:next w:val="Normln"/>
    <w:uiPriority w:val="99"/>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uiPriority w:val="99"/>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99"/>
    <w:semiHidden/>
    <w:rsid w:val="00A539A2"/>
    <w:rPr>
      <w:color w:val="797766" w:themeColor="background2"/>
      <w:sz w:val="12"/>
      <w:szCs w:val="20"/>
      <w:lang w:val="en-GB"/>
    </w:rPr>
  </w:style>
  <w:style w:type="character" w:styleId="Odkaznavysvtlivky">
    <w:name w:val="endnote reference"/>
    <w:basedOn w:val="Standardnpsmoodstavce"/>
    <w:uiPriority w:val="99"/>
    <w:semiHidden/>
    <w:rsid w:val="009E4B94"/>
    <w:rPr>
      <w:vertAlign w:val="superscript"/>
      <w:lang w:val="en-GB"/>
    </w:rPr>
  </w:style>
  <w:style w:type="paragraph" w:styleId="Textpoznpodarou">
    <w:name w:val="footnote text"/>
    <w:basedOn w:val="Normln"/>
    <w:link w:val="TextpoznpodarouChar"/>
    <w:uiPriority w:val="99"/>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99"/>
    <w:semiHidden/>
    <w:rsid w:val="00A539A2"/>
    <w:rPr>
      <w:color w:val="797766"/>
      <w:sz w:val="12"/>
      <w:szCs w:val="20"/>
      <w:lang w:val="en-GB"/>
    </w:rPr>
  </w:style>
  <w:style w:type="paragraph" w:styleId="Seznamsodrkami">
    <w:name w:val="List Bullet"/>
    <w:basedOn w:val="Normln"/>
    <w:qFormat/>
    <w:rsid w:val="006B30A9"/>
    <w:pPr>
      <w:numPr>
        <w:numId w:val="1"/>
      </w:numPr>
      <w:contextualSpacing/>
    </w:pPr>
  </w:style>
  <w:style w:type="paragraph" w:styleId="slovanseznam">
    <w:name w:val="List Number"/>
    <w:basedOn w:val="Normln"/>
    <w:uiPriority w:val="99"/>
    <w:qFormat/>
    <w:rsid w:val="006B30A9"/>
    <w:pPr>
      <w:numPr>
        <w:numId w:val="6"/>
      </w:numPr>
      <w:contextualSpacing/>
    </w:pPr>
  </w:style>
  <w:style w:type="character" w:styleId="slostrnky">
    <w:name w:val="page number"/>
    <w:basedOn w:val="Standardnpsmoodstavce"/>
    <w:uiPriority w:val="99"/>
    <w:rsid w:val="00424709"/>
    <w:rPr>
      <w:lang w:val="en-GB"/>
    </w:rPr>
  </w:style>
  <w:style w:type="paragraph" w:customStyle="1" w:styleId="Template">
    <w:name w:val="Template"/>
    <w:link w:val="TemplateChar"/>
    <w:uiPriority w:val="99"/>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99"/>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33"/>
    <w:qFormat/>
    <w:rsid w:val="007546AF"/>
    <w:rPr>
      <w:b/>
      <w:bCs/>
      <w:caps w:val="0"/>
      <w:smallCaps w:val="0"/>
      <w:spacing w:val="5"/>
      <w:lang w:val="en-GB"/>
    </w:rPr>
  </w:style>
  <w:style w:type="paragraph" w:styleId="Seznamcitac">
    <w:name w:val="table of authorities"/>
    <w:basedOn w:val="Normln"/>
    <w:next w:val="Normln"/>
    <w:uiPriority w:val="99"/>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uiPriority w:val="99"/>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aliases w:val="Body Text Char Tegn"/>
    <w:basedOn w:val="Normln"/>
    <w:link w:val="ZkladntextChar"/>
    <w:uiPriority w:val="99"/>
    <w:rsid w:val="000162D0"/>
    <w:pPr>
      <w:spacing w:after="120"/>
    </w:pPr>
  </w:style>
  <w:style w:type="character" w:customStyle="1" w:styleId="ZkladntextChar">
    <w:name w:val="Základní text Char"/>
    <w:aliases w:val="Body Text Char Tegn Char1"/>
    <w:basedOn w:val="Standardnpsmoodstavce"/>
    <w:link w:val="Zkladntext"/>
    <w:uiPriority w:val="99"/>
    <w:semiHidden/>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uiPriority w:val="3"/>
    <w:rsid w:val="000162D0"/>
    <w:rPr>
      <w:sz w:val="16"/>
      <w:szCs w:val="16"/>
      <w:lang w:val="en-GB"/>
    </w:rPr>
  </w:style>
  <w:style w:type="paragraph" w:styleId="Textkomente">
    <w:name w:val="annotation text"/>
    <w:basedOn w:val="Normln"/>
    <w:link w:val="TextkomenteChar"/>
    <w:uiPriority w:val="3"/>
    <w:rsid w:val="000162D0"/>
    <w:pPr>
      <w:spacing w:line="240" w:lineRule="auto"/>
    </w:pPr>
    <w:rPr>
      <w:sz w:val="20"/>
      <w:szCs w:val="20"/>
    </w:rPr>
  </w:style>
  <w:style w:type="character" w:customStyle="1" w:styleId="TextkomenteChar">
    <w:name w:val="Text komentáře Char"/>
    <w:basedOn w:val="Standardnpsmoodstavce"/>
    <w:link w:val="Textkomente"/>
    <w:uiPriority w:val="3"/>
    <w:rsid w:val="00A539A2"/>
    <w:rPr>
      <w:sz w:val="20"/>
      <w:szCs w:val="20"/>
      <w:lang w:val="en-GB"/>
    </w:rPr>
  </w:style>
  <w:style w:type="paragraph" w:styleId="Pedmtkomente">
    <w:name w:val="annotation subject"/>
    <w:basedOn w:val="Textkomente"/>
    <w:next w:val="Textkomente"/>
    <w:link w:val="PedmtkomenteChar"/>
    <w:uiPriority w:val="99"/>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uiPriority w:val="99"/>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uiPriority w:val="99"/>
    <w:qFormat/>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uiPriority w:val="99"/>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uiPriority w:val="99"/>
    <w:semiHidden/>
    <w:rsid w:val="000162D0"/>
    <w:rPr>
      <w:color w:val="800080" w:themeColor="followedHyperlink"/>
      <w:u w:val="single"/>
      <w:lang w:val="en-GB"/>
    </w:rPr>
  </w:style>
  <w:style w:type="character" w:styleId="Znakapoznpodarou">
    <w:name w:val="footnote reference"/>
    <w:basedOn w:val="Standardnpsmoodstavce"/>
    <w:uiPriority w:val="99"/>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uiPriority w:val="99"/>
    <w:semiHidden/>
    <w:rsid w:val="000162D0"/>
    <w:rPr>
      <w:i/>
      <w:iCs/>
      <w:lang w:val="en-GB"/>
    </w:rPr>
  </w:style>
  <w:style w:type="character" w:styleId="KdHTML">
    <w:name w:val="HTML Code"/>
    <w:basedOn w:val="Standardnpsmoodstavce"/>
    <w:uiPriority w:val="99"/>
    <w:semiHidden/>
    <w:rsid w:val="000162D0"/>
    <w:rPr>
      <w:rFonts w:ascii="Consolas" w:hAnsi="Consolas"/>
      <w:sz w:val="20"/>
      <w:szCs w:val="20"/>
      <w:lang w:val="en-GB"/>
    </w:rPr>
  </w:style>
  <w:style w:type="character" w:styleId="DefiniceHTML">
    <w:name w:val="HTML Definition"/>
    <w:basedOn w:val="Standardnpsmoodstavce"/>
    <w:uiPriority w:val="99"/>
    <w:semiHidden/>
    <w:rsid w:val="000162D0"/>
    <w:rPr>
      <w:i/>
      <w:iCs/>
      <w:lang w:val="en-GB"/>
    </w:rPr>
  </w:style>
  <w:style w:type="character" w:styleId="KlvesniceHTML">
    <w:name w:val="HTML Keyboard"/>
    <w:basedOn w:val="Standardnpsmoodstavce"/>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uiPriority w:val="99"/>
    <w:semiHidden/>
    <w:rsid w:val="000162D0"/>
    <w:rPr>
      <w:rFonts w:ascii="Consolas" w:hAnsi="Consolas"/>
      <w:sz w:val="24"/>
      <w:szCs w:val="24"/>
      <w:lang w:val="en-GB"/>
    </w:rPr>
  </w:style>
  <w:style w:type="character" w:styleId="PsacstrojHTML">
    <w:name w:val="HTML Typewriter"/>
    <w:basedOn w:val="Standardnpsmoodstavce"/>
    <w:uiPriority w:val="99"/>
    <w:semiHidden/>
    <w:rsid w:val="000162D0"/>
    <w:rPr>
      <w:rFonts w:ascii="Consolas" w:hAnsi="Consolas"/>
      <w:sz w:val="20"/>
      <w:szCs w:val="20"/>
      <w:lang w:val="en-GB"/>
    </w:rPr>
  </w:style>
  <w:style w:type="character" w:styleId="PromnnHTML">
    <w:name w:val="HTML Variable"/>
    <w:basedOn w:val="Standardnpsmoodstavce"/>
    <w:uiPriority w:val="99"/>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uiPriority w:val="34"/>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uiPriority w:val="9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99"/>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99"/>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uiPriority w:val="99"/>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1"/>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uiPriority w:val="99"/>
    <w:rsid w:val="009362AE"/>
    <w:pPr>
      <w:spacing w:before="100" w:beforeAutospacing="1" w:after="100" w:afterAutospacing="1" w:line="240" w:lineRule="auto"/>
    </w:pPr>
    <w:rPr>
      <w:rFonts w:ascii="Arial" w:eastAsia="Arial Unicode MS" w:hAnsi="Arial" w:cs="Arial"/>
      <w:b/>
      <w:bCs/>
      <w:sz w:val="32"/>
      <w:szCs w:val="32"/>
    </w:rPr>
  </w:style>
  <w:style w:type="numbering" w:styleId="111111">
    <w:name w:val="Outline List 2"/>
    <w:basedOn w:val="Bezseznamu"/>
    <w:uiPriority w:val="99"/>
    <w:semiHidden/>
    <w:rsid w:val="00A5644A"/>
    <w:pPr>
      <w:numPr>
        <w:numId w:val="14"/>
      </w:numPr>
    </w:pPr>
  </w:style>
  <w:style w:type="numbering" w:styleId="1ai">
    <w:name w:val="Outline List 1"/>
    <w:basedOn w:val="Bezseznamu"/>
    <w:uiPriority w:val="99"/>
    <w:semiHidden/>
    <w:rsid w:val="00A5644A"/>
    <w:pPr>
      <w:numPr>
        <w:numId w:val="15"/>
      </w:numPr>
    </w:pPr>
  </w:style>
  <w:style w:type="numbering" w:styleId="lnekoddl">
    <w:name w:val="Outline List 3"/>
    <w:basedOn w:val="Bezseznamu"/>
    <w:semiHidden/>
    <w:rsid w:val="00A5644A"/>
    <w:pPr>
      <w:numPr>
        <w:numId w:val="16"/>
      </w:numPr>
    </w:pPr>
  </w:style>
  <w:style w:type="paragraph" w:customStyle="1" w:styleId="Normal-Intentedfor">
    <w:name w:val="Normal - Intented for"/>
    <w:basedOn w:val="Normal-Documentdatatext"/>
    <w:uiPriority w:val="99"/>
    <w:semiHidden/>
    <w:rsid w:val="00A5644A"/>
  </w:style>
  <w:style w:type="paragraph" w:customStyle="1" w:styleId="Normal-TOCHeading">
    <w:name w:val="Normal - TOC Heading"/>
    <w:basedOn w:val="Normln"/>
    <w:next w:val="Normln"/>
    <w:uiPriority w:val="99"/>
    <w:rsid w:val="00A5644A"/>
    <w:pPr>
      <w:spacing w:after="240" w:line="280" w:lineRule="atLeast"/>
    </w:pPr>
    <w:rPr>
      <w:rFonts w:eastAsia="Times New Roman" w:cs="Times New Roman"/>
      <w:b/>
      <w:caps/>
      <w:color w:val="009DE0"/>
      <w:sz w:val="22"/>
      <w:szCs w:val="24"/>
      <w:lang w:eastAsia="da-DK"/>
    </w:rPr>
  </w:style>
  <w:style w:type="paragraph" w:customStyle="1" w:styleId="Normal-Headnote">
    <w:name w:val="Normal - Head note"/>
    <w:basedOn w:val="Normln"/>
    <w:uiPriority w:val="99"/>
    <w:rsid w:val="00A5644A"/>
    <w:pPr>
      <w:spacing w:line="270" w:lineRule="atLeast"/>
      <w:ind w:left="624"/>
    </w:pPr>
    <w:rPr>
      <w:rFonts w:eastAsia="Times New Roman" w:cs="Times New Roman"/>
      <w:b/>
      <w:color w:val="4D4D4D"/>
      <w:sz w:val="21"/>
      <w:szCs w:val="24"/>
      <w:lang w:eastAsia="da-DK"/>
    </w:rPr>
  </w:style>
  <w:style w:type="paragraph" w:customStyle="1" w:styleId="Template-Adresse">
    <w:name w:val="Template - Adresse"/>
    <w:basedOn w:val="Template"/>
    <w:uiPriority w:val="99"/>
    <w:semiHidden/>
    <w:rsid w:val="00A5644A"/>
    <w:pPr>
      <w:tabs>
        <w:tab w:val="left" w:pos="198"/>
      </w:tabs>
    </w:pPr>
    <w:rPr>
      <w:rFonts w:eastAsia="Times New Roman" w:cs="Times New Roman"/>
      <w:szCs w:val="24"/>
      <w:lang w:eastAsia="da-DK"/>
    </w:rPr>
  </w:style>
  <w:style w:type="paragraph" w:customStyle="1" w:styleId="Normal-FrontpageHeading1">
    <w:name w:val="Normal - Frontpage Heading 1"/>
    <w:basedOn w:val="Normln"/>
    <w:link w:val="Normal-FrontpageHeading1Char"/>
    <w:uiPriority w:val="99"/>
    <w:semiHidden/>
    <w:rsid w:val="00A5644A"/>
    <w:pPr>
      <w:spacing w:line="720" w:lineRule="atLeast"/>
    </w:pPr>
    <w:rPr>
      <w:rFonts w:eastAsia="Times New Roman" w:cs="Times New Roman"/>
      <w:b/>
      <w:caps/>
      <w:color w:val="4D4D4D"/>
      <w:sz w:val="60"/>
      <w:szCs w:val="24"/>
      <w:lang w:eastAsia="da-DK"/>
    </w:rPr>
  </w:style>
  <w:style w:type="paragraph" w:customStyle="1" w:styleId="Normal-FrontpageHeading2">
    <w:name w:val="Normal - Frontpage Heading 2"/>
    <w:basedOn w:val="Normal-FrontpageHeading1"/>
    <w:link w:val="Normal-FrontpageHeading2Char"/>
    <w:uiPriority w:val="99"/>
    <w:semiHidden/>
    <w:rsid w:val="00A5644A"/>
    <w:rPr>
      <w:color w:val="009DE0"/>
    </w:rPr>
  </w:style>
  <w:style w:type="paragraph" w:customStyle="1" w:styleId="Normal-Documentdataleadtext">
    <w:name w:val="Normal - Document data leadtext"/>
    <w:basedOn w:val="Normln"/>
    <w:uiPriority w:val="99"/>
    <w:semiHidden/>
    <w:rsid w:val="00A5644A"/>
    <w:pPr>
      <w:spacing w:line="240" w:lineRule="atLeast"/>
    </w:pPr>
    <w:rPr>
      <w:rFonts w:eastAsia="Times New Roman" w:cs="Times New Roman"/>
      <w:sz w:val="14"/>
      <w:szCs w:val="24"/>
      <w:lang w:eastAsia="da-DK"/>
    </w:rPr>
  </w:style>
  <w:style w:type="paragraph" w:customStyle="1" w:styleId="Normal-Documentdatatext">
    <w:name w:val="Normal - Document data text"/>
    <w:basedOn w:val="Normln"/>
    <w:uiPriority w:val="99"/>
    <w:semiHidden/>
    <w:rsid w:val="00A5644A"/>
    <w:pPr>
      <w:spacing w:line="240" w:lineRule="atLeast"/>
    </w:pPr>
    <w:rPr>
      <w:rFonts w:eastAsia="Times New Roman" w:cs="Times New Roman"/>
      <w:b/>
      <w:szCs w:val="24"/>
      <w:lang w:eastAsia="da-DK"/>
    </w:rPr>
  </w:style>
  <w:style w:type="paragraph" w:customStyle="1" w:styleId="Template-ReftoFrontpageheading1">
    <w:name w:val="Template - Ref to Frontpage heading 1"/>
    <w:basedOn w:val="Template"/>
    <w:link w:val="Template-ReftoFrontpageheading1Char"/>
    <w:uiPriority w:val="99"/>
    <w:semiHidden/>
    <w:rsid w:val="00A5644A"/>
    <w:pPr>
      <w:tabs>
        <w:tab w:val="left" w:pos="198"/>
      </w:tabs>
      <w:spacing w:line="280" w:lineRule="atLeast"/>
    </w:pPr>
    <w:rPr>
      <w:rFonts w:eastAsia="Times New Roman" w:cs="Times New Roman"/>
      <w:b/>
      <w:caps/>
      <w:color w:val="009DE0"/>
      <w:sz w:val="22"/>
    </w:rPr>
  </w:style>
  <w:style w:type="paragraph" w:customStyle="1" w:styleId="Normal-FactBoxHeading1-White">
    <w:name w:val="Normal - Fact Box Heading 1 -  White"/>
    <w:basedOn w:val="Normln"/>
    <w:next w:val="Normal-FactBoxHeading2-Black"/>
    <w:uiPriority w:val="99"/>
    <w:semiHidden/>
    <w:rsid w:val="00A5644A"/>
    <w:pPr>
      <w:spacing w:line="320" w:lineRule="atLeast"/>
    </w:pPr>
    <w:rPr>
      <w:rFonts w:eastAsia="Times New Roman" w:cs="Times New Roman"/>
      <w:b/>
      <w:caps/>
      <w:color w:val="FFFFFF"/>
      <w:sz w:val="30"/>
      <w:szCs w:val="24"/>
      <w:lang w:eastAsia="da-DK"/>
    </w:rPr>
  </w:style>
  <w:style w:type="paragraph" w:customStyle="1" w:styleId="Normal-FactBoxHeading1-Black">
    <w:name w:val="Normal - Fact Box Heading 1 - Black"/>
    <w:basedOn w:val="Normln"/>
    <w:uiPriority w:val="99"/>
    <w:semiHidden/>
    <w:rsid w:val="00A5644A"/>
    <w:pPr>
      <w:spacing w:after="160" w:line="240" w:lineRule="atLeast"/>
    </w:pPr>
    <w:rPr>
      <w:rFonts w:eastAsia="Times New Roman" w:cs="Times New Roman"/>
      <w:b/>
      <w:caps/>
      <w:sz w:val="22"/>
      <w:szCs w:val="24"/>
      <w:lang w:eastAsia="da-DK"/>
    </w:rPr>
  </w:style>
  <w:style w:type="paragraph" w:customStyle="1" w:styleId="Normal-FactBoxHeading2-White">
    <w:name w:val="Normal - Fact Box Heading 2 - White"/>
    <w:basedOn w:val="Normln"/>
    <w:next w:val="Normal-FactBoxBodytext-White"/>
    <w:uiPriority w:val="99"/>
    <w:semiHidden/>
    <w:rsid w:val="00A5644A"/>
    <w:pPr>
      <w:spacing w:after="100" w:line="220" w:lineRule="atLeast"/>
    </w:pPr>
    <w:rPr>
      <w:rFonts w:eastAsia="Times New Roman" w:cs="Times New Roman"/>
      <w:b/>
      <w:color w:val="FFFFFF"/>
      <w:szCs w:val="24"/>
      <w:lang w:eastAsia="da-DK"/>
    </w:rPr>
  </w:style>
  <w:style w:type="paragraph" w:customStyle="1" w:styleId="Normal-FactBoxHeading2-Black">
    <w:name w:val="Normal - Fact Box Heading 2 - Black"/>
    <w:basedOn w:val="Normln"/>
    <w:next w:val="Normal-FactBoxBodytext-Black"/>
    <w:uiPriority w:val="99"/>
    <w:semiHidden/>
    <w:rsid w:val="00A5644A"/>
    <w:pPr>
      <w:spacing w:line="220" w:lineRule="atLeast"/>
    </w:pPr>
    <w:rPr>
      <w:rFonts w:eastAsia="Times New Roman" w:cs="Times New Roman"/>
      <w:b/>
      <w:szCs w:val="24"/>
      <w:lang w:eastAsia="da-DK"/>
    </w:rPr>
  </w:style>
  <w:style w:type="paragraph" w:customStyle="1" w:styleId="Normal-FactBoxBodytext-White">
    <w:name w:val="Normal - Fact Box Body text - White"/>
    <w:basedOn w:val="Normln"/>
    <w:uiPriority w:val="99"/>
    <w:semiHidden/>
    <w:rsid w:val="00A5644A"/>
    <w:pPr>
      <w:spacing w:line="280" w:lineRule="atLeast"/>
    </w:pPr>
    <w:rPr>
      <w:rFonts w:eastAsia="Times New Roman" w:cs="Times New Roman"/>
      <w:color w:val="FFFFFF"/>
      <w:szCs w:val="24"/>
      <w:lang w:eastAsia="da-DK"/>
    </w:rPr>
  </w:style>
  <w:style w:type="paragraph" w:customStyle="1" w:styleId="Normal-FactBoxBodytext-Black">
    <w:name w:val="Normal - Fact Box Body text - Black"/>
    <w:basedOn w:val="Normln"/>
    <w:uiPriority w:val="99"/>
    <w:semiHidden/>
    <w:rsid w:val="00A5644A"/>
    <w:pPr>
      <w:spacing w:line="220" w:lineRule="atLeast"/>
    </w:pPr>
    <w:rPr>
      <w:rFonts w:eastAsia="Times New Roman" w:cs="Times New Roman"/>
      <w:szCs w:val="24"/>
      <w:lang w:eastAsia="da-DK"/>
    </w:rPr>
  </w:style>
  <w:style w:type="character" w:customStyle="1" w:styleId="Normal-FrontpageHeading1Char">
    <w:name w:val="Normal - Frontpage Heading 1 Char"/>
    <w:basedOn w:val="Standardnpsmoodstavce"/>
    <w:link w:val="Normal-FrontpageHeading1"/>
    <w:uiPriority w:val="99"/>
    <w:semiHidden/>
    <w:rsid w:val="00A5644A"/>
    <w:rPr>
      <w:rFonts w:eastAsia="Times New Roman" w:cs="Times New Roman"/>
      <w:b/>
      <w:caps/>
      <w:color w:val="4D4D4D"/>
      <w:sz w:val="60"/>
      <w:szCs w:val="24"/>
      <w:lang w:val="en-GB" w:eastAsia="da-DK"/>
    </w:rPr>
  </w:style>
  <w:style w:type="paragraph" w:customStyle="1" w:styleId="Normal-NoteHeading">
    <w:name w:val="Normal - Note Heading"/>
    <w:basedOn w:val="Normln"/>
    <w:uiPriority w:val="99"/>
    <w:rsid w:val="00A5644A"/>
    <w:pPr>
      <w:spacing w:after="100" w:line="170" w:lineRule="atLeast"/>
    </w:pPr>
    <w:rPr>
      <w:rFonts w:eastAsia="Times New Roman" w:cs="Times New Roman"/>
      <w:b/>
      <w:color w:val="009DE0"/>
      <w:sz w:val="15"/>
      <w:szCs w:val="24"/>
      <w:lang w:eastAsia="da-DK"/>
    </w:rPr>
  </w:style>
  <w:style w:type="paragraph" w:customStyle="1" w:styleId="Normal-Note">
    <w:name w:val="Normal - Note"/>
    <w:basedOn w:val="Normln"/>
    <w:uiPriority w:val="99"/>
    <w:rsid w:val="00A5644A"/>
    <w:pPr>
      <w:spacing w:line="170" w:lineRule="atLeast"/>
    </w:pPr>
    <w:rPr>
      <w:rFonts w:eastAsia="Times New Roman" w:cs="Times New Roman"/>
      <w:sz w:val="15"/>
      <w:szCs w:val="24"/>
      <w:lang w:eastAsia="da-DK"/>
    </w:rPr>
  </w:style>
  <w:style w:type="paragraph" w:customStyle="1" w:styleId="Normal-LeadingAfterCaption">
    <w:name w:val="Normal - Leading After Caption"/>
    <w:basedOn w:val="Normln"/>
    <w:uiPriority w:val="99"/>
    <w:semiHidden/>
    <w:rsid w:val="00A5644A"/>
    <w:pPr>
      <w:framePr w:wrap="around" w:vAnchor="text" w:hAnchor="page" w:x="8818" w:y="1"/>
      <w:spacing w:line="100" w:lineRule="exact"/>
      <w:suppressOverlap/>
    </w:pPr>
    <w:rPr>
      <w:rFonts w:eastAsia="Times New Roman" w:cs="Times New Roman"/>
      <w:sz w:val="10"/>
      <w:szCs w:val="24"/>
      <w:lang w:val="it-IT" w:eastAsia="da-DK"/>
    </w:rPr>
  </w:style>
  <w:style w:type="paragraph" w:customStyle="1" w:styleId="Normal-RevisionData">
    <w:name w:val="Normal - Revision Data"/>
    <w:basedOn w:val="Normln"/>
    <w:uiPriority w:val="99"/>
    <w:rsid w:val="00A5644A"/>
    <w:pPr>
      <w:spacing w:line="240" w:lineRule="atLeast"/>
    </w:pPr>
    <w:rPr>
      <w:rFonts w:eastAsia="Times New Roman" w:cs="Times New Roman"/>
      <w:sz w:val="14"/>
      <w:szCs w:val="24"/>
      <w:lang w:eastAsia="da-DK"/>
    </w:rPr>
  </w:style>
  <w:style w:type="paragraph" w:customStyle="1" w:styleId="Normal-RevisionDataText">
    <w:name w:val="Normal - Revision Data Text"/>
    <w:basedOn w:val="Normln"/>
    <w:uiPriority w:val="99"/>
    <w:semiHidden/>
    <w:rsid w:val="00A5644A"/>
    <w:pPr>
      <w:spacing w:line="240" w:lineRule="atLeast"/>
    </w:pPr>
    <w:rPr>
      <w:rFonts w:eastAsia="Times New Roman" w:cs="Times New Roman"/>
      <w:b/>
      <w:szCs w:val="24"/>
      <w:lang w:eastAsia="da-DK"/>
    </w:rPr>
  </w:style>
  <w:style w:type="character" w:customStyle="1" w:styleId="Normal-FrontpageHeading2Char">
    <w:name w:val="Normal - Frontpage Heading 2 Char"/>
    <w:basedOn w:val="Normal-FrontpageHeading1Char"/>
    <w:link w:val="Normal-FrontpageHeading2"/>
    <w:uiPriority w:val="99"/>
    <w:semiHidden/>
    <w:rsid w:val="00A5644A"/>
    <w:rPr>
      <w:rFonts w:eastAsia="Times New Roman" w:cs="Times New Roman"/>
      <w:b/>
      <w:caps/>
      <w:color w:val="009DE0"/>
      <w:sz w:val="60"/>
      <w:szCs w:val="24"/>
      <w:lang w:val="en-GB" w:eastAsia="da-DK"/>
    </w:rPr>
  </w:style>
  <w:style w:type="character" w:customStyle="1" w:styleId="TemplateChar">
    <w:name w:val="Template Char"/>
    <w:basedOn w:val="Standardnpsmoodstavce"/>
    <w:link w:val="Template"/>
    <w:uiPriority w:val="99"/>
    <w:semiHidden/>
    <w:rsid w:val="00A5644A"/>
    <w:rPr>
      <w:noProof/>
      <w:sz w:val="14"/>
      <w:lang w:val="en-GB"/>
    </w:rPr>
  </w:style>
  <w:style w:type="character" w:customStyle="1" w:styleId="Template-ReftoFrontpageheading1Char">
    <w:name w:val="Template - Ref to Frontpage heading 1 Char"/>
    <w:basedOn w:val="TemplateChar"/>
    <w:link w:val="Template-ReftoFrontpageheading1"/>
    <w:uiPriority w:val="99"/>
    <w:semiHidden/>
    <w:rsid w:val="00A5644A"/>
    <w:rPr>
      <w:rFonts w:eastAsia="Times New Roman" w:cs="Times New Roman"/>
      <w:b/>
      <w:caps/>
      <w:noProof/>
      <w:color w:val="009DE0"/>
      <w:sz w:val="22"/>
      <w:lang w:val="en-GB"/>
    </w:rPr>
  </w:style>
  <w:style w:type="paragraph" w:customStyle="1" w:styleId="Template-Stylerefheader">
    <w:name w:val="Template - Styleref header"/>
    <w:basedOn w:val="Zhlav"/>
    <w:uiPriority w:val="99"/>
    <w:semiHidden/>
    <w:rsid w:val="00A5644A"/>
    <w:pPr>
      <w:tabs>
        <w:tab w:val="right" w:pos="8902"/>
      </w:tabs>
      <w:ind w:left="0"/>
    </w:pPr>
    <w:rPr>
      <w:rFonts w:eastAsia="Times New Roman" w:cs="Times New Roman"/>
      <w:caps/>
      <w:noProof w:val="0"/>
      <w:spacing w:val="4"/>
      <w:sz w:val="13"/>
      <w:szCs w:val="24"/>
      <w:lang w:val="da-DK" w:eastAsia="da-DK"/>
    </w:rPr>
  </w:style>
  <w:style w:type="paragraph" w:customStyle="1" w:styleId="Normal-Ref">
    <w:name w:val="Normal - Ref"/>
    <w:basedOn w:val="Normln"/>
    <w:uiPriority w:val="99"/>
    <w:semiHidden/>
    <w:rsid w:val="00A5644A"/>
    <w:pPr>
      <w:spacing w:line="240" w:lineRule="atLeast"/>
    </w:pPr>
    <w:rPr>
      <w:rFonts w:eastAsia="Times New Roman" w:cs="Times New Roman"/>
      <w:szCs w:val="24"/>
      <w:lang w:eastAsia="da-DK"/>
    </w:rPr>
  </w:style>
  <w:style w:type="paragraph" w:customStyle="1" w:styleId="Normal-Optional1">
    <w:name w:val="Normal - Optional 1"/>
    <w:basedOn w:val="Normal-RevisionDataText"/>
    <w:uiPriority w:val="99"/>
    <w:semiHidden/>
    <w:rsid w:val="00A5644A"/>
  </w:style>
  <w:style w:type="paragraph" w:customStyle="1" w:styleId="Normal-Optional2">
    <w:name w:val="Normal - Optional 2"/>
    <w:basedOn w:val="Normal-RevisionDataText"/>
    <w:uiPriority w:val="99"/>
    <w:semiHidden/>
    <w:rsid w:val="00A5644A"/>
  </w:style>
  <w:style w:type="paragraph" w:customStyle="1" w:styleId="Normal-SupplementTOC1">
    <w:name w:val="Normal - Supplement TOC1"/>
    <w:basedOn w:val="Normln"/>
    <w:next w:val="Normal-SupplementTOC2"/>
    <w:uiPriority w:val="99"/>
    <w:semiHidden/>
    <w:rsid w:val="00A5644A"/>
    <w:pPr>
      <w:spacing w:line="240" w:lineRule="atLeast"/>
    </w:pPr>
    <w:rPr>
      <w:rFonts w:eastAsia="Times New Roman" w:cs="Times New Roman"/>
      <w:b/>
      <w:szCs w:val="24"/>
      <w:lang w:eastAsia="da-DK"/>
    </w:rPr>
  </w:style>
  <w:style w:type="paragraph" w:customStyle="1" w:styleId="Normal-SupplementTOC2">
    <w:name w:val="Normal - Supplement TOC2"/>
    <w:basedOn w:val="Normln"/>
    <w:uiPriority w:val="99"/>
    <w:semiHidden/>
    <w:rsid w:val="00A5644A"/>
    <w:pPr>
      <w:spacing w:line="240" w:lineRule="atLeast"/>
    </w:pPr>
    <w:rPr>
      <w:rFonts w:eastAsia="Times New Roman" w:cs="Times New Roman"/>
      <w:szCs w:val="24"/>
      <w:lang w:eastAsia="da-DK"/>
    </w:rPr>
  </w:style>
  <w:style w:type="paragraph" w:customStyle="1" w:styleId="Normal-Bullet">
    <w:name w:val="Normal - Bullet"/>
    <w:basedOn w:val="Normln"/>
    <w:uiPriority w:val="99"/>
    <w:rsid w:val="00A5644A"/>
    <w:pPr>
      <w:numPr>
        <w:numId w:val="19"/>
      </w:numPr>
      <w:spacing w:line="240" w:lineRule="atLeast"/>
    </w:pPr>
    <w:rPr>
      <w:rFonts w:eastAsia="Times New Roman" w:cs="Times New Roman"/>
      <w:szCs w:val="24"/>
      <w:lang w:eastAsia="da-DK"/>
    </w:rPr>
  </w:style>
  <w:style w:type="paragraph" w:customStyle="1" w:styleId="Normal-Numbering">
    <w:name w:val="Normal - Numbering"/>
    <w:basedOn w:val="Normal-Bullet"/>
    <w:uiPriority w:val="99"/>
    <w:rsid w:val="00A5644A"/>
    <w:pPr>
      <w:numPr>
        <w:numId w:val="18"/>
      </w:numPr>
    </w:pPr>
  </w:style>
  <w:style w:type="paragraph" w:customStyle="1" w:styleId="Normal-SupplementNumber">
    <w:name w:val="Normal - Supplement Number"/>
    <w:basedOn w:val="Normln"/>
    <w:next w:val="Normal-Supplementtitle"/>
    <w:uiPriority w:val="99"/>
    <w:semiHidden/>
    <w:rsid w:val="00A5644A"/>
    <w:pPr>
      <w:pageBreakBefore/>
      <w:spacing w:before="2560" w:line="280" w:lineRule="atLeast"/>
    </w:pPr>
    <w:rPr>
      <w:rFonts w:eastAsia="Times New Roman" w:cs="Times New Roman"/>
      <w:b/>
      <w:caps/>
      <w:color w:val="009DE0"/>
      <w:sz w:val="22"/>
      <w:szCs w:val="24"/>
      <w:lang w:eastAsia="da-DK"/>
    </w:rPr>
  </w:style>
  <w:style w:type="paragraph" w:customStyle="1" w:styleId="Normal-Supplementtitle">
    <w:name w:val="Normal - Supplement title"/>
    <w:basedOn w:val="Normal-SupplementNumber"/>
    <w:next w:val="Normln"/>
    <w:uiPriority w:val="99"/>
    <w:semiHidden/>
    <w:rsid w:val="00A5644A"/>
    <w:pPr>
      <w:pageBreakBefore w:val="0"/>
      <w:spacing w:before="0"/>
    </w:pPr>
  </w:style>
  <w:style w:type="paragraph" w:customStyle="1" w:styleId="Normal-Optional2leadtext">
    <w:name w:val="Normal - Optional 2 leadtext"/>
    <w:basedOn w:val="Normal-Optional1leadtext"/>
    <w:uiPriority w:val="99"/>
    <w:semiHidden/>
    <w:rsid w:val="00A5644A"/>
    <w:pPr>
      <w:spacing w:line="240" w:lineRule="atLeast"/>
    </w:pPr>
    <w:rPr>
      <w:szCs w:val="24"/>
      <w:lang w:eastAsia="da-DK"/>
    </w:rPr>
  </w:style>
  <w:style w:type="paragraph" w:customStyle="1" w:styleId="Footer-NotIndent">
    <w:name w:val="Footer - Not Indent"/>
    <w:basedOn w:val="Zpat"/>
    <w:uiPriority w:val="99"/>
    <w:rsid w:val="00A5644A"/>
    <w:pPr>
      <w:tabs>
        <w:tab w:val="clear" w:pos="4819"/>
        <w:tab w:val="clear" w:pos="9638"/>
        <w:tab w:val="right" w:pos="9509"/>
      </w:tabs>
      <w:spacing w:line="210" w:lineRule="atLeast"/>
    </w:pPr>
    <w:rPr>
      <w:rFonts w:eastAsia="Times New Roman" w:cs="Times New Roman"/>
      <w:sz w:val="13"/>
      <w:szCs w:val="24"/>
      <w:lang w:val="da-DK" w:eastAsia="da-DK"/>
    </w:rPr>
  </w:style>
  <w:style w:type="paragraph" w:customStyle="1" w:styleId="RamBullet1">
    <w:name w:val="Ram Bullet 1"/>
    <w:basedOn w:val="Normln"/>
    <w:link w:val="RamBullet1Char"/>
    <w:uiPriority w:val="99"/>
    <w:rsid w:val="00A5644A"/>
    <w:pPr>
      <w:numPr>
        <w:numId w:val="20"/>
      </w:numPr>
      <w:spacing w:line="288" w:lineRule="auto"/>
    </w:pPr>
    <w:rPr>
      <w:rFonts w:eastAsia="Times New Roman" w:cs="Times New Roman"/>
      <w:szCs w:val="20"/>
    </w:rPr>
  </w:style>
  <w:style w:type="paragraph" w:customStyle="1" w:styleId="Heading1-NOTTOC">
    <w:name w:val="Heading 1 - NOT TOC"/>
    <w:basedOn w:val="Nadpis1"/>
    <w:uiPriority w:val="99"/>
    <w:rsid w:val="00A5644A"/>
    <w:pPr>
      <w:keepLines w:val="0"/>
      <w:pageBreakBefore w:val="0"/>
      <w:tabs>
        <w:tab w:val="num" w:pos="0"/>
      </w:tabs>
      <w:suppressAutoHyphens w:val="0"/>
      <w:spacing w:after="230"/>
      <w:ind w:left="-227" w:hanging="624"/>
      <w:contextualSpacing w:val="0"/>
      <w:outlineLvl w:val="9"/>
    </w:pPr>
    <w:rPr>
      <w:rFonts w:eastAsia="Times New Roman" w:cs="Arial"/>
      <w:color w:val="009DE0"/>
      <w:szCs w:val="32"/>
      <w:lang w:val="en-GB" w:eastAsia="da-DK"/>
    </w:rPr>
  </w:style>
  <w:style w:type="paragraph" w:customStyle="1" w:styleId="Heading2-NOTTOC">
    <w:name w:val="Heading 2 - NOT TOC"/>
    <w:basedOn w:val="Nadpis2"/>
    <w:uiPriority w:val="99"/>
    <w:rsid w:val="00A5644A"/>
    <w:pPr>
      <w:keepLines w:val="0"/>
      <w:suppressAutoHyphens w:val="0"/>
      <w:spacing w:before="0" w:line="240" w:lineRule="atLeast"/>
      <w:ind w:left="624" w:hanging="1475"/>
      <w:contextualSpacing w:val="0"/>
      <w:outlineLvl w:val="9"/>
    </w:pPr>
    <w:rPr>
      <w:rFonts w:eastAsia="Times New Roman" w:cs="Arial"/>
      <w:iCs/>
      <w:sz w:val="18"/>
      <w:szCs w:val="28"/>
      <w:lang w:val="en-GB" w:eastAsia="da-DK"/>
    </w:rPr>
  </w:style>
  <w:style w:type="paragraph" w:customStyle="1" w:styleId="Heading3-NOTTOC">
    <w:name w:val="Heading 3 - NOT TOC"/>
    <w:basedOn w:val="Nadpis3"/>
    <w:uiPriority w:val="99"/>
    <w:rsid w:val="00A5644A"/>
    <w:pPr>
      <w:keepLines w:val="0"/>
      <w:tabs>
        <w:tab w:val="num" w:pos="0"/>
      </w:tabs>
      <w:spacing w:before="0" w:line="240" w:lineRule="atLeast"/>
      <w:ind w:left="624" w:hanging="1475"/>
      <w:contextualSpacing w:val="0"/>
      <w:outlineLvl w:val="9"/>
    </w:pPr>
    <w:rPr>
      <w:rFonts w:eastAsia="Times New Roman" w:cs="Arial"/>
      <w:caps w:val="0"/>
      <w:szCs w:val="26"/>
      <w:lang w:val="en-GB" w:eastAsia="da-DK"/>
    </w:rPr>
  </w:style>
  <w:style w:type="paragraph" w:customStyle="1" w:styleId="Heading4-NOTTOC">
    <w:name w:val="Heading 4 - NOT TOC"/>
    <w:basedOn w:val="Nadpis4"/>
    <w:uiPriority w:val="99"/>
    <w:rsid w:val="00A5644A"/>
    <w:pPr>
      <w:keepLines w:val="0"/>
      <w:tabs>
        <w:tab w:val="num" w:pos="284"/>
      </w:tabs>
      <w:spacing w:before="0" w:line="240" w:lineRule="atLeast"/>
      <w:ind w:left="283" w:hanging="907"/>
      <w:contextualSpacing w:val="0"/>
      <w:outlineLvl w:val="9"/>
    </w:pPr>
    <w:rPr>
      <w:rFonts w:eastAsia="Times New Roman" w:cs="Times New Roman"/>
      <w:iCs w:val="0"/>
      <w:szCs w:val="28"/>
      <w:lang w:val="en-GB" w:eastAsia="da-DK"/>
    </w:rPr>
  </w:style>
  <w:style w:type="paragraph" w:customStyle="1" w:styleId="Normal-Revleadtext">
    <w:name w:val="Normal - Rev lead text"/>
    <w:basedOn w:val="Normal-RevisionData"/>
    <w:uiPriority w:val="99"/>
    <w:rsid w:val="00A5644A"/>
    <w:pPr>
      <w:spacing w:after="120"/>
    </w:pPr>
  </w:style>
  <w:style w:type="paragraph" w:customStyle="1" w:styleId="RamBullet2">
    <w:name w:val="Ram Bullet 2"/>
    <w:basedOn w:val="Normln"/>
    <w:uiPriority w:val="99"/>
    <w:rsid w:val="00A5644A"/>
    <w:pPr>
      <w:numPr>
        <w:ilvl w:val="1"/>
        <w:numId w:val="20"/>
      </w:numPr>
      <w:spacing w:line="288" w:lineRule="auto"/>
    </w:pPr>
    <w:rPr>
      <w:rFonts w:eastAsia="Times New Roman" w:cs="Times New Roman"/>
      <w:szCs w:val="20"/>
    </w:rPr>
  </w:style>
  <w:style w:type="paragraph" w:customStyle="1" w:styleId="RamBullet3">
    <w:name w:val="Ram Bullet 3"/>
    <w:basedOn w:val="Normln"/>
    <w:uiPriority w:val="99"/>
    <w:rsid w:val="00A5644A"/>
    <w:pPr>
      <w:numPr>
        <w:ilvl w:val="2"/>
        <w:numId w:val="20"/>
      </w:numPr>
      <w:spacing w:line="288" w:lineRule="auto"/>
    </w:pPr>
    <w:rPr>
      <w:rFonts w:eastAsia="Times New Roman" w:cs="Times New Roman"/>
      <w:szCs w:val="20"/>
    </w:rPr>
  </w:style>
  <w:style w:type="paragraph" w:customStyle="1" w:styleId="RamBullet4">
    <w:name w:val="Ram Bullet 4"/>
    <w:basedOn w:val="Normln"/>
    <w:uiPriority w:val="99"/>
    <w:rsid w:val="00A5644A"/>
    <w:pPr>
      <w:numPr>
        <w:ilvl w:val="3"/>
        <w:numId w:val="20"/>
      </w:numPr>
      <w:spacing w:line="288" w:lineRule="auto"/>
    </w:pPr>
    <w:rPr>
      <w:rFonts w:eastAsia="Times New Roman" w:cs="Times New Roman"/>
      <w:szCs w:val="20"/>
    </w:rPr>
  </w:style>
  <w:style w:type="paragraph" w:customStyle="1" w:styleId="RamBullet5">
    <w:name w:val="Ram Bullet 5"/>
    <w:basedOn w:val="Normln"/>
    <w:uiPriority w:val="99"/>
    <w:rsid w:val="00A5644A"/>
    <w:pPr>
      <w:numPr>
        <w:ilvl w:val="4"/>
        <w:numId w:val="20"/>
      </w:numPr>
      <w:spacing w:line="288" w:lineRule="auto"/>
    </w:pPr>
    <w:rPr>
      <w:rFonts w:eastAsia="Times New Roman" w:cs="Times New Roman"/>
      <w:szCs w:val="20"/>
    </w:rPr>
  </w:style>
  <w:style w:type="paragraph" w:customStyle="1" w:styleId="RamBullet6">
    <w:name w:val="Ram Bullet 6"/>
    <w:basedOn w:val="Normln"/>
    <w:uiPriority w:val="99"/>
    <w:rsid w:val="00A5644A"/>
    <w:pPr>
      <w:numPr>
        <w:ilvl w:val="5"/>
        <w:numId w:val="20"/>
      </w:numPr>
      <w:spacing w:line="288" w:lineRule="auto"/>
    </w:pPr>
    <w:rPr>
      <w:rFonts w:eastAsia="Times New Roman" w:cs="Times New Roman"/>
      <w:szCs w:val="20"/>
    </w:rPr>
  </w:style>
  <w:style w:type="paragraph" w:customStyle="1" w:styleId="RamBullet7">
    <w:name w:val="Ram Bullet 7"/>
    <w:basedOn w:val="Normln"/>
    <w:uiPriority w:val="99"/>
    <w:rsid w:val="00A5644A"/>
    <w:pPr>
      <w:numPr>
        <w:ilvl w:val="6"/>
        <w:numId w:val="20"/>
      </w:numPr>
      <w:spacing w:line="288" w:lineRule="auto"/>
    </w:pPr>
    <w:rPr>
      <w:rFonts w:eastAsia="Times New Roman" w:cs="Times New Roman"/>
      <w:szCs w:val="20"/>
    </w:rPr>
  </w:style>
  <w:style w:type="paragraph" w:customStyle="1" w:styleId="RamBullet8">
    <w:name w:val="Ram Bullet 8"/>
    <w:basedOn w:val="Normln"/>
    <w:uiPriority w:val="99"/>
    <w:rsid w:val="00A5644A"/>
    <w:pPr>
      <w:numPr>
        <w:ilvl w:val="7"/>
        <w:numId w:val="20"/>
      </w:numPr>
      <w:spacing w:line="288" w:lineRule="auto"/>
    </w:pPr>
    <w:rPr>
      <w:rFonts w:eastAsia="Times New Roman" w:cs="Times New Roman"/>
      <w:szCs w:val="20"/>
    </w:rPr>
  </w:style>
  <w:style w:type="paragraph" w:customStyle="1" w:styleId="RamBullet9">
    <w:name w:val="Ram Bullet 9"/>
    <w:basedOn w:val="Normln"/>
    <w:uiPriority w:val="99"/>
    <w:rsid w:val="00A5644A"/>
    <w:pPr>
      <w:numPr>
        <w:ilvl w:val="8"/>
        <w:numId w:val="20"/>
      </w:numPr>
      <w:spacing w:line="288" w:lineRule="auto"/>
    </w:pPr>
    <w:rPr>
      <w:rFonts w:eastAsia="Times New Roman" w:cs="Times New Roman"/>
      <w:szCs w:val="20"/>
    </w:rPr>
  </w:style>
  <w:style w:type="character" w:customStyle="1" w:styleId="apple-style-span">
    <w:name w:val="apple-style-span"/>
    <w:basedOn w:val="Standardnpsmoodstavce"/>
    <w:rsid w:val="00A5644A"/>
  </w:style>
  <w:style w:type="paragraph" w:customStyle="1" w:styleId="RamBullet">
    <w:name w:val="Ram Bullet"/>
    <w:basedOn w:val="RamBullet1"/>
    <w:rsid w:val="00A5644A"/>
  </w:style>
  <w:style w:type="paragraph" w:customStyle="1" w:styleId="StyleBodyTextAfter12pt">
    <w:name w:val="Style Body Text + After:  12 pt"/>
    <w:basedOn w:val="Zkladntext"/>
    <w:rsid w:val="00A5644A"/>
    <w:pPr>
      <w:spacing w:after="240" w:line="240" w:lineRule="atLeast"/>
    </w:pPr>
    <w:rPr>
      <w:rFonts w:eastAsia="Times New Roman" w:cs="Times New Roman"/>
      <w:szCs w:val="20"/>
      <w:lang w:eastAsia="da-DK"/>
    </w:rPr>
  </w:style>
  <w:style w:type="paragraph" w:customStyle="1" w:styleId="Body">
    <w:name w:val="Body"/>
    <w:basedOn w:val="Normln"/>
    <w:link w:val="BodyChar"/>
    <w:uiPriority w:val="99"/>
    <w:rsid w:val="00A5644A"/>
    <w:pPr>
      <w:spacing w:afterLines="100" w:line="240" w:lineRule="atLeast"/>
    </w:pPr>
    <w:rPr>
      <w:rFonts w:eastAsia="Times New Roman" w:cs="Times New Roman"/>
      <w:szCs w:val="24"/>
      <w:lang w:eastAsia="da-DK"/>
    </w:rPr>
  </w:style>
  <w:style w:type="paragraph" w:customStyle="1" w:styleId="Default">
    <w:name w:val="Default"/>
    <w:rsid w:val="00A5644A"/>
    <w:pPr>
      <w:autoSpaceDE w:val="0"/>
      <w:autoSpaceDN w:val="0"/>
      <w:adjustRightInd w:val="0"/>
      <w:spacing w:line="240" w:lineRule="auto"/>
    </w:pPr>
    <w:rPr>
      <w:rFonts w:eastAsia="Times New Roman" w:cs="Verdana"/>
      <w:color w:val="000000"/>
      <w:sz w:val="24"/>
      <w:szCs w:val="24"/>
      <w:lang w:val="en-US"/>
    </w:rPr>
  </w:style>
  <w:style w:type="character" w:customStyle="1" w:styleId="RamBullet1Char">
    <w:name w:val="Ram Bullet 1 Char"/>
    <w:basedOn w:val="Standardnpsmoodstavce"/>
    <w:link w:val="RamBullet1"/>
    <w:uiPriority w:val="99"/>
    <w:rsid w:val="00A5644A"/>
    <w:rPr>
      <w:rFonts w:eastAsia="Times New Roman" w:cs="Times New Roman"/>
      <w:szCs w:val="20"/>
      <w:lang w:val="en-GB"/>
    </w:rPr>
  </w:style>
  <w:style w:type="character" w:customStyle="1" w:styleId="shorttext">
    <w:name w:val="short_text"/>
    <w:basedOn w:val="Standardnpsmoodstavce"/>
    <w:rsid w:val="00A5644A"/>
  </w:style>
  <w:style w:type="paragraph" w:customStyle="1" w:styleId="Frontpage1">
    <w:name w:val="Frontpage1"/>
    <w:basedOn w:val="Normal-FrontpageHeading1"/>
    <w:link w:val="Frontpage1Char"/>
    <w:qFormat/>
    <w:rsid w:val="00A5644A"/>
    <w:pPr>
      <w:spacing w:line="276" w:lineRule="auto"/>
    </w:pPr>
    <w:rPr>
      <w:sz w:val="50"/>
      <w:szCs w:val="50"/>
    </w:rPr>
  </w:style>
  <w:style w:type="paragraph" w:customStyle="1" w:styleId="Frontpage2">
    <w:name w:val="Frontpage2"/>
    <w:basedOn w:val="Normal-FrontpageHeading2"/>
    <w:link w:val="Frontpage2Char"/>
    <w:qFormat/>
    <w:rsid w:val="00A5644A"/>
    <w:pPr>
      <w:spacing w:line="276" w:lineRule="auto"/>
    </w:pPr>
    <w:rPr>
      <w:sz w:val="50"/>
      <w:szCs w:val="50"/>
    </w:rPr>
  </w:style>
  <w:style w:type="character" w:customStyle="1" w:styleId="Frontpage1Char">
    <w:name w:val="Frontpage1 Char"/>
    <w:basedOn w:val="Normal-FrontpageHeading1Char"/>
    <w:link w:val="Frontpage1"/>
    <w:rsid w:val="00A5644A"/>
    <w:rPr>
      <w:rFonts w:eastAsia="Times New Roman" w:cs="Times New Roman"/>
      <w:b/>
      <w:caps/>
      <w:color w:val="4D4D4D"/>
      <w:sz w:val="50"/>
      <w:szCs w:val="50"/>
      <w:lang w:val="en-GB" w:eastAsia="da-DK"/>
    </w:rPr>
  </w:style>
  <w:style w:type="character" w:customStyle="1" w:styleId="Frontpage2Char">
    <w:name w:val="Frontpage2 Char"/>
    <w:basedOn w:val="Normal-FrontpageHeading2Char"/>
    <w:link w:val="Frontpage2"/>
    <w:rsid w:val="00A5644A"/>
    <w:rPr>
      <w:rFonts w:eastAsia="Times New Roman" w:cs="Times New Roman"/>
      <w:b/>
      <w:caps/>
      <w:color w:val="009DE0"/>
      <w:sz w:val="50"/>
      <w:szCs w:val="50"/>
      <w:lang w:val="en-GB" w:eastAsia="da-DK"/>
    </w:rPr>
  </w:style>
  <w:style w:type="character" w:customStyle="1" w:styleId="BodyTextChar1">
    <w:name w:val="Body Text Char1"/>
    <w:aliases w:val="Body Text Char Tegn Char,Body Text Char Char"/>
    <w:basedOn w:val="Standardnpsmoodstavce"/>
    <w:uiPriority w:val="99"/>
    <w:locked/>
    <w:rsid w:val="00A5644A"/>
    <w:rPr>
      <w:rFonts w:ascii="Verdana" w:hAnsi="Verdana"/>
      <w:sz w:val="18"/>
      <w:szCs w:val="24"/>
      <w:lang w:val="en-GB" w:eastAsia="da-DK"/>
    </w:rPr>
  </w:style>
  <w:style w:type="paragraph" w:customStyle="1" w:styleId="StyleHeading1Before160pt">
    <w:name w:val="Style Heading 1 + Before:  160 pt"/>
    <w:basedOn w:val="Nadpis1"/>
    <w:uiPriority w:val="99"/>
    <w:rsid w:val="00A5644A"/>
    <w:pPr>
      <w:keepLines w:val="0"/>
      <w:pageBreakBefore w:val="0"/>
      <w:tabs>
        <w:tab w:val="num" w:pos="0"/>
      </w:tabs>
      <w:suppressAutoHyphens w:val="0"/>
      <w:spacing w:before="600" w:after="230"/>
      <w:ind w:hanging="851"/>
      <w:contextualSpacing w:val="0"/>
    </w:pPr>
    <w:rPr>
      <w:rFonts w:eastAsia="MS Mincho" w:cs="Times New Roman"/>
      <w:color w:val="009DE0"/>
      <w:szCs w:val="20"/>
      <w:lang w:val="en-GB" w:eastAsia="da-DK"/>
    </w:rPr>
  </w:style>
  <w:style w:type="paragraph" w:customStyle="1" w:styleId="Klient">
    <w:name w:val="Klient"/>
    <w:basedOn w:val="Normln"/>
    <w:uiPriority w:val="99"/>
    <w:rsid w:val="00A5644A"/>
    <w:pPr>
      <w:tabs>
        <w:tab w:val="left" w:pos="4990"/>
      </w:tabs>
      <w:spacing w:line="600" w:lineRule="atLeast"/>
    </w:pPr>
    <w:rPr>
      <w:rFonts w:eastAsia="MS Mincho" w:cs="Times New Roman"/>
      <w:spacing w:val="60"/>
      <w:sz w:val="60"/>
      <w:szCs w:val="20"/>
      <w:lang w:val="da-DK"/>
    </w:rPr>
  </w:style>
  <w:style w:type="paragraph" w:customStyle="1" w:styleId="Titel">
    <w:name w:val="Titel"/>
    <w:basedOn w:val="Normln"/>
    <w:uiPriority w:val="99"/>
    <w:rsid w:val="00A5644A"/>
    <w:pPr>
      <w:tabs>
        <w:tab w:val="left" w:pos="4990"/>
      </w:tabs>
      <w:spacing w:line="720" w:lineRule="exact"/>
    </w:pPr>
    <w:rPr>
      <w:rFonts w:eastAsia="MS Mincho" w:cs="Times New Roman"/>
      <w:sz w:val="60"/>
      <w:szCs w:val="20"/>
      <w:lang w:val="da-DK"/>
    </w:rPr>
  </w:style>
  <w:style w:type="paragraph" w:customStyle="1" w:styleId="Dato">
    <w:name w:val="Dato"/>
    <w:basedOn w:val="Normln"/>
    <w:uiPriority w:val="99"/>
    <w:rsid w:val="00A5644A"/>
    <w:pPr>
      <w:tabs>
        <w:tab w:val="left" w:pos="4990"/>
      </w:tabs>
      <w:spacing w:line="260" w:lineRule="exact"/>
    </w:pPr>
    <w:rPr>
      <w:rFonts w:eastAsia="MS Mincho" w:cs="Times New Roman"/>
      <w:sz w:val="22"/>
      <w:szCs w:val="20"/>
      <w:lang w:val="da-DK"/>
    </w:rPr>
  </w:style>
  <w:style w:type="paragraph" w:customStyle="1" w:styleId="Footersnr">
    <w:name w:val="Footer snr"/>
    <w:basedOn w:val="Zpat"/>
    <w:uiPriority w:val="99"/>
    <w:rsid w:val="00A5644A"/>
    <w:pPr>
      <w:tabs>
        <w:tab w:val="clear" w:pos="4819"/>
        <w:tab w:val="clear" w:pos="9638"/>
        <w:tab w:val="center" w:pos="4153"/>
        <w:tab w:val="right" w:pos="8306"/>
      </w:tabs>
      <w:spacing w:line="260" w:lineRule="atLeast"/>
      <w:jc w:val="right"/>
    </w:pPr>
    <w:rPr>
      <w:rFonts w:eastAsia="MS Mincho" w:cs="Times New Roman"/>
      <w:szCs w:val="20"/>
      <w:lang w:val="da-DK"/>
    </w:rPr>
  </w:style>
  <w:style w:type="paragraph" w:customStyle="1" w:styleId="FooterRAMBLL">
    <w:name w:val="Footer RAMBØLL"/>
    <w:basedOn w:val="Zpat"/>
    <w:uiPriority w:val="99"/>
    <w:rsid w:val="00A5644A"/>
    <w:pPr>
      <w:tabs>
        <w:tab w:val="clear" w:pos="4819"/>
        <w:tab w:val="clear" w:pos="9638"/>
        <w:tab w:val="center" w:pos="4153"/>
        <w:tab w:val="right" w:pos="8306"/>
      </w:tabs>
      <w:spacing w:line="260" w:lineRule="atLeast"/>
    </w:pPr>
    <w:rPr>
      <w:rFonts w:eastAsia="MS Mincho" w:cs="Times New Roman"/>
      <w:spacing w:val="20"/>
      <w:szCs w:val="20"/>
      <w:lang w:val="da-DK"/>
    </w:rPr>
  </w:style>
  <w:style w:type="paragraph" w:customStyle="1" w:styleId="Indholdsfortegnelse">
    <w:name w:val="Indholdsfortegnelse"/>
    <w:basedOn w:val="Normln"/>
    <w:uiPriority w:val="99"/>
    <w:rsid w:val="00A5644A"/>
    <w:pPr>
      <w:tabs>
        <w:tab w:val="left" w:pos="1247"/>
      </w:tabs>
      <w:spacing w:line="240" w:lineRule="exact"/>
    </w:pPr>
    <w:rPr>
      <w:rFonts w:eastAsia="MS Mincho" w:cs="Times New Roman"/>
      <w:sz w:val="22"/>
      <w:szCs w:val="20"/>
      <w:lang w:val="da-DK"/>
    </w:rPr>
  </w:style>
  <w:style w:type="paragraph" w:customStyle="1" w:styleId="RamNumber1">
    <w:name w:val="Ram Number 1"/>
    <w:basedOn w:val="Normln"/>
    <w:uiPriority w:val="99"/>
    <w:rsid w:val="00A5644A"/>
    <w:pPr>
      <w:keepNext/>
      <w:numPr>
        <w:numId w:val="21"/>
      </w:numPr>
      <w:spacing w:line="288" w:lineRule="auto"/>
    </w:pPr>
    <w:rPr>
      <w:rFonts w:eastAsia="MS Mincho" w:cs="Times New Roman"/>
      <w:szCs w:val="20"/>
      <w:lang w:val="da-DK"/>
    </w:rPr>
  </w:style>
  <w:style w:type="paragraph" w:customStyle="1" w:styleId="RamNumber2">
    <w:name w:val="Ram Number 2"/>
    <w:basedOn w:val="Normln"/>
    <w:uiPriority w:val="99"/>
    <w:rsid w:val="00A5644A"/>
    <w:pPr>
      <w:keepNext/>
      <w:numPr>
        <w:ilvl w:val="1"/>
        <w:numId w:val="21"/>
      </w:numPr>
      <w:spacing w:line="288" w:lineRule="auto"/>
    </w:pPr>
    <w:rPr>
      <w:rFonts w:eastAsia="MS Mincho" w:cs="Times New Roman"/>
      <w:szCs w:val="20"/>
      <w:lang w:val="da-DK"/>
    </w:rPr>
  </w:style>
  <w:style w:type="paragraph" w:customStyle="1" w:styleId="RamNumber3">
    <w:name w:val="Ram Number 3"/>
    <w:basedOn w:val="Normln"/>
    <w:uiPriority w:val="99"/>
    <w:rsid w:val="00A5644A"/>
    <w:pPr>
      <w:keepNext/>
      <w:numPr>
        <w:ilvl w:val="2"/>
        <w:numId w:val="21"/>
      </w:numPr>
      <w:spacing w:line="288" w:lineRule="auto"/>
    </w:pPr>
    <w:rPr>
      <w:rFonts w:eastAsia="MS Mincho" w:cs="Times New Roman"/>
      <w:szCs w:val="20"/>
      <w:lang w:val="da-DK"/>
    </w:rPr>
  </w:style>
  <w:style w:type="paragraph" w:customStyle="1" w:styleId="RamNumber4">
    <w:name w:val="Ram Number 4"/>
    <w:basedOn w:val="Normln"/>
    <w:uiPriority w:val="99"/>
    <w:rsid w:val="00A5644A"/>
    <w:pPr>
      <w:keepNext/>
      <w:numPr>
        <w:ilvl w:val="3"/>
        <w:numId w:val="21"/>
      </w:numPr>
      <w:spacing w:line="288" w:lineRule="auto"/>
    </w:pPr>
    <w:rPr>
      <w:rFonts w:eastAsia="MS Mincho" w:cs="Times New Roman"/>
      <w:szCs w:val="20"/>
      <w:lang w:val="da-DK"/>
    </w:rPr>
  </w:style>
  <w:style w:type="paragraph" w:customStyle="1" w:styleId="RamNumber5">
    <w:name w:val="Ram Number 5"/>
    <w:basedOn w:val="Normln"/>
    <w:uiPriority w:val="99"/>
    <w:rsid w:val="00A5644A"/>
    <w:pPr>
      <w:keepNext/>
      <w:numPr>
        <w:ilvl w:val="4"/>
        <w:numId w:val="21"/>
      </w:numPr>
      <w:spacing w:line="288" w:lineRule="auto"/>
    </w:pPr>
    <w:rPr>
      <w:rFonts w:eastAsia="MS Mincho" w:cs="Times New Roman"/>
      <w:szCs w:val="20"/>
      <w:lang w:val="da-DK"/>
    </w:rPr>
  </w:style>
  <w:style w:type="paragraph" w:customStyle="1" w:styleId="RamNumber6">
    <w:name w:val="Ram Number 6"/>
    <w:basedOn w:val="Normln"/>
    <w:uiPriority w:val="99"/>
    <w:rsid w:val="00A5644A"/>
    <w:pPr>
      <w:numPr>
        <w:ilvl w:val="5"/>
        <w:numId w:val="21"/>
      </w:numPr>
      <w:spacing w:line="288" w:lineRule="auto"/>
    </w:pPr>
    <w:rPr>
      <w:rFonts w:eastAsia="MS Mincho" w:cs="Times New Roman"/>
      <w:szCs w:val="20"/>
      <w:lang w:val="da-DK"/>
    </w:rPr>
  </w:style>
  <w:style w:type="paragraph" w:customStyle="1" w:styleId="RamNumber7">
    <w:name w:val="Ram Number 7"/>
    <w:basedOn w:val="Normln"/>
    <w:uiPriority w:val="99"/>
    <w:rsid w:val="00A5644A"/>
    <w:pPr>
      <w:numPr>
        <w:ilvl w:val="6"/>
        <w:numId w:val="21"/>
      </w:numPr>
      <w:spacing w:line="288" w:lineRule="auto"/>
    </w:pPr>
    <w:rPr>
      <w:rFonts w:eastAsia="MS Mincho" w:cs="Times New Roman"/>
      <w:szCs w:val="20"/>
      <w:lang w:val="da-DK"/>
    </w:rPr>
  </w:style>
  <w:style w:type="paragraph" w:customStyle="1" w:styleId="RamNumber8">
    <w:name w:val="Ram Number 8"/>
    <w:basedOn w:val="Normln"/>
    <w:uiPriority w:val="99"/>
    <w:rsid w:val="00A5644A"/>
    <w:pPr>
      <w:numPr>
        <w:ilvl w:val="7"/>
        <w:numId w:val="21"/>
      </w:numPr>
      <w:spacing w:line="288" w:lineRule="auto"/>
    </w:pPr>
    <w:rPr>
      <w:rFonts w:eastAsia="MS Mincho" w:cs="Times New Roman"/>
      <w:szCs w:val="20"/>
      <w:lang w:val="da-DK"/>
    </w:rPr>
  </w:style>
  <w:style w:type="paragraph" w:customStyle="1" w:styleId="RamNumber9">
    <w:name w:val="Ram Number 9"/>
    <w:basedOn w:val="Normln"/>
    <w:uiPriority w:val="99"/>
    <w:rsid w:val="00A5644A"/>
    <w:pPr>
      <w:numPr>
        <w:ilvl w:val="8"/>
        <w:numId w:val="21"/>
      </w:numPr>
      <w:spacing w:line="288" w:lineRule="auto"/>
    </w:pPr>
    <w:rPr>
      <w:rFonts w:eastAsia="MS Mincho" w:cs="Times New Roman"/>
      <w:szCs w:val="20"/>
      <w:lang w:val="da-DK"/>
    </w:rPr>
  </w:style>
  <w:style w:type="paragraph" w:customStyle="1" w:styleId="Undertitel">
    <w:name w:val="Undertitel"/>
    <w:basedOn w:val="Normln"/>
    <w:uiPriority w:val="99"/>
    <w:rsid w:val="00A5644A"/>
    <w:pPr>
      <w:spacing w:line="260" w:lineRule="exact"/>
    </w:pPr>
    <w:rPr>
      <w:rFonts w:eastAsia="MS Mincho" w:cs="Times New Roman"/>
      <w:sz w:val="22"/>
      <w:szCs w:val="20"/>
      <w:lang w:val="da-DK"/>
    </w:rPr>
  </w:style>
  <w:style w:type="paragraph" w:customStyle="1" w:styleId="Klientoverskrift">
    <w:name w:val="Klient overskrift"/>
    <w:basedOn w:val="Normln"/>
    <w:next w:val="Titel"/>
    <w:uiPriority w:val="99"/>
    <w:rsid w:val="00A5644A"/>
    <w:pPr>
      <w:spacing w:line="288" w:lineRule="auto"/>
    </w:pPr>
    <w:rPr>
      <w:rFonts w:eastAsia="MS Mincho" w:cs="Times New Roman"/>
      <w:sz w:val="22"/>
      <w:szCs w:val="20"/>
      <w:lang w:val="da-DK"/>
    </w:rPr>
  </w:style>
  <w:style w:type="paragraph" w:customStyle="1" w:styleId="CoverKlient">
    <w:name w:val="CoverKlient"/>
    <w:basedOn w:val="Normln"/>
    <w:uiPriority w:val="99"/>
    <w:rsid w:val="00A5644A"/>
    <w:pPr>
      <w:spacing w:before="397" w:line="288" w:lineRule="auto"/>
      <w:contextualSpacing/>
      <w:jc w:val="right"/>
    </w:pPr>
    <w:rPr>
      <w:rFonts w:eastAsia="MS Mincho" w:cs="Times New Roman"/>
      <w:sz w:val="24"/>
      <w:szCs w:val="20"/>
      <w:lang w:val="da-DK"/>
    </w:rPr>
  </w:style>
  <w:style w:type="paragraph" w:customStyle="1" w:styleId="CoverTitel">
    <w:name w:val="CoverTitel"/>
    <w:basedOn w:val="Normln"/>
    <w:uiPriority w:val="99"/>
    <w:rsid w:val="00A5644A"/>
    <w:pPr>
      <w:spacing w:line="240" w:lineRule="auto"/>
      <w:jc w:val="right"/>
    </w:pPr>
    <w:rPr>
      <w:rFonts w:eastAsia="MS Mincho" w:cs="Times New Roman"/>
      <w:sz w:val="60"/>
      <w:szCs w:val="20"/>
      <w:lang w:val="da-DK"/>
    </w:rPr>
  </w:style>
  <w:style w:type="paragraph" w:customStyle="1" w:styleId="Uddevalla-BulletList">
    <w:name w:val="Uddevalla - Bullet List"/>
    <w:basedOn w:val="Seznamsodrkami"/>
    <w:uiPriority w:val="99"/>
    <w:rsid w:val="00A5644A"/>
    <w:pPr>
      <w:numPr>
        <w:numId w:val="0"/>
      </w:numPr>
      <w:tabs>
        <w:tab w:val="left" w:pos="624"/>
      </w:tabs>
      <w:spacing w:line="288" w:lineRule="auto"/>
      <w:ind w:left="624" w:hanging="340"/>
      <w:contextualSpacing w:val="0"/>
    </w:pPr>
    <w:rPr>
      <w:rFonts w:eastAsia="MS Mincho" w:cs="Times New Roman"/>
      <w:bCs/>
      <w:szCs w:val="20"/>
    </w:rPr>
  </w:style>
  <w:style w:type="paragraph" w:customStyle="1" w:styleId="Uddevalla-Normalunderline">
    <w:name w:val="Uddevalla - Normal underline"/>
    <w:basedOn w:val="Zkladntext"/>
    <w:next w:val="Zkladntext"/>
    <w:link w:val="Uddevalla-NormalunderlineChar"/>
    <w:uiPriority w:val="99"/>
    <w:rsid w:val="00A5644A"/>
    <w:pPr>
      <w:spacing w:afterLines="100" w:line="288" w:lineRule="auto"/>
      <w:ind w:left="284"/>
    </w:pPr>
    <w:rPr>
      <w:rFonts w:eastAsia="MS Mincho" w:cs="Times New Roman"/>
      <w:szCs w:val="20"/>
      <w:u w:val="single"/>
    </w:rPr>
  </w:style>
  <w:style w:type="character" w:customStyle="1" w:styleId="Uddevalla-NormalunderlineChar">
    <w:name w:val="Uddevalla - Normal underline Char"/>
    <w:basedOn w:val="Standardnpsmoodstavce"/>
    <w:link w:val="Uddevalla-Normalunderline"/>
    <w:uiPriority w:val="99"/>
    <w:locked/>
    <w:rsid w:val="00A5644A"/>
    <w:rPr>
      <w:rFonts w:eastAsia="MS Mincho" w:cs="Times New Roman"/>
      <w:szCs w:val="20"/>
      <w:u w:val="single"/>
      <w:lang w:val="en-GB"/>
    </w:rPr>
  </w:style>
  <w:style w:type="paragraph" w:customStyle="1" w:styleId="StyleHeading1Before2lineAfter1line">
    <w:name w:val="Style Heading 1 + Before:  2 line After:  1 line"/>
    <w:basedOn w:val="Nadpis1"/>
    <w:uiPriority w:val="99"/>
    <w:rsid w:val="00A5644A"/>
    <w:pPr>
      <w:keepLines w:val="0"/>
      <w:pageBreakBefore w:val="0"/>
      <w:tabs>
        <w:tab w:val="left" w:pos="284"/>
        <w:tab w:val="num" w:pos="857"/>
        <w:tab w:val="num" w:pos="1709"/>
      </w:tabs>
      <w:suppressAutoHyphens w:val="0"/>
      <w:spacing w:beforeLines="200" w:afterLines="100" w:after="230" w:line="260" w:lineRule="atLeast"/>
      <w:ind w:left="1703" w:hanging="851"/>
      <w:contextualSpacing w:val="0"/>
    </w:pPr>
    <w:rPr>
      <w:rFonts w:eastAsia="MS Mincho" w:cs="Times New Roman"/>
      <w:caps w:val="0"/>
      <w:color w:val="auto"/>
      <w:spacing w:val="4"/>
      <w:kern w:val="28"/>
      <w:sz w:val="22"/>
      <w:szCs w:val="20"/>
      <w:lang w:val="en-GB"/>
    </w:rPr>
  </w:style>
  <w:style w:type="paragraph" w:customStyle="1" w:styleId="Uddevalla-Overskriftbulletlist">
    <w:name w:val="Uddevalla - Overskrift bullet list"/>
    <w:basedOn w:val="Zkladntext"/>
    <w:uiPriority w:val="99"/>
    <w:rsid w:val="00A5644A"/>
    <w:pPr>
      <w:spacing w:after="0" w:line="288" w:lineRule="auto"/>
      <w:ind w:left="568" w:hanging="284"/>
    </w:pPr>
    <w:rPr>
      <w:rFonts w:eastAsia="MS Mincho" w:cs="Times New Roman"/>
      <w:szCs w:val="20"/>
    </w:rPr>
  </w:style>
  <w:style w:type="paragraph" w:customStyle="1" w:styleId="Appendix">
    <w:name w:val="Appendix"/>
    <w:basedOn w:val="Nadpis1"/>
    <w:next w:val="Zkladntext"/>
    <w:uiPriority w:val="99"/>
    <w:rsid w:val="00A5644A"/>
    <w:pPr>
      <w:keepLines w:val="0"/>
      <w:pageBreakBefore w:val="0"/>
      <w:numPr>
        <w:numId w:val="0"/>
      </w:numPr>
      <w:tabs>
        <w:tab w:val="num" w:pos="926"/>
      </w:tabs>
      <w:suppressAutoHyphens w:val="0"/>
      <w:spacing w:before="240" w:after="60" w:line="240" w:lineRule="auto"/>
      <w:ind w:left="2127" w:hanging="2269"/>
      <w:contextualSpacing w:val="0"/>
    </w:pPr>
    <w:rPr>
      <w:rFonts w:ascii="Helvetica" w:eastAsia="MS Mincho" w:hAnsi="Helvetica" w:cs="Arial"/>
      <w:caps w:val="0"/>
      <w:color w:val="auto"/>
      <w:kern w:val="32"/>
      <w:sz w:val="32"/>
      <w:szCs w:val="32"/>
      <w:lang w:eastAsia="da-DK"/>
    </w:rPr>
  </w:style>
  <w:style w:type="paragraph" w:customStyle="1" w:styleId="AppendixA">
    <w:name w:val="Appendix A"/>
    <w:basedOn w:val="Zkladntext"/>
    <w:next w:val="Zkladntext"/>
    <w:uiPriority w:val="99"/>
    <w:rsid w:val="00A5644A"/>
    <w:pPr>
      <w:spacing w:before="240" w:after="0" w:line="240" w:lineRule="auto"/>
      <w:jc w:val="both"/>
    </w:pPr>
    <w:rPr>
      <w:rFonts w:ascii="Helvetica" w:eastAsia="MS Mincho" w:hAnsi="Helvetica" w:cs="Times New Roman"/>
      <w:b/>
      <w:sz w:val="24"/>
      <w:szCs w:val="24"/>
      <w:lang w:val="da-DK" w:eastAsia="da-DK"/>
    </w:rPr>
  </w:style>
  <w:style w:type="paragraph" w:customStyle="1" w:styleId="BodyTextBold">
    <w:name w:val="Body Text Bold"/>
    <w:basedOn w:val="Zkladntext"/>
    <w:next w:val="Zkladntext"/>
    <w:uiPriority w:val="99"/>
    <w:rsid w:val="00A5644A"/>
    <w:pPr>
      <w:spacing w:after="0" w:line="240" w:lineRule="auto"/>
      <w:jc w:val="both"/>
    </w:pPr>
    <w:rPr>
      <w:rFonts w:ascii="Times New Roman" w:eastAsia="MS Mincho" w:hAnsi="Times New Roman" w:cs="Times New Roman"/>
      <w:b/>
      <w:bCs/>
      <w:sz w:val="24"/>
      <w:szCs w:val="24"/>
      <w:lang w:val="da-DK" w:eastAsia="da-DK"/>
    </w:rPr>
  </w:style>
  <w:style w:type="paragraph" w:customStyle="1" w:styleId="DefaultText">
    <w:name w:val="Default Text"/>
    <w:basedOn w:val="Normln"/>
    <w:uiPriority w:val="99"/>
    <w:rsid w:val="00A5644A"/>
    <w:pPr>
      <w:spacing w:line="240" w:lineRule="auto"/>
    </w:pPr>
    <w:rPr>
      <w:rFonts w:ascii="Times New Roman" w:eastAsia="MS Mincho" w:hAnsi="Times New Roman" w:cs="Times New Roman"/>
      <w:sz w:val="24"/>
      <w:szCs w:val="24"/>
      <w:lang w:eastAsia="da-DK"/>
    </w:rPr>
  </w:style>
  <w:style w:type="paragraph" w:customStyle="1" w:styleId="font5">
    <w:name w:val="font5"/>
    <w:basedOn w:val="Normln"/>
    <w:uiPriority w:val="99"/>
    <w:rsid w:val="00A5644A"/>
    <w:pPr>
      <w:spacing w:before="100" w:beforeAutospacing="1" w:after="100" w:afterAutospacing="1" w:line="240" w:lineRule="auto"/>
    </w:pPr>
    <w:rPr>
      <w:rFonts w:ascii="Tahoma" w:eastAsia="Arial Unicode MS" w:hAnsi="Tahoma" w:cs="Tahoma"/>
      <w:color w:val="000000"/>
      <w:sz w:val="16"/>
      <w:szCs w:val="16"/>
      <w:lang w:eastAsia="da-DK"/>
    </w:rPr>
  </w:style>
  <w:style w:type="paragraph" w:customStyle="1" w:styleId="font6">
    <w:name w:val="font6"/>
    <w:basedOn w:val="Normln"/>
    <w:uiPriority w:val="99"/>
    <w:rsid w:val="00A5644A"/>
    <w:pPr>
      <w:spacing w:before="100" w:beforeAutospacing="1" w:after="100" w:afterAutospacing="1" w:line="240" w:lineRule="auto"/>
    </w:pPr>
    <w:rPr>
      <w:rFonts w:ascii="Tahoma" w:eastAsia="Arial Unicode MS" w:hAnsi="Tahoma" w:cs="Tahoma"/>
      <w:b/>
      <w:bCs/>
      <w:color w:val="000000"/>
      <w:sz w:val="16"/>
      <w:szCs w:val="16"/>
      <w:lang w:eastAsia="da-DK"/>
    </w:rPr>
  </w:style>
  <w:style w:type="paragraph" w:customStyle="1" w:styleId="Hode">
    <w:name w:val="Hode"/>
    <w:basedOn w:val="Normln"/>
    <w:uiPriority w:val="99"/>
    <w:rsid w:val="00A5644A"/>
    <w:pPr>
      <w:keepNext/>
      <w:numPr>
        <w:numId w:val="22"/>
      </w:numPr>
      <w:tabs>
        <w:tab w:val="clear" w:pos="1065"/>
        <w:tab w:val="right" w:pos="998"/>
      </w:tabs>
      <w:spacing w:line="240" w:lineRule="auto"/>
      <w:ind w:left="0" w:firstLine="0"/>
    </w:pPr>
    <w:rPr>
      <w:rFonts w:ascii="Times New Roman" w:eastAsia="MS Mincho" w:hAnsi="Times New Roman" w:cs="Times New Roman"/>
      <w:b/>
      <w:sz w:val="28"/>
      <w:szCs w:val="24"/>
      <w:lang w:val="da-DK" w:eastAsia="da-DK"/>
    </w:rPr>
  </w:style>
  <w:style w:type="paragraph" w:customStyle="1" w:styleId="IAppendixChapter">
    <w:name w:val="I Appendix Chapter"/>
    <w:basedOn w:val="AppendixA"/>
    <w:uiPriority w:val="99"/>
    <w:rsid w:val="00A5644A"/>
  </w:style>
  <w:style w:type="paragraph" w:customStyle="1" w:styleId="Lista">
    <w:name w:val="List a)"/>
    <w:basedOn w:val="Normln"/>
    <w:uiPriority w:val="99"/>
    <w:rsid w:val="00A5644A"/>
    <w:pPr>
      <w:tabs>
        <w:tab w:val="num" w:pos="284"/>
        <w:tab w:val="num" w:pos="1209"/>
      </w:tabs>
      <w:spacing w:line="240" w:lineRule="auto"/>
      <w:ind w:left="284" w:hanging="284"/>
    </w:pPr>
    <w:rPr>
      <w:rFonts w:ascii="Times New Roman" w:eastAsia="MS Mincho" w:hAnsi="Times New Roman" w:cs="Times New Roman"/>
      <w:b/>
      <w:bCs/>
      <w:sz w:val="24"/>
      <w:szCs w:val="24"/>
      <w:lang w:val="da-DK" w:eastAsia="da-DK"/>
    </w:rPr>
  </w:style>
  <w:style w:type="paragraph" w:customStyle="1" w:styleId="MessageHeaderFirst">
    <w:name w:val="Message Header First"/>
    <w:basedOn w:val="Zhlavzprvy"/>
    <w:next w:val="Zhlavzprvy"/>
    <w:uiPriority w:val="99"/>
    <w:rsid w:val="00A5644A"/>
    <w:pPr>
      <w:keepLines/>
      <w:pBdr>
        <w:top w:val="none" w:sz="0" w:space="0" w:color="auto"/>
        <w:left w:val="none" w:sz="0" w:space="0" w:color="auto"/>
        <w:bottom w:val="none" w:sz="0" w:space="0" w:color="auto"/>
        <w:right w:val="none" w:sz="0" w:space="0" w:color="auto"/>
      </w:pBdr>
      <w:shd w:val="clear" w:color="auto" w:fill="auto"/>
      <w:spacing w:before="360" w:line="240" w:lineRule="atLeast"/>
      <w:ind w:left="1080" w:hanging="1080"/>
    </w:pPr>
    <w:rPr>
      <w:rFonts w:ascii="Garamond" w:eastAsia="MS Mincho" w:hAnsi="Garamond" w:cs="Times New Roman"/>
      <w:caps/>
      <w:sz w:val="18"/>
      <w:lang w:eastAsia="da-DK"/>
    </w:rPr>
  </w:style>
  <w:style w:type="character" w:customStyle="1" w:styleId="MessageHeaderLabel">
    <w:name w:val="Message Header Label"/>
    <w:uiPriority w:val="99"/>
    <w:rsid w:val="00A5644A"/>
    <w:rPr>
      <w:b/>
      <w:sz w:val="18"/>
    </w:rPr>
  </w:style>
  <w:style w:type="paragraph" w:customStyle="1" w:styleId="Sammendrag1">
    <w:name w:val="Sammendrag 1"/>
    <w:basedOn w:val="Normln"/>
    <w:next w:val="Zkladntext"/>
    <w:uiPriority w:val="99"/>
    <w:rsid w:val="00A5644A"/>
    <w:pPr>
      <w:keepNext/>
      <w:tabs>
        <w:tab w:val="num" w:pos="1492"/>
      </w:tabs>
      <w:spacing w:before="120" w:after="60" w:line="240" w:lineRule="auto"/>
      <w:ind w:left="1492" w:hanging="360"/>
    </w:pPr>
    <w:rPr>
      <w:rFonts w:ascii="Helvetica" w:eastAsia="MS Mincho" w:hAnsi="Helvetica" w:cs="Times New Roman"/>
      <w:b/>
      <w:sz w:val="24"/>
      <w:szCs w:val="24"/>
      <w:lang w:val="da-DK" w:eastAsia="da-DK"/>
    </w:rPr>
  </w:style>
  <w:style w:type="paragraph" w:customStyle="1" w:styleId="Sammendrag2">
    <w:name w:val="Sammendrag 2"/>
    <w:basedOn w:val="Sammendrag1"/>
    <w:next w:val="Zkladntext"/>
    <w:uiPriority w:val="99"/>
    <w:rsid w:val="00A5644A"/>
    <w:pPr>
      <w:numPr>
        <w:ilvl w:val="1"/>
      </w:numPr>
      <w:tabs>
        <w:tab w:val="num" w:pos="426"/>
        <w:tab w:val="num" w:pos="1492"/>
      </w:tabs>
      <w:ind w:left="1492" w:hanging="360"/>
    </w:pPr>
    <w:rPr>
      <w:sz w:val="22"/>
    </w:rPr>
  </w:style>
  <w:style w:type="paragraph" w:customStyle="1" w:styleId="TableText">
    <w:name w:val="Table Text"/>
    <w:basedOn w:val="Normln"/>
    <w:uiPriority w:val="99"/>
    <w:rsid w:val="00A5644A"/>
    <w:pPr>
      <w:spacing w:line="240" w:lineRule="auto"/>
    </w:pPr>
    <w:rPr>
      <w:rFonts w:ascii="Helvetica" w:eastAsia="MS Mincho" w:hAnsi="Helvetica" w:cs="Times New Roman"/>
      <w:szCs w:val="24"/>
      <w:lang w:val="da-DK" w:eastAsia="da-DK"/>
    </w:rPr>
  </w:style>
  <w:style w:type="paragraph" w:customStyle="1" w:styleId="TableHeader">
    <w:name w:val="Table Header"/>
    <w:basedOn w:val="TableText"/>
    <w:next w:val="TableText"/>
    <w:uiPriority w:val="99"/>
    <w:rsid w:val="00A5644A"/>
    <w:rPr>
      <w:b/>
      <w:lang w:val="en-GB"/>
    </w:rPr>
  </w:style>
  <w:style w:type="paragraph" w:customStyle="1" w:styleId="TableTextBullet">
    <w:name w:val="Table Text Bullet"/>
    <w:basedOn w:val="TableText"/>
    <w:uiPriority w:val="99"/>
    <w:rsid w:val="00A5644A"/>
    <w:pPr>
      <w:tabs>
        <w:tab w:val="num" w:pos="142"/>
        <w:tab w:val="num" w:pos="360"/>
      </w:tabs>
      <w:ind w:left="142" w:hanging="142"/>
    </w:pPr>
  </w:style>
  <w:style w:type="paragraph" w:customStyle="1" w:styleId="Vedlegg3">
    <w:name w:val="Vedlegg 3"/>
    <w:basedOn w:val="Nadpis3"/>
    <w:uiPriority w:val="99"/>
    <w:rsid w:val="00A5644A"/>
    <w:pPr>
      <w:keepLines w:val="0"/>
      <w:numPr>
        <w:ilvl w:val="0"/>
        <w:numId w:val="0"/>
      </w:numPr>
      <w:spacing w:before="120" w:line="240" w:lineRule="auto"/>
      <w:contextualSpacing w:val="0"/>
    </w:pPr>
    <w:rPr>
      <w:rFonts w:ascii="Helvetica" w:eastAsia="MS Mincho" w:hAnsi="Helvetica" w:cs="Times New Roman"/>
      <w:bCs w:val="0"/>
      <w:caps w:val="0"/>
      <w:sz w:val="22"/>
      <w:szCs w:val="24"/>
      <w:lang w:eastAsia="da-DK"/>
    </w:rPr>
  </w:style>
  <w:style w:type="paragraph" w:customStyle="1" w:styleId="xl100">
    <w:name w:val="xl100"/>
    <w:basedOn w:val="Normln"/>
    <w:uiPriority w:val="99"/>
    <w:rsid w:val="00A5644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Arial Unicode MS" w:hAnsi="Arial" w:cs="Arial"/>
      <w:b/>
      <w:bCs/>
      <w:sz w:val="24"/>
      <w:szCs w:val="24"/>
      <w:lang w:eastAsia="da-DK"/>
    </w:rPr>
  </w:style>
  <w:style w:type="paragraph" w:customStyle="1" w:styleId="xl101">
    <w:name w:val="xl101"/>
    <w:basedOn w:val="Normln"/>
    <w:uiPriority w:val="99"/>
    <w:rsid w:val="00A5644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b/>
      <w:bCs/>
      <w:sz w:val="24"/>
      <w:szCs w:val="24"/>
      <w:lang w:eastAsia="da-DK"/>
    </w:rPr>
  </w:style>
  <w:style w:type="paragraph" w:customStyle="1" w:styleId="xl102">
    <w:name w:val="xl102"/>
    <w:basedOn w:val="Normln"/>
    <w:uiPriority w:val="99"/>
    <w:rsid w:val="00A5644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b/>
      <w:bCs/>
      <w:sz w:val="24"/>
      <w:szCs w:val="24"/>
      <w:lang w:eastAsia="da-DK"/>
    </w:rPr>
  </w:style>
  <w:style w:type="paragraph" w:customStyle="1" w:styleId="xl103">
    <w:name w:val="xl103"/>
    <w:basedOn w:val="Normln"/>
    <w:uiPriority w:val="99"/>
    <w:rsid w:val="00A5644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Arial Unicode MS" w:hAnsi="Arial" w:cs="Arial"/>
      <w:b/>
      <w:bCs/>
      <w:sz w:val="24"/>
      <w:szCs w:val="24"/>
      <w:lang w:eastAsia="da-DK"/>
    </w:rPr>
  </w:style>
  <w:style w:type="paragraph" w:customStyle="1" w:styleId="xl104">
    <w:name w:val="xl104"/>
    <w:basedOn w:val="Normln"/>
    <w:uiPriority w:val="99"/>
    <w:rsid w:val="00A5644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b/>
      <w:bCs/>
      <w:sz w:val="24"/>
      <w:szCs w:val="24"/>
      <w:lang w:eastAsia="da-DK"/>
    </w:rPr>
  </w:style>
  <w:style w:type="paragraph" w:customStyle="1" w:styleId="xl105">
    <w:name w:val="xl105"/>
    <w:basedOn w:val="Normln"/>
    <w:uiPriority w:val="99"/>
    <w:rsid w:val="00A5644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Arial Unicode MS" w:hAnsi="Arial" w:cs="Arial"/>
      <w:b/>
      <w:bCs/>
      <w:sz w:val="24"/>
      <w:szCs w:val="24"/>
      <w:lang w:eastAsia="da-DK"/>
    </w:rPr>
  </w:style>
  <w:style w:type="paragraph" w:customStyle="1" w:styleId="xl24">
    <w:name w:val="xl24"/>
    <w:basedOn w:val="Normln"/>
    <w:uiPriority w:val="99"/>
    <w:rsid w:val="00A5644A"/>
    <w:pPr>
      <w:spacing w:before="100" w:beforeAutospacing="1" w:after="100" w:afterAutospacing="1" w:line="240" w:lineRule="auto"/>
    </w:pPr>
    <w:rPr>
      <w:rFonts w:ascii="Arial" w:eastAsia="Arial Unicode MS" w:hAnsi="Arial" w:cs="Arial"/>
      <w:b/>
      <w:bCs/>
      <w:sz w:val="24"/>
      <w:szCs w:val="24"/>
      <w:lang w:eastAsia="da-DK"/>
    </w:rPr>
  </w:style>
  <w:style w:type="paragraph" w:customStyle="1" w:styleId="xl25">
    <w:name w:val="xl25"/>
    <w:basedOn w:val="Normln"/>
    <w:uiPriority w:val="99"/>
    <w:rsid w:val="00A5644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26">
    <w:name w:val="xl26"/>
    <w:basedOn w:val="Normln"/>
    <w:uiPriority w:val="99"/>
    <w:rsid w:val="00A5644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color w:val="0000FF"/>
      <w:sz w:val="24"/>
      <w:szCs w:val="24"/>
      <w:u w:val="single"/>
      <w:lang w:eastAsia="da-DK"/>
    </w:rPr>
  </w:style>
  <w:style w:type="paragraph" w:customStyle="1" w:styleId="xl27">
    <w:name w:val="xl27"/>
    <w:basedOn w:val="Normln"/>
    <w:uiPriority w:val="99"/>
    <w:rsid w:val="00A5644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28">
    <w:name w:val="xl28"/>
    <w:basedOn w:val="Normln"/>
    <w:uiPriority w:val="99"/>
    <w:rsid w:val="00A5644A"/>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29">
    <w:name w:val="xl29"/>
    <w:basedOn w:val="Normln"/>
    <w:uiPriority w:val="99"/>
    <w:rsid w:val="00A5644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30">
    <w:name w:val="xl30"/>
    <w:basedOn w:val="Normln"/>
    <w:uiPriority w:val="99"/>
    <w:rsid w:val="00A5644A"/>
    <w:pPr>
      <w:pBdr>
        <w:left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31">
    <w:name w:val="xl31"/>
    <w:basedOn w:val="Normln"/>
    <w:uiPriority w:val="99"/>
    <w:rsid w:val="00A5644A"/>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32">
    <w:name w:val="xl32"/>
    <w:basedOn w:val="Normln"/>
    <w:uiPriority w:val="99"/>
    <w:rsid w:val="00A5644A"/>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Arial Unicode MS" w:hAnsi="Arial" w:cs="Arial"/>
      <w:b/>
      <w:bCs/>
      <w:sz w:val="24"/>
      <w:szCs w:val="24"/>
      <w:lang w:eastAsia="da-DK"/>
    </w:rPr>
  </w:style>
  <w:style w:type="paragraph" w:customStyle="1" w:styleId="xl33">
    <w:name w:val="xl33"/>
    <w:basedOn w:val="Normln"/>
    <w:uiPriority w:val="99"/>
    <w:rsid w:val="00A5644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Arial Unicode MS" w:hAnsi="Arial" w:cs="Arial"/>
      <w:b/>
      <w:bCs/>
      <w:sz w:val="24"/>
      <w:szCs w:val="24"/>
      <w:lang w:eastAsia="da-DK"/>
    </w:rPr>
  </w:style>
  <w:style w:type="paragraph" w:customStyle="1" w:styleId="xl34">
    <w:name w:val="xl34"/>
    <w:basedOn w:val="Normln"/>
    <w:uiPriority w:val="99"/>
    <w:rsid w:val="00A5644A"/>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35">
    <w:name w:val="xl35"/>
    <w:basedOn w:val="Normln"/>
    <w:uiPriority w:val="99"/>
    <w:rsid w:val="00A5644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36">
    <w:name w:val="xl36"/>
    <w:basedOn w:val="Normln"/>
    <w:uiPriority w:val="99"/>
    <w:rsid w:val="00A5644A"/>
    <w:pP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38">
    <w:name w:val="xl38"/>
    <w:basedOn w:val="Normln"/>
    <w:uiPriority w:val="99"/>
    <w:rsid w:val="00A5644A"/>
    <w:pPr>
      <w:pBdr>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39">
    <w:name w:val="xl39"/>
    <w:basedOn w:val="Normln"/>
    <w:uiPriority w:val="99"/>
    <w:rsid w:val="00A5644A"/>
    <w:pPr>
      <w:pBdr>
        <w:top w:val="single" w:sz="4" w:space="0" w:color="auto"/>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40">
    <w:name w:val="xl40"/>
    <w:basedOn w:val="Normln"/>
    <w:uiPriority w:val="99"/>
    <w:rsid w:val="00A5644A"/>
    <w:pPr>
      <w:pBdr>
        <w:top w:val="single" w:sz="8" w:space="0" w:color="auto"/>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41">
    <w:name w:val="xl41"/>
    <w:basedOn w:val="Normln"/>
    <w:uiPriority w:val="99"/>
    <w:rsid w:val="00A5644A"/>
    <w:pPr>
      <w:pBdr>
        <w:top w:val="single" w:sz="4" w:space="0" w:color="auto"/>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42">
    <w:name w:val="xl42"/>
    <w:basedOn w:val="Normln"/>
    <w:uiPriority w:val="99"/>
    <w:rsid w:val="00A5644A"/>
    <w:pPr>
      <w:pBdr>
        <w:top w:val="single" w:sz="4" w:space="0" w:color="auto"/>
        <w:left w:val="single" w:sz="4" w:space="0" w:color="auto"/>
        <w:bottom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43">
    <w:name w:val="xl43"/>
    <w:basedOn w:val="Normln"/>
    <w:uiPriority w:val="99"/>
    <w:rsid w:val="00A5644A"/>
    <w:pPr>
      <w:pBdr>
        <w:left w:val="single" w:sz="8"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44">
    <w:name w:val="xl44"/>
    <w:basedOn w:val="Normln"/>
    <w:uiPriority w:val="99"/>
    <w:rsid w:val="00A5644A"/>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45">
    <w:name w:val="xl45"/>
    <w:basedOn w:val="Normln"/>
    <w:uiPriority w:val="99"/>
    <w:rsid w:val="00A5644A"/>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46">
    <w:name w:val="xl46"/>
    <w:basedOn w:val="Normln"/>
    <w:uiPriority w:val="99"/>
    <w:rsid w:val="00A5644A"/>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47">
    <w:name w:val="xl47"/>
    <w:basedOn w:val="Normln"/>
    <w:uiPriority w:val="99"/>
    <w:rsid w:val="00A5644A"/>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Arial Unicode MS" w:hAnsi="Arial" w:cs="Arial"/>
      <w:b/>
      <w:bCs/>
      <w:sz w:val="24"/>
      <w:szCs w:val="24"/>
      <w:lang w:eastAsia="da-DK"/>
    </w:rPr>
  </w:style>
  <w:style w:type="paragraph" w:customStyle="1" w:styleId="xl48">
    <w:name w:val="xl48"/>
    <w:basedOn w:val="Normln"/>
    <w:uiPriority w:val="99"/>
    <w:rsid w:val="00A5644A"/>
    <w:pPr>
      <w:pBdr>
        <w:left w:val="single" w:sz="8"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49">
    <w:name w:val="xl49"/>
    <w:basedOn w:val="Normln"/>
    <w:uiPriority w:val="99"/>
    <w:rsid w:val="00A5644A"/>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50">
    <w:name w:val="xl50"/>
    <w:basedOn w:val="Normln"/>
    <w:uiPriority w:val="99"/>
    <w:rsid w:val="00A5644A"/>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51">
    <w:name w:val="xl51"/>
    <w:basedOn w:val="Normln"/>
    <w:uiPriority w:val="99"/>
    <w:rsid w:val="00A5644A"/>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52">
    <w:name w:val="xl52"/>
    <w:basedOn w:val="Normln"/>
    <w:uiPriority w:val="99"/>
    <w:rsid w:val="00A5644A"/>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53">
    <w:name w:val="xl53"/>
    <w:basedOn w:val="Normln"/>
    <w:uiPriority w:val="99"/>
    <w:rsid w:val="00A5644A"/>
    <w:pPr>
      <w:pBdr>
        <w:top w:val="single" w:sz="8" w:space="0" w:color="auto"/>
        <w:lef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54">
    <w:name w:val="xl54"/>
    <w:basedOn w:val="Normln"/>
    <w:uiPriority w:val="99"/>
    <w:rsid w:val="00A5644A"/>
    <w:pPr>
      <w:pBdr>
        <w:top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55">
    <w:name w:val="xl55"/>
    <w:basedOn w:val="Normln"/>
    <w:uiPriority w:val="99"/>
    <w:rsid w:val="00A5644A"/>
    <w:pPr>
      <w:pBdr>
        <w:lef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56">
    <w:name w:val="xl56"/>
    <w:basedOn w:val="Normln"/>
    <w:uiPriority w:val="99"/>
    <w:rsid w:val="00A5644A"/>
    <w:pPr>
      <w:pBdr>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57">
    <w:name w:val="xl57"/>
    <w:basedOn w:val="Normln"/>
    <w:uiPriority w:val="99"/>
    <w:rsid w:val="00A5644A"/>
    <w:pPr>
      <w:pBdr>
        <w:left w:val="single" w:sz="8" w:space="0" w:color="auto"/>
        <w:bottom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58">
    <w:name w:val="xl58"/>
    <w:basedOn w:val="Normln"/>
    <w:uiPriority w:val="99"/>
    <w:rsid w:val="00A5644A"/>
    <w:pPr>
      <w:pBdr>
        <w:bottom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da-DK"/>
    </w:rPr>
  </w:style>
  <w:style w:type="paragraph" w:customStyle="1" w:styleId="xl59">
    <w:name w:val="xl59"/>
    <w:basedOn w:val="Normln"/>
    <w:uiPriority w:val="99"/>
    <w:rsid w:val="00A5644A"/>
    <w:pPr>
      <w:pBdr>
        <w:top w:val="single" w:sz="8" w:space="0" w:color="auto"/>
        <w:left w:val="single" w:sz="8" w:space="0" w:color="auto"/>
      </w:pBdr>
      <w:spacing w:before="100" w:beforeAutospacing="1" w:after="100" w:afterAutospacing="1" w:line="240" w:lineRule="auto"/>
    </w:pPr>
    <w:rPr>
      <w:rFonts w:ascii="Arial" w:eastAsia="Arial Unicode MS" w:hAnsi="Arial" w:cs="Arial"/>
      <w:b/>
      <w:bCs/>
      <w:sz w:val="24"/>
      <w:szCs w:val="24"/>
      <w:lang w:eastAsia="da-DK"/>
    </w:rPr>
  </w:style>
  <w:style w:type="paragraph" w:customStyle="1" w:styleId="xl60">
    <w:name w:val="xl60"/>
    <w:basedOn w:val="Normln"/>
    <w:uiPriority w:val="99"/>
    <w:rsid w:val="00A5644A"/>
    <w:pPr>
      <w:pBdr>
        <w:left w:val="single" w:sz="8" w:space="0" w:color="auto"/>
        <w:bottom w:val="single" w:sz="8" w:space="0" w:color="auto"/>
      </w:pBdr>
      <w:spacing w:before="100" w:beforeAutospacing="1" w:after="100" w:afterAutospacing="1" w:line="240" w:lineRule="auto"/>
    </w:pPr>
    <w:rPr>
      <w:rFonts w:ascii="Arial" w:eastAsia="Arial Unicode MS" w:hAnsi="Arial" w:cs="Arial"/>
      <w:sz w:val="12"/>
      <w:szCs w:val="12"/>
      <w:lang w:eastAsia="da-DK"/>
    </w:rPr>
  </w:style>
  <w:style w:type="paragraph" w:customStyle="1" w:styleId="xl61">
    <w:name w:val="xl61"/>
    <w:basedOn w:val="Normln"/>
    <w:uiPriority w:val="99"/>
    <w:rsid w:val="00A5644A"/>
    <w:pPr>
      <w:pBdr>
        <w:bottom w:val="single" w:sz="8" w:space="0" w:color="auto"/>
        <w:right w:val="single" w:sz="8" w:space="0" w:color="auto"/>
      </w:pBdr>
      <w:spacing w:before="100" w:beforeAutospacing="1" w:after="100" w:afterAutospacing="1" w:line="240" w:lineRule="auto"/>
    </w:pPr>
    <w:rPr>
      <w:rFonts w:ascii="Arial" w:eastAsia="Arial Unicode MS" w:hAnsi="Arial" w:cs="Arial"/>
      <w:sz w:val="12"/>
      <w:szCs w:val="12"/>
      <w:lang w:eastAsia="da-DK"/>
    </w:rPr>
  </w:style>
  <w:style w:type="paragraph" w:customStyle="1" w:styleId="xl62">
    <w:name w:val="xl62"/>
    <w:basedOn w:val="Normln"/>
    <w:uiPriority w:val="99"/>
    <w:rsid w:val="00A5644A"/>
    <w:pPr>
      <w:pBdr>
        <w:bottom w:val="single" w:sz="8" w:space="0" w:color="auto"/>
      </w:pBdr>
      <w:spacing w:before="100" w:beforeAutospacing="1" w:after="100" w:afterAutospacing="1" w:line="240" w:lineRule="auto"/>
    </w:pPr>
    <w:rPr>
      <w:rFonts w:ascii="Arial" w:eastAsia="Arial Unicode MS" w:hAnsi="Arial" w:cs="Arial"/>
      <w:sz w:val="16"/>
      <w:szCs w:val="16"/>
      <w:lang w:eastAsia="da-DK"/>
    </w:rPr>
  </w:style>
  <w:style w:type="paragraph" w:customStyle="1" w:styleId="xl63">
    <w:name w:val="xl63"/>
    <w:basedOn w:val="Normln"/>
    <w:uiPriority w:val="99"/>
    <w:rsid w:val="00A5644A"/>
    <w:pPr>
      <w:pBdr>
        <w:top w:val="single" w:sz="8" w:space="0" w:color="auto"/>
      </w:pBdr>
      <w:spacing w:before="100" w:beforeAutospacing="1" w:after="100" w:afterAutospacing="1" w:line="240" w:lineRule="auto"/>
    </w:pPr>
    <w:rPr>
      <w:rFonts w:ascii="Arial" w:eastAsia="Arial Unicode MS" w:hAnsi="Arial" w:cs="Arial"/>
      <w:sz w:val="16"/>
      <w:szCs w:val="16"/>
      <w:lang w:eastAsia="da-DK"/>
    </w:rPr>
  </w:style>
  <w:style w:type="paragraph" w:customStyle="1" w:styleId="xl64">
    <w:name w:val="xl64"/>
    <w:basedOn w:val="Normln"/>
    <w:uiPriority w:val="99"/>
    <w:rsid w:val="00A5644A"/>
    <w:pPr>
      <w:pBdr>
        <w:bottom w:val="single" w:sz="8" w:space="0" w:color="auto"/>
      </w:pBdr>
      <w:spacing w:before="100" w:beforeAutospacing="1" w:after="100" w:afterAutospacing="1" w:line="240" w:lineRule="auto"/>
    </w:pPr>
    <w:rPr>
      <w:rFonts w:ascii="Arial" w:eastAsia="Arial Unicode MS" w:hAnsi="Arial" w:cs="Arial"/>
      <w:sz w:val="12"/>
      <w:szCs w:val="12"/>
      <w:lang w:eastAsia="da-DK"/>
    </w:rPr>
  </w:style>
  <w:style w:type="paragraph" w:customStyle="1" w:styleId="xl65">
    <w:name w:val="xl65"/>
    <w:basedOn w:val="Normln"/>
    <w:uiPriority w:val="99"/>
    <w:rsid w:val="00A5644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Arial Unicode MS" w:hAnsi="Arial" w:cs="Arial"/>
      <w:b/>
      <w:bCs/>
      <w:sz w:val="24"/>
      <w:szCs w:val="24"/>
      <w:lang w:eastAsia="da-DK"/>
    </w:rPr>
  </w:style>
  <w:style w:type="paragraph" w:customStyle="1" w:styleId="xl66">
    <w:name w:val="xl66"/>
    <w:basedOn w:val="Normln"/>
    <w:uiPriority w:val="99"/>
    <w:rsid w:val="00A5644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Arial Unicode MS" w:hAnsi="Arial" w:cs="Arial"/>
      <w:b/>
      <w:bCs/>
      <w:sz w:val="24"/>
      <w:szCs w:val="24"/>
      <w:lang w:eastAsia="da-DK"/>
    </w:rPr>
  </w:style>
  <w:style w:type="paragraph" w:customStyle="1" w:styleId="xl67">
    <w:name w:val="xl67"/>
    <w:basedOn w:val="Normln"/>
    <w:uiPriority w:val="99"/>
    <w:rsid w:val="00A5644A"/>
    <w:pPr>
      <w:pBdr>
        <w:top w:val="single" w:sz="8" w:space="0" w:color="auto"/>
        <w:left w:val="single" w:sz="4" w:space="0" w:color="auto"/>
        <w:bottom w:val="single" w:sz="4" w:space="0" w:color="auto"/>
      </w:pBdr>
      <w:spacing w:before="100" w:beforeAutospacing="1" w:after="100" w:afterAutospacing="1" w:line="240" w:lineRule="auto"/>
    </w:pPr>
    <w:rPr>
      <w:rFonts w:ascii="Arial" w:eastAsia="Arial Unicode MS" w:hAnsi="Arial" w:cs="Arial"/>
      <w:b/>
      <w:bCs/>
      <w:sz w:val="24"/>
      <w:szCs w:val="24"/>
      <w:lang w:eastAsia="da-DK"/>
    </w:rPr>
  </w:style>
  <w:style w:type="paragraph" w:customStyle="1" w:styleId="xl68">
    <w:name w:val="xl68"/>
    <w:basedOn w:val="Normln"/>
    <w:uiPriority w:val="99"/>
    <w:rsid w:val="00A5644A"/>
    <w:pPr>
      <w:pBdr>
        <w:top w:val="single" w:sz="4" w:space="0" w:color="auto"/>
        <w:left w:val="single" w:sz="4" w:space="0" w:color="auto"/>
        <w:bottom w:val="single" w:sz="8" w:space="0" w:color="auto"/>
      </w:pBdr>
      <w:spacing w:before="100" w:beforeAutospacing="1" w:after="100" w:afterAutospacing="1" w:line="240" w:lineRule="auto"/>
    </w:pPr>
    <w:rPr>
      <w:rFonts w:ascii="Arial" w:eastAsia="Arial Unicode MS" w:hAnsi="Arial" w:cs="Arial"/>
      <w:b/>
      <w:bCs/>
      <w:sz w:val="24"/>
      <w:szCs w:val="24"/>
      <w:lang w:eastAsia="da-DK"/>
    </w:rPr>
  </w:style>
  <w:style w:type="paragraph" w:customStyle="1" w:styleId="xl69">
    <w:name w:val="xl69"/>
    <w:basedOn w:val="Normln"/>
    <w:uiPriority w:val="99"/>
    <w:rsid w:val="00A5644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Arial Unicode MS" w:hAnsi="Arial" w:cs="Arial"/>
      <w:b/>
      <w:bCs/>
      <w:sz w:val="24"/>
      <w:szCs w:val="24"/>
      <w:lang w:eastAsia="da-DK"/>
    </w:rPr>
  </w:style>
  <w:style w:type="paragraph" w:customStyle="1" w:styleId="xl70">
    <w:name w:val="xl70"/>
    <w:basedOn w:val="Normln"/>
    <w:uiPriority w:val="99"/>
    <w:rsid w:val="00A5644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Arial Unicode MS" w:hAnsi="Arial" w:cs="Arial"/>
      <w:b/>
      <w:bCs/>
      <w:sz w:val="28"/>
      <w:szCs w:val="28"/>
      <w:lang w:eastAsia="da-DK"/>
    </w:rPr>
  </w:style>
  <w:style w:type="paragraph" w:customStyle="1" w:styleId="xl71">
    <w:name w:val="xl71"/>
    <w:basedOn w:val="Normln"/>
    <w:uiPriority w:val="99"/>
    <w:rsid w:val="00A5644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Arial Unicode MS" w:hAnsi="Arial" w:cs="Arial"/>
      <w:b/>
      <w:bCs/>
      <w:sz w:val="24"/>
      <w:szCs w:val="24"/>
      <w:lang w:eastAsia="da-DK"/>
    </w:rPr>
  </w:style>
  <w:style w:type="paragraph" w:customStyle="1" w:styleId="xl72">
    <w:name w:val="xl72"/>
    <w:basedOn w:val="Normln"/>
    <w:uiPriority w:val="99"/>
    <w:rsid w:val="00A5644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Arial Unicode MS" w:hAnsi="Arial" w:cs="Arial"/>
      <w:b/>
      <w:bCs/>
      <w:sz w:val="24"/>
      <w:szCs w:val="24"/>
      <w:lang w:eastAsia="da-DK"/>
    </w:rPr>
  </w:style>
  <w:style w:type="paragraph" w:customStyle="1" w:styleId="xl73">
    <w:name w:val="xl73"/>
    <w:basedOn w:val="Normln"/>
    <w:uiPriority w:val="99"/>
    <w:rsid w:val="00A5644A"/>
    <w:pPr>
      <w:pBdr>
        <w:top w:val="single" w:sz="4" w:space="0" w:color="auto"/>
        <w:left w:val="single" w:sz="8" w:space="0" w:color="auto"/>
        <w:right w:val="single" w:sz="8" w:space="0" w:color="auto"/>
      </w:pBdr>
      <w:spacing w:before="100" w:beforeAutospacing="1" w:after="100" w:afterAutospacing="1" w:line="240" w:lineRule="auto"/>
      <w:jc w:val="center"/>
    </w:pPr>
    <w:rPr>
      <w:rFonts w:ascii="Arial" w:eastAsia="Arial Unicode MS" w:hAnsi="Arial" w:cs="Arial"/>
      <w:sz w:val="24"/>
      <w:szCs w:val="24"/>
      <w:lang w:eastAsia="da-DK"/>
    </w:rPr>
  </w:style>
  <w:style w:type="paragraph" w:customStyle="1" w:styleId="xl74">
    <w:name w:val="xl74"/>
    <w:basedOn w:val="Normln"/>
    <w:uiPriority w:val="99"/>
    <w:rsid w:val="00A5644A"/>
    <w:pPr>
      <w:pBdr>
        <w:top w:val="single" w:sz="4" w:space="0" w:color="auto"/>
        <w:right w:val="single" w:sz="4" w:space="0" w:color="auto"/>
      </w:pBdr>
      <w:spacing w:before="100" w:beforeAutospacing="1" w:after="100" w:afterAutospacing="1" w:line="240" w:lineRule="auto"/>
      <w:jc w:val="center"/>
    </w:pPr>
    <w:rPr>
      <w:rFonts w:ascii="Arial" w:eastAsia="Arial Unicode MS" w:hAnsi="Arial" w:cs="Arial"/>
      <w:sz w:val="24"/>
      <w:szCs w:val="24"/>
      <w:lang w:eastAsia="da-DK"/>
    </w:rPr>
  </w:style>
  <w:style w:type="paragraph" w:customStyle="1" w:styleId="xl75">
    <w:name w:val="xl75"/>
    <w:basedOn w:val="Normln"/>
    <w:uiPriority w:val="99"/>
    <w:rsid w:val="00A5644A"/>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Arial Unicode MS" w:hAnsi="Arial" w:cs="Arial"/>
      <w:sz w:val="24"/>
      <w:szCs w:val="24"/>
      <w:lang w:eastAsia="da-DK"/>
    </w:rPr>
  </w:style>
  <w:style w:type="paragraph" w:customStyle="1" w:styleId="xl76">
    <w:name w:val="xl76"/>
    <w:basedOn w:val="Normln"/>
    <w:uiPriority w:val="99"/>
    <w:rsid w:val="00A5644A"/>
    <w:pPr>
      <w:pBdr>
        <w:top w:val="single" w:sz="4" w:space="0" w:color="auto"/>
        <w:left w:val="single" w:sz="4" w:space="0" w:color="auto"/>
      </w:pBdr>
      <w:spacing w:before="100" w:beforeAutospacing="1" w:after="100" w:afterAutospacing="1" w:line="240" w:lineRule="auto"/>
      <w:jc w:val="center"/>
    </w:pPr>
    <w:rPr>
      <w:rFonts w:ascii="Arial" w:eastAsia="Arial Unicode MS" w:hAnsi="Arial" w:cs="Arial"/>
      <w:sz w:val="24"/>
      <w:szCs w:val="24"/>
      <w:lang w:eastAsia="da-DK"/>
    </w:rPr>
  </w:style>
  <w:style w:type="paragraph" w:customStyle="1" w:styleId="xl77">
    <w:name w:val="xl77"/>
    <w:basedOn w:val="Normln"/>
    <w:uiPriority w:val="99"/>
    <w:rsid w:val="00A5644A"/>
    <w:pPr>
      <w:pBdr>
        <w:top w:val="single" w:sz="4" w:space="0" w:color="auto"/>
        <w:left w:val="single" w:sz="8" w:space="0" w:color="auto"/>
        <w:right w:val="single" w:sz="4" w:space="0" w:color="auto"/>
      </w:pBdr>
      <w:spacing w:before="100" w:beforeAutospacing="1" w:after="100" w:afterAutospacing="1" w:line="240" w:lineRule="auto"/>
      <w:jc w:val="center"/>
    </w:pPr>
    <w:rPr>
      <w:rFonts w:ascii="Arial" w:eastAsia="Arial Unicode MS" w:hAnsi="Arial" w:cs="Arial"/>
      <w:sz w:val="24"/>
      <w:szCs w:val="24"/>
      <w:lang w:eastAsia="da-DK"/>
    </w:rPr>
  </w:style>
  <w:style w:type="paragraph" w:customStyle="1" w:styleId="xl78">
    <w:name w:val="xl78"/>
    <w:basedOn w:val="Normln"/>
    <w:uiPriority w:val="99"/>
    <w:rsid w:val="00A5644A"/>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Arial Unicode MS" w:hAnsi="Arial" w:cs="Arial"/>
      <w:sz w:val="24"/>
      <w:szCs w:val="24"/>
      <w:lang w:eastAsia="da-DK"/>
    </w:rPr>
  </w:style>
  <w:style w:type="paragraph" w:customStyle="1" w:styleId="xl79">
    <w:name w:val="xl79"/>
    <w:basedOn w:val="Normln"/>
    <w:uiPriority w:val="99"/>
    <w:rsid w:val="00A5644A"/>
    <w:pPr>
      <w:pBdr>
        <w:top w:val="single" w:sz="4" w:space="0" w:color="auto"/>
        <w:left w:val="single" w:sz="4" w:space="0" w:color="auto"/>
        <w:right w:val="single" w:sz="8" w:space="0" w:color="auto"/>
      </w:pBdr>
      <w:spacing w:before="100" w:beforeAutospacing="1" w:after="100" w:afterAutospacing="1" w:line="240" w:lineRule="auto"/>
      <w:jc w:val="center"/>
    </w:pPr>
    <w:rPr>
      <w:rFonts w:ascii="Arial" w:eastAsia="Arial Unicode MS" w:hAnsi="Arial" w:cs="Arial"/>
      <w:sz w:val="24"/>
      <w:szCs w:val="24"/>
      <w:lang w:eastAsia="da-DK"/>
    </w:rPr>
  </w:style>
  <w:style w:type="paragraph" w:customStyle="1" w:styleId="xl80">
    <w:name w:val="xl80"/>
    <w:basedOn w:val="Normln"/>
    <w:uiPriority w:val="99"/>
    <w:rsid w:val="00A5644A"/>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sz w:val="24"/>
      <w:szCs w:val="24"/>
      <w:lang w:eastAsia="da-DK"/>
    </w:rPr>
  </w:style>
  <w:style w:type="paragraph" w:customStyle="1" w:styleId="xl81">
    <w:name w:val="xl81"/>
    <w:basedOn w:val="Normln"/>
    <w:uiPriority w:val="99"/>
    <w:rsid w:val="00A5644A"/>
    <w:pPr>
      <w:pBdr>
        <w:top w:val="single" w:sz="8" w:space="0" w:color="auto"/>
      </w:pBdr>
      <w:spacing w:before="100" w:beforeAutospacing="1" w:after="100" w:afterAutospacing="1" w:line="240" w:lineRule="auto"/>
    </w:pPr>
    <w:rPr>
      <w:rFonts w:ascii="Arial" w:eastAsia="Arial Unicode MS" w:hAnsi="Arial" w:cs="Arial"/>
      <w:sz w:val="24"/>
      <w:szCs w:val="24"/>
      <w:lang w:eastAsia="da-DK"/>
    </w:rPr>
  </w:style>
  <w:style w:type="paragraph" w:customStyle="1" w:styleId="xl82">
    <w:name w:val="xl82"/>
    <w:basedOn w:val="Normln"/>
    <w:uiPriority w:val="99"/>
    <w:rsid w:val="00A5644A"/>
    <w:pPr>
      <w:pBdr>
        <w:top w:val="single" w:sz="8" w:space="0" w:color="auto"/>
      </w:pBdr>
      <w:spacing w:before="100" w:beforeAutospacing="1" w:after="100" w:afterAutospacing="1" w:line="240" w:lineRule="auto"/>
    </w:pPr>
    <w:rPr>
      <w:rFonts w:ascii="Arial" w:eastAsia="Arial Unicode MS" w:hAnsi="Arial" w:cs="Arial"/>
      <w:b/>
      <w:bCs/>
      <w:sz w:val="24"/>
      <w:szCs w:val="24"/>
      <w:lang w:eastAsia="da-DK"/>
    </w:rPr>
  </w:style>
  <w:style w:type="paragraph" w:customStyle="1" w:styleId="xl83">
    <w:name w:val="xl83"/>
    <w:basedOn w:val="Normln"/>
    <w:uiPriority w:val="99"/>
    <w:rsid w:val="00A5644A"/>
    <w:pPr>
      <w:pBdr>
        <w:top w:val="single" w:sz="8"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24"/>
      <w:szCs w:val="24"/>
      <w:lang w:eastAsia="da-DK"/>
    </w:rPr>
  </w:style>
  <w:style w:type="paragraph" w:customStyle="1" w:styleId="xl84">
    <w:name w:val="xl84"/>
    <w:basedOn w:val="Normln"/>
    <w:uiPriority w:val="99"/>
    <w:rsid w:val="00A5644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24"/>
      <w:szCs w:val="24"/>
      <w:lang w:eastAsia="da-DK"/>
    </w:rPr>
  </w:style>
  <w:style w:type="paragraph" w:customStyle="1" w:styleId="xl85">
    <w:name w:val="xl85"/>
    <w:basedOn w:val="Normln"/>
    <w:uiPriority w:val="99"/>
    <w:rsid w:val="00A5644A"/>
    <w:pPr>
      <w:pBdr>
        <w:top w:val="single" w:sz="8" w:space="0" w:color="auto"/>
        <w:left w:val="single" w:sz="4" w:space="0" w:color="auto"/>
        <w:bottom w:val="single" w:sz="4" w:space="0" w:color="auto"/>
      </w:pBdr>
      <w:spacing w:before="100" w:beforeAutospacing="1" w:after="100" w:afterAutospacing="1" w:line="240" w:lineRule="auto"/>
      <w:jc w:val="center"/>
    </w:pPr>
    <w:rPr>
      <w:rFonts w:ascii="Arial" w:eastAsia="Arial Unicode MS" w:hAnsi="Arial" w:cs="Arial"/>
      <w:sz w:val="24"/>
      <w:szCs w:val="24"/>
      <w:lang w:eastAsia="da-DK"/>
    </w:rPr>
  </w:style>
  <w:style w:type="paragraph" w:customStyle="1" w:styleId="xl86">
    <w:name w:val="xl86"/>
    <w:basedOn w:val="Normln"/>
    <w:uiPriority w:val="99"/>
    <w:rsid w:val="00A5644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24"/>
      <w:szCs w:val="24"/>
      <w:lang w:eastAsia="da-DK"/>
    </w:rPr>
  </w:style>
  <w:style w:type="paragraph" w:customStyle="1" w:styleId="xl87">
    <w:name w:val="xl87"/>
    <w:basedOn w:val="Normln"/>
    <w:uiPriority w:val="99"/>
    <w:rsid w:val="00A5644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24"/>
      <w:szCs w:val="24"/>
      <w:lang w:eastAsia="da-DK"/>
    </w:rPr>
  </w:style>
  <w:style w:type="paragraph" w:customStyle="1" w:styleId="xl88">
    <w:name w:val="xl88"/>
    <w:basedOn w:val="Normln"/>
    <w:uiPriority w:val="99"/>
    <w:rsid w:val="00A5644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Arial Unicode MS" w:hAnsi="Arial" w:cs="Arial"/>
      <w:sz w:val="24"/>
      <w:szCs w:val="24"/>
      <w:lang w:eastAsia="da-DK"/>
    </w:rPr>
  </w:style>
  <w:style w:type="paragraph" w:customStyle="1" w:styleId="xl89">
    <w:name w:val="xl89"/>
    <w:basedOn w:val="Normln"/>
    <w:uiPriority w:val="99"/>
    <w:rsid w:val="00A5644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24"/>
      <w:szCs w:val="24"/>
      <w:lang w:eastAsia="da-DK"/>
    </w:rPr>
  </w:style>
  <w:style w:type="paragraph" w:customStyle="1" w:styleId="xl90">
    <w:name w:val="xl90"/>
    <w:basedOn w:val="Normln"/>
    <w:uiPriority w:val="99"/>
    <w:rsid w:val="00A5644A"/>
    <w:pPr>
      <w:spacing w:before="100" w:beforeAutospacing="1" w:after="100" w:afterAutospacing="1" w:line="240" w:lineRule="auto"/>
    </w:pPr>
    <w:rPr>
      <w:rFonts w:ascii="Arial" w:eastAsia="Arial Unicode MS" w:hAnsi="Arial" w:cs="Arial"/>
      <w:sz w:val="24"/>
      <w:szCs w:val="24"/>
      <w:lang w:eastAsia="da-DK"/>
    </w:rPr>
  </w:style>
  <w:style w:type="paragraph" w:customStyle="1" w:styleId="xl91">
    <w:name w:val="xl91"/>
    <w:basedOn w:val="Normln"/>
    <w:uiPriority w:val="99"/>
    <w:rsid w:val="00A5644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sz w:val="24"/>
      <w:szCs w:val="24"/>
      <w:lang w:eastAsia="da-DK"/>
    </w:rPr>
  </w:style>
  <w:style w:type="paragraph" w:customStyle="1" w:styleId="xl92">
    <w:name w:val="xl92"/>
    <w:basedOn w:val="Normln"/>
    <w:uiPriority w:val="99"/>
    <w:rsid w:val="00A5644A"/>
    <w:pPr>
      <w:spacing w:before="100" w:beforeAutospacing="1" w:after="100" w:afterAutospacing="1" w:line="240" w:lineRule="auto"/>
    </w:pPr>
    <w:rPr>
      <w:rFonts w:ascii="Arial" w:eastAsia="Arial Unicode MS" w:hAnsi="Arial" w:cs="Arial"/>
      <w:b/>
      <w:bCs/>
      <w:sz w:val="24"/>
      <w:szCs w:val="24"/>
      <w:lang w:eastAsia="da-DK"/>
    </w:rPr>
  </w:style>
  <w:style w:type="paragraph" w:customStyle="1" w:styleId="xl93">
    <w:name w:val="xl93"/>
    <w:basedOn w:val="Normln"/>
    <w:uiPriority w:val="99"/>
    <w:rsid w:val="00A5644A"/>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Arial Unicode MS" w:hAnsi="Arial" w:cs="Arial"/>
      <w:sz w:val="24"/>
      <w:szCs w:val="24"/>
      <w:lang w:eastAsia="da-DK"/>
    </w:rPr>
  </w:style>
  <w:style w:type="paragraph" w:customStyle="1" w:styleId="xl94">
    <w:name w:val="xl94"/>
    <w:basedOn w:val="Normln"/>
    <w:uiPriority w:val="99"/>
    <w:rsid w:val="00A5644A"/>
    <w:pPr>
      <w:pBdr>
        <w:bottom w:val="single" w:sz="8" w:space="0" w:color="auto"/>
      </w:pBdr>
      <w:spacing w:before="100" w:beforeAutospacing="1" w:after="100" w:afterAutospacing="1" w:line="240" w:lineRule="auto"/>
    </w:pPr>
    <w:rPr>
      <w:rFonts w:ascii="Arial" w:eastAsia="Arial Unicode MS" w:hAnsi="Arial" w:cs="Arial"/>
      <w:sz w:val="24"/>
      <w:szCs w:val="24"/>
      <w:lang w:eastAsia="da-DK"/>
    </w:rPr>
  </w:style>
  <w:style w:type="paragraph" w:customStyle="1" w:styleId="xl95">
    <w:name w:val="xl95"/>
    <w:basedOn w:val="Normln"/>
    <w:uiPriority w:val="99"/>
    <w:rsid w:val="00A5644A"/>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w:eastAsia="Arial Unicode MS" w:hAnsi="Arial" w:cs="Arial"/>
      <w:sz w:val="24"/>
      <w:szCs w:val="24"/>
      <w:lang w:eastAsia="da-DK"/>
    </w:rPr>
  </w:style>
  <w:style w:type="paragraph" w:customStyle="1" w:styleId="xl96">
    <w:name w:val="xl96"/>
    <w:basedOn w:val="Normln"/>
    <w:uiPriority w:val="99"/>
    <w:rsid w:val="00A5644A"/>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w:eastAsia="Arial Unicode MS" w:hAnsi="Arial" w:cs="Arial"/>
      <w:sz w:val="24"/>
      <w:szCs w:val="24"/>
      <w:lang w:eastAsia="da-DK"/>
    </w:rPr>
  </w:style>
  <w:style w:type="paragraph" w:customStyle="1" w:styleId="xl97">
    <w:name w:val="xl97"/>
    <w:basedOn w:val="Normln"/>
    <w:uiPriority w:val="99"/>
    <w:rsid w:val="00A5644A"/>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Arial Unicode MS" w:hAnsi="Arial" w:cs="Arial"/>
      <w:sz w:val="24"/>
      <w:szCs w:val="24"/>
      <w:lang w:eastAsia="da-DK"/>
    </w:rPr>
  </w:style>
  <w:style w:type="paragraph" w:customStyle="1" w:styleId="xl98">
    <w:name w:val="xl98"/>
    <w:basedOn w:val="Normln"/>
    <w:uiPriority w:val="99"/>
    <w:rsid w:val="00A5644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b/>
      <w:bCs/>
      <w:sz w:val="24"/>
      <w:szCs w:val="24"/>
      <w:lang w:eastAsia="da-DK"/>
    </w:rPr>
  </w:style>
  <w:style w:type="paragraph" w:customStyle="1" w:styleId="xl99">
    <w:name w:val="xl99"/>
    <w:basedOn w:val="Normln"/>
    <w:uiPriority w:val="99"/>
    <w:rsid w:val="00A5644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b/>
      <w:bCs/>
      <w:sz w:val="24"/>
      <w:szCs w:val="24"/>
      <w:lang w:eastAsia="da-DK"/>
    </w:rPr>
  </w:style>
  <w:style w:type="character" w:customStyle="1" w:styleId="BodyTextCharTegnCharChar">
    <w:name w:val="Body Text Char Tegn Char Char"/>
    <w:basedOn w:val="Standardnpsmoodstavce"/>
    <w:uiPriority w:val="99"/>
    <w:rsid w:val="00A5644A"/>
    <w:rPr>
      <w:rFonts w:cs="Times New Roman"/>
      <w:sz w:val="24"/>
      <w:lang w:val="nb-NO" w:eastAsia="en-US" w:bidi="ar-SA"/>
    </w:rPr>
  </w:style>
  <w:style w:type="character" w:customStyle="1" w:styleId="BodyTextBoldChar">
    <w:name w:val="Body Text Bold Char"/>
    <w:basedOn w:val="BodyTextCharTegnCharChar"/>
    <w:uiPriority w:val="99"/>
    <w:rsid w:val="00A5644A"/>
    <w:rPr>
      <w:rFonts w:cs="Times New Roman"/>
      <w:b/>
      <w:bCs/>
      <w:sz w:val="24"/>
      <w:lang w:val="nb-NO" w:eastAsia="en-US" w:bidi="ar-SA"/>
    </w:rPr>
  </w:style>
  <w:style w:type="character" w:customStyle="1" w:styleId="HodeChar">
    <w:name w:val="Hode Char"/>
    <w:basedOn w:val="Standardnpsmoodstavce"/>
    <w:uiPriority w:val="99"/>
    <w:rsid w:val="00A5644A"/>
    <w:rPr>
      <w:rFonts w:cs="Times New Roman"/>
      <w:b/>
      <w:sz w:val="28"/>
      <w:lang w:val="nb-NO" w:eastAsia="en-US" w:bidi="ar-SA"/>
    </w:rPr>
  </w:style>
  <w:style w:type="character" w:customStyle="1" w:styleId="BodyTextChar1Char">
    <w:name w:val="Body Text Char1 Char"/>
    <w:aliases w:val="Body Text Char Char Char,Body Text Char Char1"/>
    <w:basedOn w:val="Standardnpsmoodstavce"/>
    <w:uiPriority w:val="99"/>
    <w:rsid w:val="00A5644A"/>
    <w:rPr>
      <w:rFonts w:cs="Times New Roman"/>
      <w:sz w:val="24"/>
      <w:lang w:val="nb-NO" w:eastAsia="en-US" w:bidi="ar-SA"/>
    </w:rPr>
  </w:style>
  <w:style w:type="paragraph" w:customStyle="1" w:styleId="Brdtekstpaaflgende">
    <w:name w:val="Brødtekst paafølgende"/>
    <w:basedOn w:val="Zkladntext"/>
    <w:uiPriority w:val="99"/>
    <w:rsid w:val="00A5644A"/>
    <w:pPr>
      <w:spacing w:before="60" w:after="60" w:line="240" w:lineRule="auto"/>
    </w:pPr>
    <w:rPr>
      <w:rFonts w:ascii="Times New Roman" w:eastAsia="MS Mincho" w:hAnsi="Times New Roman" w:cs="Times New Roman"/>
      <w:sz w:val="24"/>
      <w:szCs w:val="24"/>
      <w:lang w:val="da-DK" w:eastAsia="nb-NO"/>
    </w:rPr>
  </w:style>
  <w:style w:type="paragraph" w:customStyle="1" w:styleId="Storbokstaver">
    <w:name w:val="Stor bokstaver"/>
    <w:basedOn w:val="Normln"/>
    <w:uiPriority w:val="99"/>
    <w:rsid w:val="00A5644A"/>
    <w:pPr>
      <w:tabs>
        <w:tab w:val="left" w:pos="1702"/>
      </w:tabs>
      <w:spacing w:line="240" w:lineRule="auto"/>
    </w:pPr>
    <w:rPr>
      <w:rFonts w:ascii="Courier New" w:eastAsia="MS Mincho" w:hAnsi="Courier New" w:cs="Times New Roman"/>
      <w:caps/>
      <w:sz w:val="24"/>
      <w:szCs w:val="24"/>
      <w:lang w:val="da-DK" w:eastAsia="nb-NO"/>
    </w:rPr>
  </w:style>
  <w:style w:type="paragraph" w:customStyle="1" w:styleId="xl22">
    <w:name w:val="xl22"/>
    <w:basedOn w:val="Normln"/>
    <w:uiPriority w:val="99"/>
    <w:rsid w:val="00A5644A"/>
    <w:pPr>
      <w:spacing w:before="100" w:beforeAutospacing="1" w:after="100" w:afterAutospacing="1" w:line="240" w:lineRule="auto"/>
    </w:pPr>
    <w:rPr>
      <w:rFonts w:ascii="Arial" w:eastAsia="Arial Unicode MS" w:hAnsi="Arial" w:cs="Arial"/>
      <w:b/>
      <w:bCs/>
      <w:sz w:val="24"/>
      <w:szCs w:val="24"/>
      <w:lang w:val="da-DK" w:eastAsia="nb-NO"/>
    </w:rPr>
  </w:style>
  <w:style w:type="paragraph" w:customStyle="1" w:styleId="xl23">
    <w:name w:val="xl23"/>
    <w:basedOn w:val="Normln"/>
    <w:uiPriority w:val="99"/>
    <w:rsid w:val="00A5644A"/>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da-DK" w:eastAsia="nb-NO"/>
    </w:rPr>
  </w:style>
  <w:style w:type="paragraph" w:customStyle="1" w:styleId="HydroContentsText">
    <w:name w:val="Hydro Contents Text"/>
    <w:uiPriority w:val="99"/>
    <w:rsid w:val="00A5644A"/>
    <w:pPr>
      <w:tabs>
        <w:tab w:val="left" w:pos="1134"/>
        <w:tab w:val="left" w:pos="2268"/>
        <w:tab w:val="left" w:pos="3402"/>
        <w:tab w:val="left" w:pos="4536"/>
        <w:tab w:val="left" w:pos="6237"/>
        <w:tab w:val="left" w:pos="7371"/>
        <w:tab w:val="left" w:pos="8789"/>
        <w:tab w:val="left" w:pos="10206"/>
      </w:tabs>
      <w:ind w:left="1134"/>
    </w:pPr>
    <w:rPr>
      <w:rFonts w:ascii="Arial" w:eastAsia="MS Mincho" w:hAnsi="Arial" w:cs="Times New Roman"/>
      <w:sz w:val="20"/>
      <w:szCs w:val="20"/>
      <w:lang w:val="en-GB"/>
    </w:rPr>
  </w:style>
  <w:style w:type="paragraph" w:customStyle="1" w:styleId="ContentsText">
    <w:name w:val="Contents Text"/>
    <w:basedOn w:val="Normln"/>
    <w:uiPriority w:val="99"/>
    <w:rsid w:val="00A5644A"/>
    <w:pPr>
      <w:tabs>
        <w:tab w:val="left" w:pos="1360"/>
        <w:tab w:val="left" w:pos="2664"/>
        <w:tab w:val="left" w:pos="3969"/>
        <w:tab w:val="left" w:pos="5273"/>
        <w:tab w:val="left" w:pos="6577"/>
        <w:tab w:val="left" w:pos="7881"/>
        <w:tab w:val="left" w:pos="9185"/>
        <w:tab w:val="left" w:pos="10489"/>
        <w:tab w:val="left" w:pos="11793"/>
        <w:tab w:val="left" w:pos="13097"/>
        <w:tab w:val="left" w:pos="14401"/>
      </w:tabs>
      <w:autoSpaceDE w:val="0"/>
      <w:autoSpaceDN w:val="0"/>
      <w:adjustRightInd w:val="0"/>
      <w:spacing w:line="240" w:lineRule="auto"/>
      <w:ind w:left="1360"/>
    </w:pPr>
    <w:rPr>
      <w:rFonts w:ascii="Times New Roman" w:eastAsia="MS Mincho" w:hAnsi="Times New Roman" w:cs="Times New Roman"/>
      <w:sz w:val="24"/>
      <w:szCs w:val="24"/>
      <w:lang w:eastAsia="da-DK"/>
    </w:rPr>
  </w:style>
  <w:style w:type="paragraph" w:customStyle="1" w:styleId="Uddevalla-Normalkursiv">
    <w:name w:val="Uddevalla - Normal kursiv"/>
    <w:basedOn w:val="Normln"/>
    <w:uiPriority w:val="99"/>
    <w:rsid w:val="00A5644A"/>
    <w:pPr>
      <w:tabs>
        <w:tab w:val="left" w:pos="284"/>
      </w:tabs>
      <w:spacing w:after="240" w:line="288" w:lineRule="auto"/>
      <w:ind w:left="284"/>
    </w:pPr>
    <w:rPr>
      <w:rFonts w:eastAsia="MS Mincho" w:cs="Times New Roman"/>
      <w:i/>
      <w:szCs w:val="24"/>
      <w:lang w:eastAsia="da-DK"/>
    </w:rPr>
  </w:style>
  <w:style w:type="paragraph" w:customStyle="1" w:styleId="Uddevalla-LIST">
    <w:name w:val="Uddevalla -  LIST"/>
    <w:basedOn w:val="slovanseznam"/>
    <w:uiPriority w:val="99"/>
    <w:rsid w:val="00A5644A"/>
    <w:pPr>
      <w:numPr>
        <w:numId w:val="0"/>
      </w:numPr>
      <w:tabs>
        <w:tab w:val="num" w:pos="360"/>
        <w:tab w:val="left" w:pos="624"/>
      </w:tabs>
      <w:spacing w:line="288" w:lineRule="auto"/>
      <w:ind w:left="360" w:hanging="360"/>
      <w:contextualSpacing w:val="0"/>
    </w:pPr>
    <w:rPr>
      <w:rFonts w:eastAsia="MS Mincho" w:cs="Times New Roman"/>
      <w:szCs w:val="24"/>
      <w:lang w:val="da-DK" w:eastAsia="da-DK"/>
    </w:rPr>
  </w:style>
  <w:style w:type="paragraph" w:customStyle="1" w:styleId="Uddevalla-NormalBody">
    <w:name w:val="Uddevalla - Normal/Body"/>
    <w:basedOn w:val="Zkladntext"/>
    <w:uiPriority w:val="99"/>
    <w:rsid w:val="00A5644A"/>
    <w:pPr>
      <w:spacing w:afterLines="100" w:line="288" w:lineRule="auto"/>
      <w:ind w:left="284"/>
    </w:pPr>
    <w:rPr>
      <w:rFonts w:eastAsia="MS Mincho" w:cs="Times New Roman"/>
      <w:bCs/>
      <w:szCs w:val="24"/>
      <w:lang w:eastAsia="da-DK"/>
    </w:rPr>
  </w:style>
  <w:style w:type="character" w:customStyle="1" w:styleId="header11">
    <w:name w:val="header11"/>
    <w:basedOn w:val="Standardnpsmoodstavce"/>
    <w:uiPriority w:val="99"/>
    <w:rsid w:val="00A5644A"/>
    <w:rPr>
      <w:rFonts w:ascii="Arial" w:hAnsi="Arial" w:cs="Arial"/>
      <w:b/>
      <w:bCs/>
      <w:color w:val="DC0C34"/>
      <w:sz w:val="24"/>
      <w:szCs w:val="24"/>
      <w:u w:val="none"/>
      <w:effect w:val="none"/>
    </w:rPr>
  </w:style>
  <w:style w:type="paragraph" w:customStyle="1" w:styleId="Data">
    <w:name w:val="Data"/>
    <w:basedOn w:val="Normln"/>
    <w:uiPriority w:val="99"/>
    <w:rsid w:val="00A5644A"/>
    <w:pPr>
      <w:tabs>
        <w:tab w:val="left" w:leader="dot" w:pos="6237"/>
        <w:tab w:val="left" w:pos="7655"/>
      </w:tabs>
      <w:spacing w:line="240" w:lineRule="auto"/>
      <w:ind w:left="993"/>
    </w:pPr>
    <w:rPr>
      <w:rFonts w:ascii="Times New Roman" w:eastAsia="MS Mincho" w:hAnsi="Times New Roman" w:cs="Times New Roman"/>
      <w:sz w:val="24"/>
      <w:szCs w:val="20"/>
    </w:rPr>
  </w:style>
  <w:style w:type="paragraph" w:customStyle="1" w:styleId="Header-Bold">
    <w:name w:val="Header - Bold"/>
    <w:basedOn w:val="Zhlav"/>
    <w:uiPriority w:val="99"/>
    <w:rsid w:val="00A5644A"/>
    <w:pPr>
      <w:tabs>
        <w:tab w:val="center" w:pos="4536"/>
        <w:tab w:val="right" w:pos="9072"/>
      </w:tabs>
      <w:spacing w:line="240" w:lineRule="auto"/>
      <w:ind w:left="0"/>
    </w:pPr>
    <w:rPr>
      <w:rFonts w:ascii="Times New Roman" w:eastAsia="MS Mincho" w:hAnsi="Times New Roman" w:cs="Times New Roman"/>
      <w:noProof w:val="0"/>
      <w:sz w:val="24"/>
      <w:szCs w:val="24"/>
      <w:lang w:val="da-DK" w:eastAsia="da-DK"/>
    </w:rPr>
  </w:style>
  <w:style w:type="paragraph" w:customStyle="1" w:styleId="Titel1">
    <w:name w:val="Titel1"/>
    <w:basedOn w:val="Normln"/>
    <w:uiPriority w:val="99"/>
    <w:rsid w:val="00A5644A"/>
    <w:pPr>
      <w:tabs>
        <w:tab w:val="left" w:pos="4990"/>
      </w:tabs>
      <w:spacing w:line="720" w:lineRule="exact"/>
    </w:pPr>
    <w:rPr>
      <w:rFonts w:eastAsia="MS Mincho" w:cs="Times New Roman"/>
      <w:sz w:val="60"/>
      <w:szCs w:val="20"/>
      <w:lang w:val="da-DK"/>
    </w:rPr>
  </w:style>
  <w:style w:type="paragraph" w:customStyle="1" w:styleId="Dato1">
    <w:name w:val="Dato1"/>
    <w:basedOn w:val="Normln"/>
    <w:uiPriority w:val="99"/>
    <w:rsid w:val="00A5644A"/>
    <w:pPr>
      <w:tabs>
        <w:tab w:val="left" w:pos="4990"/>
      </w:tabs>
      <w:spacing w:line="260" w:lineRule="exact"/>
    </w:pPr>
    <w:rPr>
      <w:rFonts w:eastAsia="MS Mincho" w:cs="Times New Roman"/>
      <w:sz w:val="22"/>
      <w:szCs w:val="20"/>
      <w:lang w:val="da-DK"/>
    </w:rPr>
  </w:style>
  <w:style w:type="paragraph" w:customStyle="1" w:styleId="Undertitel1">
    <w:name w:val="Undertitel1"/>
    <w:basedOn w:val="Normln"/>
    <w:uiPriority w:val="99"/>
    <w:rsid w:val="00A5644A"/>
    <w:pPr>
      <w:spacing w:line="260" w:lineRule="exact"/>
    </w:pPr>
    <w:rPr>
      <w:rFonts w:eastAsia="MS Mincho" w:cs="Times New Roman"/>
      <w:sz w:val="22"/>
      <w:szCs w:val="20"/>
      <w:lang w:val="da-DK"/>
    </w:rPr>
  </w:style>
  <w:style w:type="paragraph" w:customStyle="1" w:styleId="StyleBodyTextAfter1line">
    <w:name w:val="Style Body Text + After:  1 line"/>
    <w:basedOn w:val="Zkladntext"/>
    <w:uiPriority w:val="99"/>
    <w:rsid w:val="00A5644A"/>
    <w:pPr>
      <w:tabs>
        <w:tab w:val="left" w:pos="227"/>
      </w:tabs>
      <w:spacing w:afterLines="100" w:line="288" w:lineRule="auto"/>
      <w:ind w:left="284"/>
    </w:pPr>
    <w:rPr>
      <w:rFonts w:eastAsia="MS Mincho" w:cs="Times New Roman"/>
      <w:szCs w:val="20"/>
    </w:rPr>
  </w:style>
  <w:style w:type="character" w:customStyle="1" w:styleId="BodyChar">
    <w:name w:val="Body Char"/>
    <w:basedOn w:val="Standardnpsmoodstavce"/>
    <w:link w:val="Body"/>
    <w:uiPriority w:val="99"/>
    <w:locked/>
    <w:rsid w:val="00A5644A"/>
    <w:rPr>
      <w:rFonts w:eastAsia="Times New Roman" w:cs="Times New Roman"/>
      <w:szCs w:val="24"/>
      <w:lang w:val="en-GB" w:eastAsia="da-DK"/>
    </w:rPr>
  </w:style>
  <w:style w:type="paragraph" w:styleId="Revize">
    <w:name w:val="Revision"/>
    <w:hidden/>
    <w:uiPriority w:val="99"/>
    <w:semiHidden/>
    <w:rsid w:val="00A5644A"/>
    <w:pPr>
      <w:spacing w:line="240" w:lineRule="auto"/>
    </w:pPr>
    <w:rPr>
      <w:rFonts w:eastAsia="MS Mincho" w:cs="Times New Roman"/>
      <w:szCs w:val="24"/>
      <w:lang w:val="en-GB" w:eastAsia="da-DK"/>
    </w:rPr>
  </w:style>
  <w:style w:type="table" w:customStyle="1" w:styleId="TableGrid1">
    <w:name w:val="Table Grid1"/>
    <w:basedOn w:val="Normlntabulka"/>
    <w:next w:val="Mkatabulky"/>
    <w:uiPriority w:val="99"/>
    <w:rsid w:val="0049594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eader" Target="header9.xml"/><Relationship Id="rId27"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emf"/></Relationships>
</file>

<file path=word/_rels/header9.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bookmarkStart w:id="2" w:name="LAN_Text_8"/>
        <w:bookmarkEnd w:id="2"/>
      </w:docPartBody>
    </w:docPart>
    <w:docPart>
      <w:docPartPr>
        <w:name w:val="809D0C55D2EA4E20966C86AA197F84E9"/>
        <w:category>
          <w:name w:val="General"/>
          <w:gallery w:val="placeholder"/>
        </w:category>
        <w:types>
          <w:type w:val="bbPlcHdr"/>
        </w:types>
        <w:behaviors>
          <w:behavior w:val="content"/>
        </w:behaviors>
        <w:guid w:val="{033793AE-1DA4-4839-9D42-5A8A3A923B10}"/>
      </w:docPartPr>
      <w:docPartBody>
        <w:p w:rsidR="000E031A" w:rsidRDefault="009D3381" w:rsidP="009D3381">
          <w:pPr>
            <w:pStyle w:val="809D0C55D2EA4E20966C86AA197F84E9"/>
          </w:pPr>
          <w:r w:rsidRPr="00E77BAE">
            <w:rPr>
              <w:rStyle w:val="Zstupntext"/>
            </w:rPr>
            <w:t>[Title]</w:t>
          </w:r>
        </w:p>
      </w:docPartBody>
    </w:docPart>
    <w:docPart>
      <w:docPartPr>
        <w:name w:val="E63D53C00D3B4D02BDCFB969C27FAC42"/>
        <w:category>
          <w:name w:val="General"/>
          <w:gallery w:val="placeholder"/>
        </w:category>
        <w:types>
          <w:type w:val="bbPlcHdr"/>
        </w:types>
        <w:behaviors>
          <w:behavior w:val="content"/>
        </w:behaviors>
        <w:guid w:val="{803406F8-CF74-475E-BCE3-BE35095AA54B}"/>
      </w:docPartPr>
      <w:docPartBody>
        <w:p w:rsidR="00FE02ED" w:rsidRDefault="000E031A" w:rsidP="000E031A">
          <w:pPr>
            <w:pStyle w:val="E63D53C00D3B4D02BDCFB969C27FAC42"/>
          </w:pPr>
          <w:r w:rsidRPr="00E77BAE">
            <w:rPr>
              <w:rStyle w:val="Zstupntext"/>
            </w:rPr>
            <w:t>[Title]</w:t>
          </w:r>
        </w:p>
      </w:docPartBody>
    </w:docPart>
    <w:docPart>
      <w:docPartPr>
        <w:name w:val="6A00442E07EB4E908A1D1388A7383638"/>
        <w:category>
          <w:name w:val="General"/>
          <w:gallery w:val="placeholder"/>
        </w:category>
        <w:types>
          <w:type w:val="bbPlcHdr"/>
        </w:types>
        <w:behaviors>
          <w:behavior w:val="content"/>
        </w:behaviors>
        <w:guid w:val="{E82B1016-E0E2-49E3-A69B-3464805FCE44}"/>
      </w:docPartPr>
      <w:docPartBody>
        <w:p w:rsidR="00B96F80" w:rsidRDefault="00CE7016" w:rsidP="00CE7016">
          <w:pPr>
            <w:pStyle w:val="6A00442E07EB4E908A1D1388A7383638"/>
          </w:pPr>
          <w:r w:rsidRPr="00E77BAE">
            <w:rPr>
              <w:rStyle w:val="Zstupntext"/>
            </w:rPr>
            <w:t>[Title]</w:t>
          </w:r>
        </w:p>
        <w:bookmarkStart w:id="3" w:name="LAN_Text_8"/>
        <w:bookmarkStart w:id="4" w:name="LAN_Text_8"/>
        <w:bookmarkStart w:id="5" w:name="LAN_Text_8"/>
        <w:bookmarkEnd w:id="3"/>
        <w:bookmarkEnd w:id="4"/>
        <w:bookmarkEnd w:id="5"/>
      </w:docPartBody>
    </w:docPart>
    <w:docPart>
      <w:docPartPr>
        <w:name w:val="83E94247037D4B13B15755890C0E563F"/>
        <w:category>
          <w:name w:val="Obecné"/>
          <w:gallery w:val="placeholder"/>
        </w:category>
        <w:types>
          <w:type w:val="bbPlcHdr"/>
        </w:types>
        <w:behaviors>
          <w:behavior w:val="content"/>
        </w:behaviors>
        <w:guid w:val="{49476642-503F-4DC7-BEF5-5E4DD8C8F5D2}"/>
      </w:docPartPr>
      <w:docPartBody>
        <w:p w:rsidR="009D0724" w:rsidRDefault="00890163" w:rsidP="00890163">
          <w:pPr>
            <w:pStyle w:val="83E94247037D4B13B15755890C0E563F"/>
          </w:pPr>
          <w:r>
            <w:t>[Text]</w:t>
          </w:r>
        </w:p>
      </w:docPartBody>
    </w:docPart>
    <w:docPart>
      <w:docPartPr>
        <w:name w:val="8508DF87164B4D5DA0ED20106589BD52"/>
        <w:category>
          <w:name w:val="Obecné"/>
          <w:gallery w:val="placeholder"/>
        </w:category>
        <w:types>
          <w:type w:val="bbPlcHdr"/>
        </w:types>
        <w:behaviors>
          <w:behavior w:val="content"/>
        </w:behaviors>
        <w:guid w:val="{53BBF17F-DEC8-4E06-B12C-C5CF141ACA57}"/>
      </w:docPartPr>
      <w:docPartBody>
        <w:p w:rsidR="009D0724" w:rsidRDefault="00890163" w:rsidP="00890163">
          <w:pPr>
            <w:pStyle w:val="8508DF87164B4D5DA0ED20106589BD52"/>
          </w:pPr>
          <w:r>
            <w:rPr>
              <w:rStyle w:val="Zstupntext"/>
            </w:rPr>
            <w:t>Click or tap here to enter text.</w:t>
          </w:r>
        </w:p>
      </w:docPartBody>
    </w:docPart>
    <w:docPart>
      <w:docPartPr>
        <w:name w:val="770065E431274D08AE4582505A0B6437"/>
        <w:category>
          <w:name w:val="Obecné"/>
          <w:gallery w:val="placeholder"/>
        </w:category>
        <w:types>
          <w:type w:val="bbPlcHdr"/>
        </w:types>
        <w:behaviors>
          <w:behavior w:val="content"/>
        </w:behaviors>
        <w:guid w:val="{E041A014-60A1-416A-825B-D38C84784B7D}"/>
      </w:docPartPr>
      <w:docPartBody>
        <w:p w:rsidR="009D0724" w:rsidRDefault="00890163" w:rsidP="00890163">
          <w:pPr>
            <w:pStyle w:val="770065E431274D08AE4582505A0B6437"/>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ymbolMT">
    <w:altName w:val="PMingLiU"/>
    <w:panose1 w:val="00000000000000000000"/>
    <w:charset w:val="88"/>
    <w:family w:val="auto"/>
    <w:notTrueType/>
    <w:pitch w:val="default"/>
    <w:sig w:usb0="00000000" w:usb1="08080000" w:usb2="00000010" w:usb3="00000000" w:csb0="001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014B3"/>
    <w:rsid w:val="00011C8C"/>
    <w:rsid w:val="00024524"/>
    <w:rsid w:val="0004512F"/>
    <w:rsid w:val="0004748F"/>
    <w:rsid w:val="0005603D"/>
    <w:rsid w:val="00080810"/>
    <w:rsid w:val="00084418"/>
    <w:rsid w:val="000860DB"/>
    <w:rsid w:val="0008709B"/>
    <w:rsid w:val="00092E46"/>
    <w:rsid w:val="000A1C6A"/>
    <w:rsid w:val="000B30D7"/>
    <w:rsid w:val="000C6133"/>
    <w:rsid w:val="000D0880"/>
    <w:rsid w:val="000D3ECB"/>
    <w:rsid w:val="000E031A"/>
    <w:rsid w:val="000E70D0"/>
    <w:rsid w:val="000E7431"/>
    <w:rsid w:val="000F6008"/>
    <w:rsid w:val="00125BA0"/>
    <w:rsid w:val="00130342"/>
    <w:rsid w:val="00141B24"/>
    <w:rsid w:val="00142F92"/>
    <w:rsid w:val="00145EA5"/>
    <w:rsid w:val="001475AC"/>
    <w:rsid w:val="00151920"/>
    <w:rsid w:val="00175D2B"/>
    <w:rsid w:val="00176E21"/>
    <w:rsid w:val="00181E49"/>
    <w:rsid w:val="00190789"/>
    <w:rsid w:val="00191ABA"/>
    <w:rsid w:val="001A6148"/>
    <w:rsid w:val="001B4406"/>
    <w:rsid w:val="001B7112"/>
    <w:rsid w:val="001C14B1"/>
    <w:rsid w:val="001D38AE"/>
    <w:rsid w:val="001D4FFA"/>
    <w:rsid w:val="001E064C"/>
    <w:rsid w:val="001E0B6E"/>
    <w:rsid w:val="001E1F33"/>
    <w:rsid w:val="00201FDA"/>
    <w:rsid w:val="00202BB1"/>
    <w:rsid w:val="00205EC7"/>
    <w:rsid w:val="0022014C"/>
    <w:rsid w:val="002264BB"/>
    <w:rsid w:val="002352E1"/>
    <w:rsid w:val="00250214"/>
    <w:rsid w:val="00251F43"/>
    <w:rsid w:val="0026299E"/>
    <w:rsid w:val="00274FBB"/>
    <w:rsid w:val="00275F1E"/>
    <w:rsid w:val="0028024D"/>
    <w:rsid w:val="002876A6"/>
    <w:rsid w:val="002928A4"/>
    <w:rsid w:val="002B2E7D"/>
    <w:rsid w:val="002B54BF"/>
    <w:rsid w:val="002C0FA7"/>
    <w:rsid w:val="002C6C0A"/>
    <w:rsid w:val="002D2AFE"/>
    <w:rsid w:val="002D75C8"/>
    <w:rsid w:val="002F0797"/>
    <w:rsid w:val="002F0E1A"/>
    <w:rsid w:val="0030226D"/>
    <w:rsid w:val="003024C5"/>
    <w:rsid w:val="00321026"/>
    <w:rsid w:val="00323F8A"/>
    <w:rsid w:val="00324EC5"/>
    <w:rsid w:val="00324FC9"/>
    <w:rsid w:val="00332892"/>
    <w:rsid w:val="00337F97"/>
    <w:rsid w:val="00347BBC"/>
    <w:rsid w:val="00351EA0"/>
    <w:rsid w:val="00354E27"/>
    <w:rsid w:val="00360BE1"/>
    <w:rsid w:val="003660CE"/>
    <w:rsid w:val="00376273"/>
    <w:rsid w:val="00383042"/>
    <w:rsid w:val="00385DA5"/>
    <w:rsid w:val="00396A6E"/>
    <w:rsid w:val="003A2128"/>
    <w:rsid w:val="003D5799"/>
    <w:rsid w:val="003D6656"/>
    <w:rsid w:val="003D7B2D"/>
    <w:rsid w:val="003E148B"/>
    <w:rsid w:val="004033B3"/>
    <w:rsid w:val="00412E29"/>
    <w:rsid w:val="00417509"/>
    <w:rsid w:val="00442224"/>
    <w:rsid w:val="00457155"/>
    <w:rsid w:val="00461068"/>
    <w:rsid w:val="00474879"/>
    <w:rsid w:val="004762B9"/>
    <w:rsid w:val="0048517D"/>
    <w:rsid w:val="0049321D"/>
    <w:rsid w:val="004B46E5"/>
    <w:rsid w:val="004C0719"/>
    <w:rsid w:val="004C6E4A"/>
    <w:rsid w:val="004D0E2E"/>
    <w:rsid w:val="004E5E54"/>
    <w:rsid w:val="005140BD"/>
    <w:rsid w:val="00516A2D"/>
    <w:rsid w:val="00522D72"/>
    <w:rsid w:val="005258E2"/>
    <w:rsid w:val="00525C72"/>
    <w:rsid w:val="00527C7B"/>
    <w:rsid w:val="00541611"/>
    <w:rsid w:val="00542A1A"/>
    <w:rsid w:val="00557C4D"/>
    <w:rsid w:val="005602FD"/>
    <w:rsid w:val="00591AF1"/>
    <w:rsid w:val="00591B4F"/>
    <w:rsid w:val="005951BE"/>
    <w:rsid w:val="005A4483"/>
    <w:rsid w:val="005A4A10"/>
    <w:rsid w:val="005A5455"/>
    <w:rsid w:val="005B70A7"/>
    <w:rsid w:val="005B74F5"/>
    <w:rsid w:val="005C2471"/>
    <w:rsid w:val="005C2599"/>
    <w:rsid w:val="005C2FEB"/>
    <w:rsid w:val="005C6A6A"/>
    <w:rsid w:val="005D6AE0"/>
    <w:rsid w:val="005E103C"/>
    <w:rsid w:val="005E5059"/>
    <w:rsid w:val="006062DA"/>
    <w:rsid w:val="0061157C"/>
    <w:rsid w:val="00615DA8"/>
    <w:rsid w:val="006339D3"/>
    <w:rsid w:val="00654322"/>
    <w:rsid w:val="00654755"/>
    <w:rsid w:val="006568C4"/>
    <w:rsid w:val="00657E5B"/>
    <w:rsid w:val="00671583"/>
    <w:rsid w:val="00671D66"/>
    <w:rsid w:val="006762F6"/>
    <w:rsid w:val="00694D2A"/>
    <w:rsid w:val="0069665A"/>
    <w:rsid w:val="006A110B"/>
    <w:rsid w:val="006A7E75"/>
    <w:rsid w:val="006B72A6"/>
    <w:rsid w:val="006C0241"/>
    <w:rsid w:val="006D6AB7"/>
    <w:rsid w:val="006E1CA2"/>
    <w:rsid w:val="0070405D"/>
    <w:rsid w:val="007122C6"/>
    <w:rsid w:val="007226BE"/>
    <w:rsid w:val="007467FC"/>
    <w:rsid w:val="00763E9D"/>
    <w:rsid w:val="00764A1F"/>
    <w:rsid w:val="00767AC4"/>
    <w:rsid w:val="00774649"/>
    <w:rsid w:val="007818CB"/>
    <w:rsid w:val="00790491"/>
    <w:rsid w:val="007A0731"/>
    <w:rsid w:val="007B38A6"/>
    <w:rsid w:val="007D4F76"/>
    <w:rsid w:val="007E3CC3"/>
    <w:rsid w:val="007E4ADC"/>
    <w:rsid w:val="007F4749"/>
    <w:rsid w:val="0082791E"/>
    <w:rsid w:val="00827C33"/>
    <w:rsid w:val="00843A33"/>
    <w:rsid w:val="00851C9F"/>
    <w:rsid w:val="00866767"/>
    <w:rsid w:val="008667D2"/>
    <w:rsid w:val="00885AAF"/>
    <w:rsid w:val="00890163"/>
    <w:rsid w:val="008A20AA"/>
    <w:rsid w:val="008A2F63"/>
    <w:rsid w:val="008A3928"/>
    <w:rsid w:val="008A6FE8"/>
    <w:rsid w:val="008B3F4C"/>
    <w:rsid w:val="008B4F8E"/>
    <w:rsid w:val="008B6CD3"/>
    <w:rsid w:val="008C1EB1"/>
    <w:rsid w:val="008C5113"/>
    <w:rsid w:val="008C53C9"/>
    <w:rsid w:val="008C5ED4"/>
    <w:rsid w:val="008D61BA"/>
    <w:rsid w:val="008E00E6"/>
    <w:rsid w:val="008E5A11"/>
    <w:rsid w:val="008F20D3"/>
    <w:rsid w:val="008F283A"/>
    <w:rsid w:val="008F650A"/>
    <w:rsid w:val="00902183"/>
    <w:rsid w:val="00905E2B"/>
    <w:rsid w:val="009062FB"/>
    <w:rsid w:val="009135F6"/>
    <w:rsid w:val="009209C2"/>
    <w:rsid w:val="0092435C"/>
    <w:rsid w:val="00924ED4"/>
    <w:rsid w:val="009262F0"/>
    <w:rsid w:val="00932739"/>
    <w:rsid w:val="00937E6D"/>
    <w:rsid w:val="00942589"/>
    <w:rsid w:val="009467FE"/>
    <w:rsid w:val="009475D3"/>
    <w:rsid w:val="00954C5D"/>
    <w:rsid w:val="00957200"/>
    <w:rsid w:val="00960661"/>
    <w:rsid w:val="0096329B"/>
    <w:rsid w:val="00991C7F"/>
    <w:rsid w:val="00993CC7"/>
    <w:rsid w:val="009C1D79"/>
    <w:rsid w:val="009C2829"/>
    <w:rsid w:val="009D0724"/>
    <w:rsid w:val="009D2593"/>
    <w:rsid w:val="009D3381"/>
    <w:rsid w:val="009D4DF0"/>
    <w:rsid w:val="009E24A0"/>
    <w:rsid w:val="009E3AAE"/>
    <w:rsid w:val="009F2F3D"/>
    <w:rsid w:val="00A04468"/>
    <w:rsid w:val="00A05D1B"/>
    <w:rsid w:val="00A1556B"/>
    <w:rsid w:val="00A25CA2"/>
    <w:rsid w:val="00A41205"/>
    <w:rsid w:val="00A45C38"/>
    <w:rsid w:val="00A67C88"/>
    <w:rsid w:val="00A77822"/>
    <w:rsid w:val="00A77E2F"/>
    <w:rsid w:val="00A873D6"/>
    <w:rsid w:val="00A93016"/>
    <w:rsid w:val="00AB29B5"/>
    <w:rsid w:val="00AB4096"/>
    <w:rsid w:val="00AE5255"/>
    <w:rsid w:val="00AF23D9"/>
    <w:rsid w:val="00AF2D75"/>
    <w:rsid w:val="00B026E0"/>
    <w:rsid w:val="00B104A1"/>
    <w:rsid w:val="00B1335E"/>
    <w:rsid w:val="00B14F18"/>
    <w:rsid w:val="00B22427"/>
    <w:rsid w:val="00B25DF9"/>
    <w:rsid w:val="00B2724E"/>
    <w:rsid w:val="00B35848"/>
    <w:rsid w:val="00B44782"/>
    <w:rsid w:val="00B52497"/>
    <w:rsid w:val="00B547D6"/>
    <w:rsid w:val="00B77E4A"/>
    <w:rsid w:val="00B9168C"/>
    <w:rsid w:val="00B9317E"/>
    <w:rsid w:val="00B94233"/>
    <w:rsid w:val="00B94A99"/>
    <w:rsid w:val="00B96F80"/>
    <w:rsid w:val="00B9727F"/>
    <w:rsid w:val="00BA25C9"/>
    <w:rsid w:val="00BB4209"/>
    <w:rsid w:val="00BB596F"/>
    <w:rsid w:val="00BD55CF"/>
    <w:rsid w:val="00BD731E"/>
    <w:rsid w:val="00BD78A6"/>
    <w:rsid w:val="00BE5563"/>
    <w:rsid w:val="00C00795"/>
    <w:rsid w:val="00C15C08"/>
    <w:rsid w:val="00C16637"/>
    <w:rsid w:val="00C21006"/>
    <w:rsid w:val="00C27837"/>
    <w:rsid w:val="00C30CEC"/>
    <w:rsid w:val="00C436EB"/>
    <w:rsid w:val="00C45FA8"/>
    <w:rsid w:val="00C47004"/>
    <w:rsid w:val="00C5206B"/>
    <w:rsid w:val="00C550CB"/>
    <w:rsid w:val="00C63DCD"/>
    <w:rsid w:val="00C95E4F"/>
    <w:rsid w:val="00CA6FB4"/>
    <w:rsid w:val="00CB1058"/>
    <w:rsid w:val="00CB2B52"/>
    <w:rsid w:val="00CB790E"/>
    <w:rsid w:val="00CB7EDE"/>
    <w:rsid w:val="00CD33F9"/>
    <w:rsid w:val="00CD436D"/>
    <w:rsid w:val="00CE7016"/>
    <w:rsid w:val="00CF0E3A"/>
    <w:rsid w:val="00D03C77"/>
    <w:rsid w:val="00D13B76"/>
    <w:rsid w:val="00D54121"/>
    <w:rsid w:val="00D5529D"/>
    <w:rsid w:val="00D56FE3"/>
    <w:rsid w:val="00D65FA6"/>
    <w:rsid w:val="00D83324"/>
    <w:rsid w:val="00D86E95"/>
    <w:rsid w:val="00D908EF"/>
    <w:rsid w:val="00D93C36"/>
    <w:rsid w:val="00DA5B8C"/>
    <w:rsid w:val="00DA7132"/>
    <w:rsid w:val="00DB587E"/>
    <w:rsid w:val="00DC14B5"/>
    <w:rsid w:val="00DD54E5"/>
    <w:rsid w:val="00DD57F6"/>
    <w:rsid w:val="00E01A8D"/>
    <w:rsid w:val="00E03917"/>
    <w:rsid w:val="00E03B12"/>
    <w:rsid w:val="00E17DE3"/>
    <w:rsid w:val="00E17F1F"/>
    <w:rsid w:val="00E31F1B"/>
    <w:rsid w:val="00E35C24"/>
    <w:rsid w:val="00E74250"/>
    <w:rsid w:val="00E81889"/>
    <w:rsid w:val="00E827EE"/>
    <w:rsid w:val="00E853D9"/>
    <w:rsid w:val="00E90B41"/>
    <w:rsid w:val="00E96054"/>
    <w:rsid w:val="00EB5471"/>
    <w:rsid w:val="00EB782D"/>
    <w:rsid w:val="00EC5324"/>
    <w:rsid w:val="00EC77C3"/>
    <w:rsid w:val="00EE063F"/>
    <w:rsid w:val="00EE1455"/>
    <w:rsid w:val="00EF5CCB"/>
    <w:rsid w:val="00EF681D"/>
    <w:rsid w:val="00F03949"/>
    <w:rsid w:val="00F03C69"/>
    <w:rsid w:val="00F1243E"/>
    <w:rsid w:val="00F27AD6"/>
    <w:rsid w:val="00F3496C"/>
    <w:rsid w:val="00F3610D"/>
    <w:rsid w:val="00F3757E"/>
    <w:rsid w:val="00F45C08"/>
    <w:rsid w:val="00F569BD"/>
    <w:rsid w:val="00F624A8"/>
    <w:rsid w:val="00F67489"/>
    <w:rsid w:val="00F7633A"/>
    <w:rsid w:val="00F863C8"/>
    <w:rsid w:val="00FA5660"/>
    <w:rsid w:val="00FB03BB"/>
    <w:rsid w:val="00FC0C06"/>
    <w:rsid w:val="00FC3925"/>
    <w:rsid w:val="00FC7269"/>
    <w:rsid w:val="00FD1893"/>
    <w:rsid w:val="00FE02ED"/>
    <w:rsid w:val="00FF4E3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90163"/>
    <w:rPr>
      <w:color w:val="auto"/>
      <w:lang w:val="en-GB"/>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809D0C55D2EA4E20966C86AA197F84E9">
    <w:name w:val="809D0C55D2EA4E20966C86AA197F84E9"/>
    <w:rsid w:val="009D3381"/>
  </w:style>
  <w:style w:type="paragraph" w:customStyle="1" w:styleId="E63D53C00D3B4D02BDCFB969C27FAC42">
    <w:name w:val="E63D53C00D3B4D02BDCFB969C27FAC42"/>
    <w:rsid w:val="000E031A"/>
  </w:style>
  <w:style w:type="paragraph" w:customStyle="1" w:styleId="6A00442E07EB4E908A1D1388A7383638">
    <w:name w:val="6A00442E07EB4E908A1D1388A7383638"/>
    <w:rsid w:val="00CE7016"/>
  </w:style>
  <w:style w:type="paragraph" w:customStyle="1" w:styleId="83E94247037D4B13B15755890C0E563F">
    <w:name w:val="83E94247037D4B13B15755890C0E563F"/>
    <w:rsid w:val="00890163"/>
    <w:rPr>
      <w:lang w:val="cs-CZ" w:eastAsia="cs-CZ"/>
    </w:rPr>
  </w:style>
  <w:style w:type="paragraph" w:customStyle="1" w:styleId="8508DF87164B4D5DA0ED20106589BD52">
    <w:name w:val="8508DF87164B4D5DA0ED20106589BD52"/>
    <w:rsid w:val="00890163"/>
    <w:rPr>
      <w:lang w:val="cs-CZ" w:eastAsia="cs-CZ"/>
    </w:rPr>
  </w:style>
  <w:style w:type="paragraph" w:customStyle="1" w:styleId="770065E431274D08AE4582505A0B6437">
    <w:name w:val="770065E431274D08AE4582505A0B6437"/>
    <w:rsid w:val="00890163"/>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3F39F-7DB5-4C5A-A09F-74301D268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4262</Words>
  <Characters>25150</Characters>
  <Application>Microsoft Office Word</Application>
  <DocSecurity>0</DocSecurity>
  <Lines>209</Lines>
  <Paragraphs>58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A13</vt:lpstr>
      <vt:lpstr>Part III, Appendix A13</vt:lpstr>
    </vt:vector>
  </TitlesOfParts>
  <Company/>
  <LinksUpToDate>false</LinksUpToDate>
  <CharactersWithSpaces>29354</CharactersWithSpaces>
  <SharedDoc>false</SharedDoc>
  <HLinks>
    <vt:vector size="42" baseType="variant">
      <vt:variant>
        <vt:i4>1376314</vt:i4>
      </vt:variant>
      <vt:variant>
        <vt:i4>46</vt:i4>
      </vt:variant>
      <vt:variant>
        <vt:i4>0</vt:i4>
      </vt:variant>
      <vt:variant>
        <vt:i4>5</vt:i4>
      </vt:variant>
      <vt:variant>
        <vt:lpwstr/>
      </vt:variant>
      <vt:variant>
        <vt:lpwstr>_Toc42099079</vt:lpwstr>
      </vt:variant>
      <vt:variant>
        <vt:i4>1310778</vt:i4>
      </vt:variant>
      <vt:variant>
        <vt:i4>40</vt:i4>
      </vt:variant>
      <vt:variant>
        <vt:i4>0</vt:i4>
      </vt:variant>
      <vt:variant>
        <vt:i4>5</vt:i4>
      </vt:variant>
      <vt:variant>
        <vt:lpwstr/>
      </vt:variant>
      <vt:variant>
        <vt:lpwstr>_Toc42099078</vt:lpwstr>
      </vt:variant>
      <vt:variant>
        <vt:i4>1769530</vt:i4>
      </vt:variant>
      <vt:variant>
        <vt:i4>34</vt:i4>
      </vt:variant>
      <vt:variant>
        <vt:i4>0</vt:i4>
      </vt:variant>
      <vt:variant>
        <vt:i4>5</vt:i4>
      </vt:variant>
      <vt:variant>
        <vt:lpwstr/>
      </vt:variant>
      <vt:variant>
        <vt:lpwstr>_Toc42099077</vt:lpwstr>
      </vt:variant>
      <vt:variant>
        <vt:i4>1703994</vt:i4>
      </vt:variant>
      <vt:variant>
        <vt:i4>28</vt:i4>
      </vt:variant>
      <vt:variant>
        <vt:i4>0</vt:i4>
      </vt:variant>
      <vt:variant>
        <vt:i4>5</vt:i4>
      </vt:variant>
      <vt:variant>
        <vt:lpwstr/>
      </vt:variant>
      <vt:variant>
        <vt:lpwstr>_Toc42099076</vt:lpwstr>
      </vt:variant>
      <vt:variant>
        <vt:i4>1638458</vt:i4>
      </vt:variant>
      <vt:variant>
        <vt:i4>22</vt:i4>
      </vt:variant>
      <vt:variant>
        <vt:i4>0</vt:i4>
      </vt:variant>
      <vt:variant>
        <vt:i4>5</vt:i4>
      </vt:variant>
      <vt:variant>
        <vt:lpwstr/>
      </vt:variant>
      <vt:variant>
        <vt:lpwstr>_Toc42099075</vt:lpwstr>
      </vt:variant>
      <vt:variant>
        <vt:i4>1572922</vt:i4>
      </vt:variant>
      <vt:variant>
        <vt:i4>16</vt:i4>
      </vt:variant>
      <vt:variant>
        <vt:i4>0</vt:i4>
      </vt:variant>
      <vt:variant>
        <vt:i4>5</vt:i4>
      </vt:variant>
      <vt:variant>
        <vt:lpwstr/>
      </vt:variant>
      <vt:variant>
        <vt:lpwstr>_Toc42099074</vt:lpwstr>
      </vt:variant>
      <vt:variant>
        <vt:i4>2031674</vt:i4>
      </vt:variant>
      <vt:variant>
        <vt:i4>10</vt:i4>
      </vt:variant>
      <vt:variant>
        <vt:i4>0</vt:i4>
      </vt:variant>
      <vt:variant>
        <vt:i4>5</vt:i4>
      </vt:variant>
      <vt:variant>
        <vt:lpwstr/>
      </vt:variant>
      <vt:variant>
        <vt:lpwstr>_Toc42099073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A13</dc:title>
  <dc:subject>Process and Design Data</dc:subject>
  <dc:creator>Charlotte Boesen</dc:creator>
  <cp:keywords/>
  <dc:description/>
  <cp:lastModifiedBy>Pavel Slezák</cp:lastModifiedBy>
  <cp:revision>6</cp:revision>
  <cp:lastPrinted>2022-07-15T07:09:00Z</cp:lastPrinted>
  <dcterms:created xsi:type="dcterms:W3CDTF">2024-06-28T13:45:00Z</dcterms:created>
  <dcterms:modified xsi:type="dcterms:W3CDTF">2024-06-30T18:32:00Z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2020-06-04</vt:lpwstr>
  </property>
  <property fmtid="{D5CDD505-2E9C-101B-9397-08002B2CF9AE}" pid="7" name="Ram_Document_DocID">
    <vt:lpwstr>1287887-110</vt:lpwstr>
  </property>
  <property fmtid="{D5CDD505-2E9C-101B-9397-08002B2CF9AE}" pid="8" name="Ram_Document_Version">
    <vt:lpwstr>5</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SAKOBR2-4241-014</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JSAND</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ies>
</file>